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47AEE443" w:rsidR="001A33D0" w:rsidRPr="001854F3" w:rsidRDefault="00677EE2"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C</w:t>
      </w:r>
      <w:r w:rsidR="00B31A3B">
        <w:rPr>
          <w:sz w:val="80"/>
          <w:szCs w:val="80"/>
          <w:lang w:val="en-US"/>
        </w:rPr>
        <w:t>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 xml:space="preserve">This document is not an ISO International Standard. It </w:t>
      </w:r>
      <w:proofErr w:type="gramStart"/>
      <w:r w:rsidRPr="001854F3">
        <w:rPr>
          <w:bCs/>
          <w:sz w:val="20"/>
          <w:lang w:val="en-US"/>
        </w:rPr>
        <w:t>is distributed</w:t>
      </w:r>
      <w:proofErr w:type="gramEnd"/>
      <w:r w:rsidRPr="001854F3">
        <w:rPr>
          <w:bCs/>
          <w:sz w:val="20"/>
          <w:lang w:val="en-US"/>
        </w:rPr>
        <w:t xml:space="preserve"> for review and comment. It is subject to change without notice and may not </w:t>
      </w:r>
      <w:proofErr w:type="gramStart"/>
      <w:r w:rsidRPr="001854F3">
        <w:rPr>
          <w:bCs/>
          <w:sz w:val="20"/>
          <w:lang w:val="en-US"/>
        </w:rPr>
        <w:t>be referred</w:t>
      </w:r>
      <w:proofErr w:type="gramEnd"/>
      <w:r w:rsidRPr="001854F3">
        <w:rPr>
          <w:bCs/>
          <w:sz w:val="20"/>
          <w:lang w:val="en-US"/>
        </w:rPr>
        <w:t xml:space="preserve">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 xml:space="preserve">Recipients of this draft </w:t>
      </w:r>
      <w:proofErr w:type="gramStart"/>
      <w:r w:rsidRPr="001854F3">
        <w:rPr>
          <w:bCs/>
          <w:sz w:val="20"/>
          <w:lang w:val="en-US"/>
        </w:rPr>
        <w:t>are invited</w:t>
      </w:r>
      <w:proofErr w:type="gramEnd"/>
      <w:r w:rsidRPr="001854F3">
        <w:rPr>
          <w:bCs/>
          <w:sz w:val="20"/>
          <w:lang w:val="en-US"/>
        </w:rPr>
        <w:t xml:space="preserve">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 xml:space="preserve">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w:t>
      </w:r>
      <w:proofErr w:type="gramStart"/>
      <w:r w:rsidRPr="001854F3">
        <w:rPr>
          <w:color w:val="auto"/>
          <w:sz w:val="20"/>
          <w:lang w:val="en-US"/>
        </w:rPr>
        <w:t>be requested</w:t>
      </w:r>
      <w:proofErr w:type="gramEnd"/>
      <w:r w:rsidRPr="001854F3">
        <w:rPr>
          <w:color w:val="auto"/>
          <w:sz w:val="20"/>
          <w:lang w:val="en-US"/>
        </w:rPr>
        <w:t xml:space="preserve">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62ABCCD1" w14:textId="58000D00" w:rsidR="00BA342C" w:rsidRDefault="0054733A">
      <w:pPr>
        <w:pStyle w:val="TOC1"/>
        <w:rPr>
          <w:ins w:id="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ins w:id="3" w:author="Emmanuel Thomas" w:date="2025-10-04T11:20:00Z" w16du:dateUtc="2025-10-04T09:20:00Z">
        <w:r w:rsidR="00BA342C" w:rsidRPr="00D877EB">
          <w:rPr>
            <w:rStyle w:val="Hyperlink"/>
            <w:noProof/>
          </w:rPr>
          <w:fldChar w:fldCharType="begin"/>
        </w:r>
        <w:r w:rsidR="00BA342C" w:rsidRPr="00D877EB">
          <w:rPr>
            <w:rStyle w:val="Hyperlink"/>
            <w:noProof/>
          </w:rPr>
          <w:instrText xml:space="preserve"> </w:instrText>
        </w:r>
        <w:r w:rsidR="00BA342C">
          <w:rPr>
            <w:noProof/>
          </w:rPr>
          <w:instrText>HYPERLINK \l "_Toc210469217"</w:instrText>
        </w:r>
        <w:r w:rsidR="00BA342C" w:rsidRPr="00D877EB">
          <w:rPr>
            <w:rStyle w:val="Hyperlink"/>
            <w:noProof/>
          </w:rPr>
          <w:instrText xml:space="preserve"> </w:instrText>
        </w:r>
        <w:r w:rsidR="00BA342C" w:rsidRPr="00D877EB">
          <w:rPr>
            <w:rStyle w:val="Hyperlink"/>
            <w:noProof/>
          </w:rPr>
        </w:r>
        <w:r w:rsidR="00BA342C" w:rsidRPr="00D877EB">
          <w:rPr>
            <w:rStyle w:val="Hyperlink"/>
            <w:noProof/>
          </w:rPr>
          <w:fldChar w:fldCharType="separate"/>
        </w:r>
        <w:r w:rsidR="00BA342C" w:rsidRPr="00D877EB">
          <w:rPr>
            <w:rStyle w:val="Hyperlink"/>
            <w:noProof/>
            <w:lang w:val="en-US"/>
          </w:rPr>
          <w:t>Foreword</w:t>
        </w:r>
        <w:r w:rsidR="00BA342C">
          <w:rPr>
            <w:noProof/>
            <w:webHidden/>
          </w:rPr>
          <w:tab/>
        </w:r>
        <w:r w:rsidR="00BA342C">
          <w:rPr>
            <w:noProof/>
            <w:webHidden/>
          </w:rPr>
          <w:fldChar w:fldCharType="begin"/>
        </w:r>
        <w:r w:rsidR="00BA342C">
          <w:rPr>
            <w:noProof/>
            <w:webHidden/>
          </w:rPr>
          <w:instrText xml:space="preserve"> PAGEREF _Toc210469217 \h </w:instrText>
        </w:r>
        <w:r w:rsidR="00BA342C">
          <w:rPr>
            <w:noProof/>
            <w:webHidden/>
          </w:rPr>
        </w:r>
        <w:r w:rsidR="00BA342C">
          <w:rPr>
            <w:noProof/>
            <w:webHidden/>
          </w:rPr>
          <w:fldChar w:fldCharType="separate"/>
        </w:r>
        <w:r w:rsidR="00BA342C">
          <w:rPr>
            <w:noProof/>
            <w:webHidden/>
          </w:rPr>
          <w:t>vi</w:t>
        </w:r>
        <w:r w:rsidR="00BA342C">
          <w:rPr>
            <w:noProof/>
            <w:webHidden/>
          </w:rPr>
          <w:fldChar w:fldCharType="end"/>
        </w:r>
        <w:r w:rsidR="00BA342C" w:rsidRPr="00D877EB">
          <w:rPr>
            <w:rStyle w:val="Hyperlink"/>
            <w:noProof/>
          </w:rPr>
          <w:fldChar w:fldCharType="end"/>
        </w:r>
      </w:ins>
    </w:p>
    <w:p w14:paraId="73DD6369" w14:textId="2BD0B25B" w:rsidR="00BA342C" w:rsidRDefault="00BA342C">
      <w:pPr>
        <w:pStyle w:val="TOC1"/>
        <w:rPr>
          <w:ins w:id="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"_Toc210469218"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Introduction</w:t>
        </w:r>
        <w:r>
          <w:rPr>
            <w:noProof/>
            <w:webHidden/>
          </w:rPr>
          <w:tab/>
        </w:r>
        <w:r>
          <w:rPr>
            <w:noProof/>
            <w:webHidden/>
          </w:rPr>
          <w:fldChar w:fldCharType="begin"/>
        </w:r>
        <w:r>
          <w:rPr>
            <w:noProof/>
            <w:webHidden/>
          </w:rPr>
          <w:instrText xml:space="preserve"> PAGEREF _Toc210469218 \h </w:instrText>
        </w:r>
        <w:r>
          <w:rPr>
            <w:noProof/>
            <w:webHidden/>
          </w:rPr>
        </w:r>
        <w:r>
          <w:rPr>
            <w:noProof/>
            <w:webHidden/>
          </w:rPr>
          <w:fldChar w:fldCharType="separate"/>
        </w:r>
        <w:r>
          <w:rPr>
            <w:noProof/>
            <w:webHidden/>
          </w:rPr>
          <w:t>vii</w:t>
        </w:r>
        <w:r>
          <w:rPr>
            <w:noProof/>
            <w:webHidden/>
          </w:rPr>
          <w:fldChar w:fldCharType="end"/>
        </w:r>
        <w:r w:rsidRPr="00D877EB">
          <w:rPr>
            <w:rStyle w:val="Hyperlink"/>
            <w:noProof/>
          </w:rPr>
          <w:fldChar w:fldCharType="end"/>
        </w:r>
      </w:ins>
    </w:p>
    <w:p w14:paraId="0F3BAC28" w14:textId="295F8408" w:rsidR="00BA342C" w:rsidRDefault="00BA342C">
      <w:pPr>
        <w:pStyle w:val="TOC1"/>
        <w:rPr>
          <w:ins w:id="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"_Toc210469219"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Scope</w:t>
        </w:r>
        <w:r>
          <w:rPr>
            <w:noProof/>
            <w:webHidden/>
          </w:rPr>
          <w:tab/>
        </w:r>
        <w:r>
          <w:rPr>
            <w:noProof/>
            <w:webHidden/>
          </w:rPr>
          <w:fldChar w:fldCharType="begin"/>
        </w:r>
        <w:r>
          <w:rPr>
            <w:noProof/>
            <w:webHidden/>
          </w:rPr>
          <w:instrText xml:space="preserve"> PAGEREF _Toc210469219 \h </w:instrText>
        </w:r>
        <w:r>
          <w:rPr>
            <w:noProof/>
            <w:webHidden/>
          </w:rPr>
        </w:r>
        <w:r>
          <w:rPr>
            <w:noProof/>
            <w:webHidden/>
          </w:rPr>
          <w:fldChar w:fldCharType="separate"/>
        </w:r>
        <w:r>
          <w:rPr>
            <w:noProof/>
            <w:webHidden/>
          </w:rPr>
          <w:t>1</w:t>
        </w:r>
        <w:r>
          <w:rPr>
            <w:noProof/>
            <w:webHidden/>
          </w:rPr>
          <w:fldChar w:fldCharType="end"/>
        </w:r>
        <w:r w:rsidRPr="00D877EB">
          <w:rPr>
            <w:rStyle w:val="Hyperlink"/>
            <w:noProof/>
          </w:rPr>
          <w:fldChar w:fldCharType="end"/>
        </w:r>
      </w:ins>
    </w:p>
    <w:p w14:paraId="7F483B7E" w14:textId="7F53B867" w:rsidR="00BA342C" w:rsidRDefault="00BA342C">
      <w:pPr>
        <w:pStyle w:val="TOC1"/>
        <w:rPr>
          <w:ins w:id="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Normative references</w:t>
        </w:r>
        <w:r>
          <w:rPr>
            <w:noProof/>
            <w:webHidden/>
          </w:rPr>
          <w:tab/>
        </w:r>
        <w:r>
          <w:rPr>
            <w:noProof/>
            <w:webHidden/>
          </w:rPr>
          <w:fldChar w:fldCharType="begin"/>
        </w:r>
        <w:r>
          <w:rPr>
            <w:noProof/>
            <w:webHidden/>
          </w:rPr>
          <w:instrText xml:space="preserve"> PAGEREF _Toc210469220 \h </w:instrText>
        </w:r>
        <w:r>
          <w:rPr>
            <w:noProof/>
            <w:webHidden/>
          </w:rPr>
        </w:r>
        <w:r>
          <w:rPr>
            <w:noProof/>
            <w:webHidden/>
          </w:rPr>
          <w:fldChar w:fldCharType="separate"/>
        </w:r>
        <w:r>
          <w:rPr>
            <w:noProof/>
            <w:webHidden/>
          </w:rPr>
          <w:t>1</w:t>
        </w:r>
        <w:r>
          <w:rPr>
            <w:noProof/>
            <w:webHidden/>
          </w:rPr>
          <w:fldChar w:fldCharType="end"/>
        </w:r>
        <w:r w:rsidRPr="00D877EB">
          <w:rPr>
            <w:rStyle w:val="Hyperlink"/>
            <w:noProof/>
          </w:rPr>
          <w:fldChar w:fldCharType="end"/>
        </w:r>
      </w:ins>
    </w:p>
    <w:p w14:paraId="111F3D1F" w14:textId="3A336B34" w:rsidR="00BA342C" w:rsidRDefault="00BA342C">
      <w:pPr>
        <w:pStyle w:val="TOC1"/>
        <w:rPr>
          <w:ins w:id="1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Terms and definitions</w:t>
        </w:r>
        <w:r>
          <w:rPr>
            <w:noProof/>
            <w:webHidden/>
          </w:rPr>
          <w:tab/>
        </w:r>
        <w:r>
          <w:rPr>
            <w:noProof/>
            <w:webHidden/>
          </w:rPr>
          <w:fldChar w:fldCharType="begin"/>
        </w:r>
        <w:r>
          <w:rPr>
            <w:noProof/>
            <w:webHidden/>
          </w:rPr>
          <w:instrText xml:space="preserve"> PAGEREF _Toc210469221 \h </w:instrText>
        </w:r>
        <w:r>
          <w:rPr>
            <w:noProof/>
            <w:webHidden/>
          </w:rPr>
        </w:r>
        <w:r>
          <w:rPr>
            <w:noProof/>
            <w:webHidden/>
          </w:rPr>
          <w:fldChar w:fldCharType="separate"/>
        </w:r>
        <w:r>
          <w:rPr>
            <w:noProof/>
            <w:webHidden/>
          </w:rPr>
          <w:t>1</w:t>
        </w:r>
        <w:r>
          <w:rPr>
            <w:noProof/>
            <w:webHidden/>
          </w:rPr>
          <w:fldChar w:fldCharType="end"/>
        </w:r>
        <w:r w:rsidRPr="00D877EB">
          <w:rPr>
            <w:rStyle w:val="Hyperlink"/>
            <w:noProof/>
          </w:rPr>
          <w:fldChar w:fldCharType="end"/>
        </w:r>
      </w:ins>
    </w:p>
    <w:p w14:paraId="76789AE9" w14:textId="00A8FFBD" w:rsidR="00BA342C" w:rsidRDefault="00BA342C">
      <w:pPr>
        <w:pStyle w:val="TOC1"/>
        <w:rPr>
          <w:ins w:id="1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Abbreviated terms</w:t>
        </w:r>
        <w:r>
          <w:rPr>
            <w:noProof/>
            <w:webHidden/>
          </w:rPr>
          <w:tab/>
        </w:r>
        <w:r>
          <w:rPr>
            <w:noProof/>
            <w:webHidden/>
          </w:rPr>
          <w:fldChar w:fldCharType="begin"/>
        </w:r>
        <w:r>
          <w:rPr>
            <w:noProof/>
            <w:webHidden/>
          </w:rPr>
          <w:instrText xml:space="preserve"> PAGEREF _Toc210469222 \h </w:instrText>
        </w:r>
        <w:r>
          <w:rPr>
            <w:noProof/>
            <w:webHidden/>
          </w:rPr>
        </w:r>
        <w:r>
          <w:rPr>
            <w:noProof/>
            <w:webHidden/>
          </w:rPr>
          <w:fldChar w:fldCharType="separate"/>
        </w:r>
        <w:r>
          <w:rPr>
            <w:noProof/>
            <w:webHidden/>
          </w:rPr>
          <w:t>2</w:t>
        </w:r>
        <w:r>
          <w:rPr>
            <w:noProof/>
            <w:webHidden/>
          </w:rPr>
          <w:fldChar w:fldCharType="end"/>
        </w:r>
        <w:r w:rsidRPr="00D877EB">
          <w:rPr>
            <w:rStyle w:val="Hyperlink"/>
            <w:noProof/>
          </w:rPr>
          <w:fldChar w:fldCharType="end"/>
        </w:r>
      </w:ins>
    </w:p>
    <w:p w14:paraId="0BDBD5E2" w14:textId="17B6ED93" w:rsidR="00BA342C" w:rsidRDefault="00BA342C">
      <w:pPr>
        <w:pStyle w:val="TOC1"/>
        <w:rPr>
          <w:ins w:id="1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Video decoding engine</w:t>
        </w:r>
        <w:r>
          <w:rPr>
            <w:noProof/>
            <w:webHidden/>
          </w:rPr>
          <w:tab/>
        </w:r>
        <w:r>
          <w:rPr>
            <w:noProof/>
            <w:webHidden/>
          </w:rPr>
          <w:fldChar w:fldCharType="begin"/>
        </w:r>
        <w:r>
          <w:rPr>
            <w:noProof/>
            <w:webHidden/>
          </w:rPr>
          <w:instrText xml:space="preserve"> PAGEREF _Toc210469223 \h </w:instrText>
        </w:r>
        <w:r>
          <w:rPr>
            <w:noProof/>
            <w:webHidden/>
          </w:rPr>
        </w:r>
        <w:r>
          <w:rPr>
            <w:noProof/>
            <w:webHidden/>
          </w:rPr>
          <w:fldChar w:fldCharType="separate"/>
        </w:r>
        <w:r>
          <w:rPr>
            <w:noProof/>
            <w:webHidden/>
          </w:rPr>
          <w:t>2</w:t>
        </w:r>
        <w:r>
          <w:rPr>
            <w:noProof/>
            <w:webHidden/>
          </w:rPr>
          <w:fldChar w:fldCharType="end"/>
        </w:r>
        <w:r w:rsidRPr="00D877EB">
          <w:rPr>
            <w:rStyle w:val="Hyperlink"/>
            <w:noProof/>
          </w:rPr>
          <w:fldChar w:fldCharType="end"/>
        </w:r>
      </w:ins>
    </w:p>
    <w:p w14:paraId="0BA8EEAF" w14:textId="1F2ED753" w:rsidR="00BA342C" w:rsidRDefault="00BA342C">
      <w:pPr>
        <w:pStyle w:val="TOC2"/>
        <w:rPr>
          <w:ins w:id="1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_Toc210469224 \h </w:instrText>
        </w:r>
        <w:r>
          <w:rPr>
            <w:noProof/>
            <w:webHidden/>
          </w:rPr>
        </w:r>
        <w:r>
          <w:rPr>
            <w:noProof/>
            <w:webHidden/>
          </w:rPr>
          <w:fldChar w:fldCharType="separate"/>
        </w:r>
        <w:r>
          <w:rPr>
            <w:noProof/>
            <w:webHidden/>
          </w:rPr>
          <w:t>2</w:t>
        </w:r>
        <w:r>
          <w:rPr>
            <w:noProof/>
            <w:webHidden/>
          </w:rPr>
          <w:fldChar w:fldCharType="end"/>
        </w:r>
        <w:r w:rsidRPr="00D877EB">
          <w:rPr>
            <w:rStyle w:val="Hyperlink"/>
            <w:noProof/>
          </w:rPr>
          <w:fldChar w:fldCharType="end"/>
        </w:r>
      </w:ins>
    </w:p>
    <w:p w14:paraId="6AD97029" w14:textId="28D4EE55" w:rsidR="00BA342C" w:rsidRDefault="00BA342C">
      <w:pPr>
        <w:pStyle w:val="TOC2"/>
        <w:rPr>
          <w:ins w:id="1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Input video decoding interface</w:t>
        </w:r>
        <w:r>
          <w:rPr>
            <w:noProof/>
            <w:webHidden/>
          </w:rPr>
          <w:tab/>
        </w:r>
        <w:r>
          <w:rPr>
            <w:noProof/>
            <w:webHidden/>
          </w:rPr>
          <w:fldChar w:fldCharType="begin"/>
        </w:r>
        <w:r>
          <w:rPr>
            <w:noProof/>
            <w:webHidden/>
          </w:rPr>
          <w:instrText xml:space="preserve"> PAGEREF _Toc210469225 \h </w:instrText>
        </w:r>
        <w:r>
          <w:rPr>
            <w:noProof/>
            <w:webHidden/>
          </w:rPr>
        </w:r>
        <w:r>
          <w:rPr>
            <w:noProof/>
            <w:webHidden/>
          </w:rPr>
          <w:fldChar w:fldCharType="separate"/>
        </w:r>
        <w:r>
          <w:rPr>
            <w:noProof/>
            <w:webHidden/>
          </w:rPr>
          <w:t>4</w:t>
        </w:r>
        <w:r>
          <w:rPr>
            <w:noProof/>
            <w:webHidden/>
          </w:rPr>
          <w:fldChar w:fldCharType="end"/>
        </w:r>
        <w:r w:rsidRPr="00D877EB">
          <w:rPr>
            <w:rStyle w:val="Hyperlink"/>
            <w:noProof/>
          </w:rPr>
          <w:fldChar w:fldCharType="end"/>
        </w:r>
      </w:ins>
    </w:p>
    <w:p w14:paraId="32B0C4C3" w14:textId="139A0C28" w:rsidR="00BA342C" w:rsidRDefault="00BA342C">
      <w:pPr>
        <w:pStyle w:val="TOC2"/>
        <w:rPr>
          <w:ins w:id="2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2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Output video decoding interface</w:t>
        </w:r>
        <w:r>
          <w:rPr>
            <w:noProof/>
            <w:webHidden/>
          </w:rPr>
          <w:tab/>
        </w:r>
        <w:r>
          <w:rPr>
            <w:noProof/>
            <w:webHidden/>
          </w:rPr>
          <w:fldChar w:fldCharType="begin"/>
        </w:r>
        <w:r>
          <w:rPr>
            <w:noProof/>
            <w:webHidden/>
          </w:rPr>
          <w:instrText xml:space="preserve"> PAGEREF _Toc210469226 \h </w:instrText>
        </w:r>
        <w:r>
          <w:rPr>
            <w:noProof/>
            <w:webHidden/>
          </w:rPr>
        </w:r>
        <w:r>
          <w:rPr>
            <w:noProof/>
            <w:webHidden/>
          </w:rPr>
          <w:fldChar w:fldCharType="separate"/>
        </w:r>
        <w:r>
          <w:rPr>
            <w:noProof/>
            <w:webHidden/>
          </w:rPr>
          <w:t>4</w:t>
        </w:r>
        <w:r>
          <w:rPr>
            <w:noProof/>
            <w:webHidden/>
          </w:rPr>
          <w:fldChar w:fldCharType="end"/>
        </w:r>
        <w:r w:rsidRPr="00D877EB">
          <w:rPr>
            <w:rStyle w:val="Hyperlink"/>
            <w:noProof/>
          </w:rPr>
          <w:fldChar w:fldCharType="end"/>
        </w:r>
      </w:ins>
    </w:p>
    <w:p w14:paraId="42794E06" w14:textId="4DD908F2" w:rsidR="00BA342C" w:rsidRDefault="00BA342C">
      <w:pPr>
        <w:pStyle w:val="TOC2"/>
        <w:rPr>
          <w:ins w:id="2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2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Control interface to the Video Decoding Interface</w:t>
        </w:r>
        <w:r>
          <w:rPr>
            <w:noProof/>
            <w:webHidden/>
          </w:rPr>
          <w:tab/>
        </w:r>
        <w:r>
          <w:rPr>
            <w:noProof/>
            <w:webHidden/>
          </w:rPr>
          <w:fldChar w:fldCharType="begin"/>
        </w:r>
        <w:r>
          <w:rPr>
            <w:noProof/>
            <w:webHidden/>
          </w:rPr>
          <w:instrText xml:space="preserve"> PAGEREF _Toc210469227 \h </w:instrText>
        </w:r>
        <w:r>
          <w:rPr>
            <w:noProof/>
            <w:webHidden/>
          </w:rPr>
        </w:r>
        <w:r>
          <w:rPr>
            <w:noProof/>
            <w:webHidden/>
          </w:rPr>
          <w:fldChar w:fldCharType="separate"/>
        </w:r>
        <w:r>
          <w:rPr>
            <w:noProof/>
            <w:webHidden/>
          </w:rPr>
          <w:t>5</w:t>
        </w:r>
        <w:r>
          <w:rPr>
            <w:noProof/>
            <w:webHidden/>
          </w:rPr>
          <w:fldChar w:fldCharType="end"/>
        </w:r>
        <w:r w:rsidRPr="00D877EB">
          <w:rPr>
            <w:rStyle w:val="Hyperlink"/>
            <w:noProof/>
          </w:rPr>
          <w:fldChar w:fldCharType="end"/>
        </w:r>
      </w:ins>
    </w:p>
    <w:p w14:paraId="42B30636" w14:textId="180355C5" w:rsidR="00BA342C" w:rsidRDefault="00BA342C">
      <w:pPr>
        <w:pStyle w:val="TOC3"/>
        <w:rPr>
          <w:ins w:id="2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2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5.4.1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Functions</w:t>
        </w:r>
        <w:r>
          <w:rPr>
            <w:noProof/>
            <w:webHidden/>
          </w:rPr>
          <w:tab/>
        </w:r>
        <w:r>
          <w:rPr>
            <w:noProof/>
            <w:webHidden/>
          </w:rPr>
          <w:fldChar w:fldCharType="begin"/>
        </w:r>
        <w:r>
          <w:rPr>
            <w:noProof/>
            <w:webHidden/>
          </w:rPr>
          <w:instrText xml:space="preserve"> PAGEREF _Toc210469228 \h </w:instrText>
        </w:r>
        <w:r>
          <w:rPr>
            <w:noProof/>
            <w:webHidden/>
          </w:rPr>
        </w:r>
        <w:r>
          <w:rPr>
            <w:noProof/>
            <w:webHidden/>
          </w:rPr>
          <w:fldChar w:fldCharType="separate"/>
        </w:r>
        <w:r>
          <w:rPr>
            <w:noProof/>
            <w:webHidden/>
          </w:rPr>
          <w:t>5</w:t>
        </w:r>
        <w:r>
          <w:rPr>
            <w:noProof/>
            <w:webHidden/>
          </w:rPr>
          <w:fldChar w:fldCharType="end"/>
        </w:r>
        <w:r w:rsidRPr="00D877EB">
          <w:rPr>
            <w:rStyle w:val="Hyperlink"/>
            <w:noProof/>
          </w:rPr>
          <w:fldChar w:fldCharType="end"/>
        </w:r>
      </w:ins>
    </w:p>
    <w:p w14:paraId="69020AC6" w14:textId="7DC3356B" w:rsidR="00BA342C" w:rsidRDefault="00BA342C">
      <w:pPr>
        <w:pStyle w:val="TOC2"/>
        <w:rPr>
          <w:ins w:id="2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2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"_Toc210469229"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Examples of video decoding engine instantiations</w:t>
        </w:r>
        <w:r>
          <w:rPr>
            <w:noProof/>
            <w:webHidden/>
          </w:rPr>
          <w:tab/>
        </w:r>
        <w:r>
          <w:rPr>
            <w:noProof/>
            <w:webHidden/>
          </w:rPr>
          <w:fldChar w:fldCharType="begin"/>
        </w:r>
        <w:r>
          <w:rPr>
            <w:noProof/>
            <w:webHidden/>
          </w:rPr>
          <w:instrText xml:space="preserve"> PAGEREF _Toc210469229 \h </w:instrText>
        </w:r>
        <w:r>
          <w:rPr>
            <w:noProof/>
            <w:webHidden/>
          </w:rPr>
        </w:r>
        <w:r>
          <w:rPr>
            <w:noProof/>
            <w:webHidden/>
          </w:rPr>
          <w:fldChar w:fldCharType="separate"/>
        </w:r>
        <w:r>
          <w:rPr>
            <w:noProof/>
            <w:webHidden/>
          </w:rPr>
          <w:t>10</w:t>
        </w:r>
        <w:r>
          <w:rPr>
            <w:noProof/>
            <w:webHidden/>
          </w:rPr>
          <w:fldChar w:fldCharType="end"/>
        </w:r>
        <w:r w:rsidRPr="00D877EB">
          <w:rPr>
            <w:rStyle w:val="Hyperlink"/>
            <w:noProof/>
          </w:rPr>
          <w:fldChar w:fldCharType="end"/>
        </w:r>
      </w:ins>
    </w:p>
    <w:p w14:paraId="0E6440DF" w14:textId="28FBE7CF" w:rsidR="00BA342C" w:rsidRDefault="00BA342C">
      <w:pPr>
        <w:pStyle w:val="TOC3"/>
        <w:rPr>
          <w:ins w:id="2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2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5.5.1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Mapping on OpenMAX™ integration layer (OpenMAX IL)</w:t>
        </w:r>
        <w:r>
          <w:rPr>
            <w:noProof/>
            <w:webHidden/>
          </w:rPr>
          <w:tab/>
        </w:r>
        <w:r>
          <w:rPr>
            <w:noProof/>
            <w:webHidden/>
          </w:rPr>
          <w:fldChar w:fldCharType="begin"/>
        </w:r>
        <w:r>
          <w:rPr>
            <w:noProof/>
            <w:webHidden/>
          </w:rPr>
          <w:instrText xml:space="preserve"> PAGEREF _Toc210469230 \h </w:instrText>
        </w:r>
        <w:r>
          <w:rPr>
            <w:noProof/>
            <w:webHidden/>
          </w:rPr>
        </w:r>
        <w:r>
          <w:rPr>
            <w:noProof/>
            <w:webHidden/>
          </w:rPr>
          <w:fldChar w:fldCharType="separate"/>
        </w:r>
        <w:r>
          <w:rPr>
            <w:noProof/>
            <w:webHidden/>
          </w:rPr>
          <w:t>10</w:t>
        </w:r>
        <w:r>
          <w:rPr>
            <w:noProof/>
            <w:webHidden/>
          </w:rPr>
          <w:fldChar w:fldCharType="end"/>
        </w:r>
        <w:r w:rsidRPr="00D877EB">
          <w:rPr>
            <w:rStyle w:val="Hyperlink"/>
            <w:noProof/>
          </w:rPr>
          <w:fldChar w:fldCharType="end"/>
        </w:r>
      </w:ins>
    </w:p>
    <w:p w14:paraId="371976EA" w14:textId="7BDC2547" w:rsidR="00BA342C" w:rsidRDefault="00BA342C">
      <w:pPr>
        <w:pStyle w:val="TOC3"/>
        <w:rPr>
          <w:ins w:id="3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3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5.5.2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Mapping on Vulkan</w:t>
        </w:r>
        <w:r w:rsidRPr="00D877EB">
          <w:rPr>
            <w:rStyle w:val="Hyperlink"/>
            <w:noProof/>
            <w:vertAlign w:val="superscript"/>
            <w:lang w:val="en-US"/>
          </w:rPr>
          <w:t>®</w:t>
        </w:r>
        <w:r w:rsidRPr="00D877EB">
          <w:rPr>
            <w:rStyle w:val="Hyperlink"/>
            <w:noProof/>
            <w:lang w:val="en-US"/>
          </w:rPr>
          <w:t xml:space="preserve"> Video</w:t>
        </w:r>
        <w:r>
          <w:rPr>
            <w:noProof/>
            <w:webHidden/>
          </w:rPr>
          <w:tab/>
        </w:r>
        <w:r>
          <w:rPr>
            <w:noProof/>
            <w:webHidden/>
          </w:rPr>
          <w:fldChar w:fldCharType="begin"/>
        </w:r>
        <w:r>
          <w:rPr>
            <w:noProof/>
            <w:webHidden/>
          </w:rPr>
          <w:instrText xml:space="preserve"> PAGEREF _Toc210469231 \h </w:instrText>
        </w:r>
        <w:r>
          <w:rPr>
            <w:noProof/>
            <w:webHidden/>
          </w:rPr>
        </w:r>
        <w:r>
          <w:rPr>
            <w:noProof/>
            <w:webHidden/>
          </w:rPr>
          <w:fldChar w:fldCharType="separate"/>
        </w:r>
        <w:r>
          <w:rPr>
            <w:noProof/>
            <w:webHidden/>
          </w:rPr>
          <w:t>11</w:t>
        </w:r>
        <w:r>
          <w:rPr>
            <w:noProof/>
            <w:webHidden/>
          </w:rPr>
          <w:fldChar w:fldCharType="end"/>
        </w:r>
        <w:r w:rsidRPr="00D877EB">
          <w:rPr>
            <w:rStyle w:val="Hyperlink"/>
            <w:noProof/>
          </w:rPr>
          <w:fldChar w:fldCharType="end"/>
        </w:r>
      </w:ins>
    </w:p>
    <w:p w14:paraId="66F3C8EB" w14:textId="56AF71C2" w:rsidR="00BA342C" w:rsidRDefault="00BA342C">
      <w:pPr>
        <w:pStyle w:val="TOC3"/>
        <w:rPr>
          <w:ins w:id="3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3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5.5.3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Informative mapping</w:t>
        </w:r>
        <w:r>
          <w:rPr>
            <w:noProof/>
            <w:webHidden/>
          </w:rPr>
          <w:tab/>
        </w:r>
        <w:r>
          <w:rPr>
            <w:noProof/>
            <w:webHidden/>
          </w:rPr>
          <w:fldChar w:fldCharType="begin"/>
        </w:r>
        <w:r>
          <w:rPr>
            <w:noProof/>
            <w:webHidden/>
          </w:rPr>
          <w:instrText xml:space="preserve"> PAGEREF _Toc210469232 \h </w:instrText>
        </w:r>
        <w:r>
          <w:rPr>
            <w:noProof/>
            <w:webHidden/>
          </w:rPr>
        </w:r>
        <w:r>
          <w:rPr>
            <w:noProof/>
            <w:webHidden/>
          </w:rPr>
          <w:fldChar w:fldCharType="separate"/>
        </w:r>
        <w:r>
          <w:rPr>
            <w:noProof/>
            <w:webHidden/>
          </w:rPr>
          <w:t>14</w:t>
        </w:r>
        <w:r>
          <w:rPr>
            <w:noProof/>
            <w:webHidden/>
          </w:rPr>
          <w:fldChar w:fldCharType="end"/>
        </w:r>
        <w:r w:rsidRPr="00D877EB">
          <w:rPr>
            <w:rStyle w:val="Hyperlink"/>
            <w:noProof/>
          </w:rPr>
          <w:fldChar w:fldCharType="end"/>
        </w:r>
      </w:ins>
    </w:p>
    <w:p w14:paraId="316FDE60" w14:textId="1BE0D80D" w:rsidR="00BA342C" w:rsidRDefault="00BA342C">
      <w:pPr>
        <w:pStyle w:val="TOC1"/>
        <w:rPr>
          <w:ins w:id="3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3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VDI systems decoder model</w:t>
        </w:r>
        <w:r>
          <w:rPr>
            <w:noProof/>
            <w:webHidden/>
          </w:rPr>
          <w:tab/>
        </w:r>
        <w:r>
          <w:rPr>
            <w:noProof/>
            <w:webHidden/>
          </w:rPr>
          <w:fldChar w:fldCharType="begin"/>
        </w:r>
        <w:r>
          <w:rPr>
            <w:noProof/>
            <w:webHidden/>
          </w:rPr>
          <w:instrText xml:space="preserve"> PAGEREF _Toc210469233 \h </w:instrText>
        </w:r>
        <w:r>
          <w:rPr>
            <w:noProof/>
            <w:webHidden/>
          </w:rPr>
        </w:r>
        <w:r>
          <w:rPr>
            <w:noProof/>
            <w:webHidden/>
          </w:rPr>
          <w:fldChar w:fldCharType="separate"/>
        </w:r>
        <w:r>
          <w:rPr>
            <w:noProof/>
            <w:webHidden/>
          </w:rPr>
          <w:t>14</w:t>
        </w:r>
        <w:r>
          <w:rPr>
            <w:noProof/>
            <w:webHidden/>
          </w:rPr>
          <w:fldChar w:fldCharType="end"/>
        </w:r>
        <w:r w:rsidRPr="00D877EB">
          <w:rPr>
            <w:rStyle w:val="Hyperlink"/>
            <w:noProof/>
          </w:rPr>
          <w:fldChar w:fldCharType="end"/>
        </w:r>
      </w:ins>
    </w:p>
    <w:p w14:paraId="2BB2DE25" w14:textId="2970A0A8" w:rsidR="00BA342C" w:rsidRDefault="00BA342C">
      <w:pPr>
        <w:pStyle w:val="TOC2"/>
        <w:rPr>
          <w:ins w:id="3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3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Introduction</w:t>
        </w:r>
        <w:r>
          <w:rPr>
            <w:noProof/>
            <w:webHidden/>
          </w:rPr>
          <w:tab/>
        </w:r>
        <w:r>
          <w:rPr>
            <w:noProof/>
            <w:webHidden/>
          </w:rPr>
          <w:fldChar w:fldCharType="begin"/>
        </w:r>
        <w:r>
          <w:rPr>
            <w:noProof/>
            <w:webHidden/>
          </w:rPr>
          <w:instrText xml:space="preserve"> PAGEREF _Toc210469234 \h </w:instrText>
        </w:r>
        <w:r>
          <w:rPr>
            <w:noProof/>
            <w:webHidden/>
          </w:rPr>
        </w:r>
        <w:r>
          <w:rPr>
            <w:noProof/>
            <w:webHidden/>
          </w:rPr>
          <w:fldChar w:fldCharType="separate"/>
        </w:r>
        <w:r>
          <w:rPr>
            <w:noProof/>
            <w:webHidden/>
          </w:rPr>
          <w:t>14</w:t>
        </w:r>
        <w:r>
          <w:rPr>
            <w:noProof/>
            <w:webHidden/>
          </w:rPr>
          <w:fldChar w:fldCharType="end"/>
        </w:r>
        <w:r w:rsidRPr="00D877EB">
          <w:rPr>
            <w:rStyle w:val="Hyperlink"/>
            <w:noProof/>
          </w:rPr>
          <w:fldChar w:fldCharType="end"/>
        </w:r>
      </w:ins>
    </w:p>
    <w:p w14:paraId="0801000C" w14:textId="274E65CA" w:rsidR="00BA342C" w:rsidRDefault="00BA342C">
      <w:pPr>
        <w:pStyle w:val="TOC2"/>
        <w:rPr>
          <w:ins w:id="3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3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Concepts of the VDI systems decoder model</w:t>
        </w:r>
        <w:r>
          <w:rPr>
            <w:noProof/>
            <w:webHidden/>
          </w:rPr>
          <w:tab/>
        </w:r>
        <w:r>
          <w:rPr>
            <w:noProof/>
            <w:webHidden/>
          </w:rPr>
          <w:fldChar w:fldCharType="begin"/>
        </w:r>
        <w:r>
          <w:rPr>
            <w:noProof/>
            <w:webHidden/>
          </w:rPr>
          <w:instrText xml:space="preserve"> PAGEREF _Toc210469235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296B6E3B" w14:textId="732E094A" w:rsidR="00BA342C" w:rsidRDefault="00BA342C">
      <w:pPr>
        <w:pStyle w:val="TOC3"/>
        <w:rPr>
          <w:ins w:id="4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4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General</w:t>
        </w:r>
        <w:r>
          <w:rPr>
            <w:noProof/>
            <w:webHidden/>
          </w:rPr>
          <w:tab/>
        </w:r>
        <w:r>
          <w:rPr>
            <w:noProof/>
            <w:webHidden/>
          </w:rPr>
          <w:fldChar w:fldCharType="begin"/>
        </w:r>
        <w:r>
          <w:rPr>
            <w:noProof/>
            <w:webHidden/>
          </w:rPr>
          <w:instrText xml:space="preserve"> PAGEREF _Toc210469236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197084CF" w14:textId="26A0455D" w:rsidR="00BA342C" w:rsidRDefault="00BA342C">
      <w:pPr>
        <w:pStyle w:val="TOC3"/>
        <w:rPr>
          <w:ins w:id="4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4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Media stream</w:t>
        </w:r>
        <w:r>
          <w:rPr>
            <w:noProof/>
            <w:webHidden/>
          </w:rPr>
          <w:tab/>
        </w:r>
        <w:r>
          <w:rPr>
            <w:noProof/>
            <w:webHidden/>
          </w:rPr>
          <w:fldChar w:fldCharType="begin"/>
        </w:r>
        <w:r>
          <w:rPr>
            <w:noProof/>
            <w:webHidden/>
          </w:rPr>
          <w:instrText xml:space="preserve"> PAGEREF _Toc210469237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0CA3B598" w14:textId="0B1350A0" w:rsidR="00BA342C" w:rsidRDefault="00BA342C">
      <w:pPr>
        <w:pStyle w:val="TOC3"/>
        <w:rPr>
          <w:ins w:id="4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4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Media stream interface</w:t>
        </w:r>
        <w:r>
          <w:rPr>
            <w:noProof/>
            <w:webHidden/>
          </w:rPr>
          <w:tab/>
        </w:r>
        <w:r>
          <w:rPr>
            <w:noProof/>
            <w:webHidden/>
          </w:rPr>
          <w:fldChar w:fldCharType="begin"/>
        </w:r>
        <w:r>
          <w:rPr>
            <w:noProof/>
            <w:webHidden/>
          </w:rPr>
          <w:instrText xml:space="preserve"> PAGEREF _Toc210469238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7F7A4B20" w14:textId="0E8F40E9" w:rsidR="00BA342C" w:rsidRDefault="00BA342C">
      <w:pPr>
        <w:pStyle w:val="TOC3"/>
        <w:rPr>
          <w:ins w:id="4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4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"_Toc210469239"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Input formatter</w:t>
        </w:r>
        <w:r>
          <w:rPr>
            <w:noProof/>
            <w:webHidden/>
          </w:rPr>
          <w:tab/>
        </w:r>
        <w:r>
          <w:rPr>
            <w:noProof/>
            <w:webHidden/>
          </w:rPr>
          <w:fldChar w:fldCharType="begin"/>
        </w:r>
        <w:r>
          <w:rPr>
            <w:noProof/>
            <w:webHidden/>
          </w:rPr>
          <w:instrText xml:space="preserve"> PAGEREF _Toc210469239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11A112B3" w14:textId="0100751B" w:rsidR="00BA342C" w:rsidRDefault="00BA342C">
      <w:pPr>
        <w:pStyle w:val="TOC3"/>
        <w:rPr>
          <w:ins w:id="4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4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Access Units (AU)</w:t>
        </w:r>
        <w:r>
          <w:rPr>
            <w:noProof/>
            <w:webHidden/>
          </w:rPr>
          <w:tab/>
        </w:r>
        <w:r>
          <w:rPr>
            <w:noProof/>
            <w:webHidden/>
          </w:rPr>
          <w:fldChar w:fldCharType="begin"/>
        </w:r>
        <w:r>
          <w:rPr>
            <w:noProof/>
            <w:webHidden/>
          </w:rPr>
          <w:instrText xml:space="preserve"> PAGEREF _Toc210469240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6B570B1B" w14:textId="56B448A8" w:rsidR="00BA342C" w:rsidRDefault="00BA342C">
      <w:pPr>
        <w:pStyle w:val="TOC3"/>
        <w:rPr>
          <w:ins w:id="5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5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6.2.6</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Decoding Buffer (DB)</w:t>
        </w:r>
        <w:r>
          <w:rPr>
            <w:noProof/>
            <w:webHidden/>
          </w:rPr>
          <w:tab/>
        </w:r>
        <w:r>
          <w:rPr>
            <w:noProof/>
            <w:webHidden/>
          </w:rPr>
          <w:fldChar w:fldCharType="begin"/>
        </w:r>
        <w:r>
          <w:rPr>
            <w:noProof/>
            <w:webHidden/>
          </w:rPr>
          <w:instrText xml:space="preserve"> PAGEREF _Toc210469241 \h </w:instrText>
        </w:r>
        <w:r>
          <w:rPr>
            <w:noProof/>
            <w:webHidden/>
          </w:rPr>
        </w:r>
        <w:r>
          <w:rPr>
            <w:noProof/>
            <w:webHidden/>
          </w:rPr>
          <w:fldChar w:fldCharType="separate"/>
        </w:r>
        <w:r>
          <w:rPr>
            <w:noProof/>
            <w:webHidden/>
          </w:rPr>
          <w:t>15</w:t>
        </w:r>
        <w:r>
          <w:rPr>
            <w:noProof/>
            <w:webHidden/>
          </w:rPr>
          <w:fldChar w:fldCharType="end"/>
        </w:r>
        <w:r w:rsidRPr="00D877EB">
          <w:rPr>
            <w:rStyle w:val="Hyperlink"/>
            <w:noProof/>
          </w:rPr>
          <w:fldChar w:fldCharType="end"/>
        </w:r>
      </w:ins>
    </w:p>
    <w:p w14:paraId="0551FFDA" w14:textId="05611714" w:rsidR="00BA342C" w:rsidRDefault="00BA342C">
      <w:pPr>
        <w:pStyle w:val="TOC3"/>
        <w:rPr>
          <w:ins w:id="5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5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6.2.7</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Elementary Streams (ES)</w:t>
        </w:r>
        <w:r>
          <w:rPr>
            <w:noProof/>
            <w:webHidden/>
          </w:rPr>
          <w:tab/>
        </w:r>
        <w:r>
          <w:rPr>
            <w:noProof/>
            <w:webHidden/>
          </w:rPr>
          <w:fldChar w:fldCharType="begin"/>
        </w:r>
        <w:r>
          <w:rPr>
            <w:noProof/>
            <w:webHidden/>
          </w:rPr>
          <w:instrText xml:space="preserve"> PAGEREF _Toc210469242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35D0F72F" w14:textId="537C4F55" w:rsidR="00BA342C" w:rsidRDefault="00BA342C">
      <w:pPr>
        <w:pStyle w:val="TOC3"/>
        <w:rPr>
          <w:ins w:id="5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5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6.2.8</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Elementary Stream Interface (ESI)</w:t>
        </w:r>
        <w:r>
          <w:rPr>
            <w:noProof/>
            <w:webHidden/>
          </w:rPr>
          <w:tab/>
        </w:r>
        <w:r>
          <w:rPr>
            <w:noProof/>
            <w:webHidden/>
          </w:rPr>
          <w:fldChar w:fldCharType="begin"/>
        </w:r>
        <w:r>
          <w:rPr>
            <w:noProof/>
            <w:webHidden/>
          </w:rPr>
          <w:instrText xml:space="preserve"> PAGEREF _Toc210469243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2CA78743" w14:textId="076ABE11" w:rsidR="00BA342C" w:rsidRDefault="00BA342C">
      <w:pPr>
        <w:pStyle w:val="TOC3"/>
        <w:rPr>
          <w:ins w:id="5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5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6.2.9</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Decoder</w:t>
        </w:r>
        <w:r>
          <w:rPr>
            <w:noProof/>
            <w:webHidden/>
          </w:rPr>
          <w:tab/>
        </w:r>
        <w:r>
          <w:rPr>
            <w:noProof/>
            <w:webHidden/>
          </w:rPr>
          <w:fldChar w:fldCharType="begin"/>
        </w:r>
        <w:r>
          <w:rPr>
            <w:noProof/>
            <w:webHidden/>
          </w:rPr>
          <w:instrText xml:space="preserve"> PAGEREF _Toc210469244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31FCF03B" w14:textId="1583B054" w:rsidR="00BA342C" w:rsidRDefault="00BA342C">
      <w:pPr>
        <w:pStyle w:val="TOC3"/>
        <w:rPr>
          <w:ins w:id="5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5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6.2.10</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Composition Units (CU)</w:t>
        </w:r>
        <w:r>
          <w:rPr>
            <w:noProof/>
            <w:webHidden/>
          </w:rPr>
          <w:tab/>
        </w:r>
        <w:r>
          <w:rPr>
            <w:noProof/>
            <w:webHidden/>
          </w:rPr>
          <w:fldChar w:fldCharType="begin"/>
        </w:r>
        <w:r>
          <w:rPr>
            <w:noProof/>
            <w:webHidden/>
          </w:rPr>
          <w:instrText xml:space="preserve"> PAGEREF _Toc210469245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4F98C792" w14:textId="205724EA" w:rsidR="00BA342C" w:rsidRDefault="00BA342C">
      <w:pPr>
        <w:pStyle w:val="TOC3"/>
        <w:rPr>
          <w:ins w:id="6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6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Composition Memory (CM)</w:t>
        </w:r>
        <w:r>
          <w:rPr>
            <w:noProof/>
            <w:webHidden/>
          </w:rPr>
          <w:tab/>
        </w:r>
        <w:r>
          <w:rPr>
            <w:noProof/>
            <w:webHidden/>
          </w:rPr>
          <w:fldChar w:fldCharType="begin"/>
        </w:r>
        <w:r>
          <w:rPr>
            <w:noProof/>
            <w:webHidden/>
          </w:rPr>
          <w:instrText xml:space="preserve"> PAGEREF _Toc210469246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332D1876" w14:textId="2BFAB768" w:rsidR="00BA342C" w:rsidRDefault="00BA342C">
      <w:pPr>
        <w:pStyle w:val="TOC3"/>
        <w:rPr>
          <w:ins w:id="6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6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Compositor</w:t>
        </w:r>
        <w:r>
          <w:rPr>
            <w:noProof/>
            <w:webHidden/>
          </w:rPr>
          <w:tab/>
        </w:r>
        <w:r>
          <w:rPr>
            <w:noProof/>
            <w:webHidden/>
          </w:rPr>
          <w:fldChar w:fldCharType="begin"/>
        </w:r>
        <w:r>
          <w:rPr>
            <w:noProof/>
            <w:webHidden/>
          </w:rPr>
          <w:instrText xml:space="preserve"> PAGEREF _Toc210469247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64103A56" w14:textId="531093AA" w:rsidR="00BA342C" w:rsidRDefault="00BA342C">
      <w:pPr>
        <w:pStyle w:val="TOC3"/>
        <w:rPr>
          <w:ins w:id="6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6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Object Time Base (OTB)</w:t>
        </w:r>
        <w:r>
          <w:rPr>
            <w:noProof/>
            <w:webHidden/>
          </w:rPr>
          <w:tab/>
        </w:r>
        <w:r>
          <w:rPr>
            <w:noProof/>
            <w:webHidden/>
          </w:rPr>
          <w:fldChar w:fldCharType="begin"/>
        </w:r>
        <w:r>
          <w:rPr>
            <w:noProof/>
            <w:webHidden/>
          </w:rPr>
          <w:instrText xml:space="preserve"> PAGEREF _Toc210469248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5D9ADC6B" w14:textId="4859E35C" w:rsidR="00BA342C" w:rsidRDefault="00BA342C">
      <w:pPr>
        <w:pStyle w:val="TOC3"/>
        <w:rPr>
          <w:ins w:id="6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6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"_Toc210469249"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Decoding Time Stamp (DTS)</w:t>
        </w:r>
        <w:r>
          <w:rPr>
            <w:noProof/>
            <w:webHidden/>
          </w:rPr>
          <w:tab/>
        </w:r>
        <w:r>
          <w:rPr>
            <w:noProof/>
            <w:webHidden/>
          </w:rPr>
          <w:fldChar w:fldCharType="begin"/>
        </w:r>
        <w:r>
          <w:rPr>
            <w:noProof/>
            <w:webHidden/>
          </w:rPr>
          <w:instrText xml:space="preserve"> PAGEREF _Toc210469249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1906D349" w14:textId="70488C33" w:rsidR="00BA342C" w:rsidRDefault="00BA342C">
      <w:pPr>
        <w:pStyle w:val="TOC3"/>
        <w:rPr>
          <w:ins w:id="6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6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6.2.15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Composition Time Stamp (CTS)</w:t>
        </w:r>
        <w:r>
          <w:rPr>
            <w:noProof/>
            <w:webHidden/>
          </w:rPr>
          <w:tab/>
        </w:r>
        <w:r>
          <w:rPr>
            <w:noProof/>
            <w:webHidden/>
          </w:rPr>
          <w:fldChar w:fldCharType="begin"/>
        </w:r>
        <w:r>
          <w:rPr>
            <w:noProof/>
            <w:webHidden/>
          </w:rPr>
          <w:instrText xml:space="preserve"> PAGEREF _Toc210469250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35E445E7" w14:textId="2B5B79D3" w:rsidR="00BA342C" w:rsidRDefault="00BA342C">
      <w:pPr>
        <w:pStyle w:val="TOC2"/>
        <w:rPr>
          <w:ins w:id="7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7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rPr>
          <w:t>6.3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rPr>
          <w:t>Timing model</w:t>
        </w:r>
        <w:r>
          <w:rPr>
            <w:noProof/>
            <w:webHidden/>
          </w:rPr>
          <w:tab/>
        </w:r>
        <w:r>
          <w:rPr>
            <w:noProof/>
            <w:webHidden/>
          </w:rPr>
          <w:fldChar w:fldCharType="begin"/>
        </w:r>
        <w:r>
          <w:rPr>
            <w:noProof/>
            <w:webHidden/>
          </w:rPr>
          <w:instrText xml:space="preserve"> PAGEREF _Toc210469251 \h </w:instrText>
        </w:r>
        <w:r>
          <w:rPr>
            <w:noProof/>
            <w:webHidden/>
          </w:rPr>
        </w:r>
        <w:r>
          <w:rPr>
            <w:noProof/>
            <w:webHidden/>
          </w:rPr>
          <w:fldChar w:fldCharType="separate"/>
        </w:r>
        <w:r>
          <w:rPr>
            <w:noProof/>
            <w:webHidden/>
          </w:rPr>
          <w:t>16</w:t>
        </w:r>
        <w:r>
          <w:rPr>
            <w:noProof/>
            <w:webHidden/>
          </w:rPr>
          <w:fldChar w:fldCharType="end"/>
        </w:r>
        <w:r w:rsidRPr="00D877EB">
          <w:rPr>
            <w:rStyle w:val="Hyperlink"/>
            <w:noProof/>
          </w:rPr>
          <w:fldChar w:fldCharType="end"/>
        </w:r>
      </w:ins>
    </w:p>
    <w:p w14:paraId="115A731B" w14:textId="6B898B9C" w:rsidR="00BA342C" w:rsidRDefault="00BA342C">
      <w:pPr>
        <w:pStyle w:val="TOC1"/>
        <w:rPr>
          <w:ins w:id="7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7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Video decoder interface</w:t>
        </w:r>
        <w:r>
          <w:rPr>
            <w:noProof/>
            <w:webHidden/>
          </w:rPr>
          <w:tab/>
        </w:r>
        <w:r>
          <w:rPr>
            <w:noProof/>
            <w:webHidden/>
          </w:rPr>
          <w:fldChar w:fldCharType="begin"/>
        </w:r>
        <w:r>
          <w:rPr>
            <w:noProof/>
            <w:webHidden/>
          </w:rPr>
          <w:instrText xml:space="preserve"> PAGEREF _Toc210469252 \h </w:instrText>
        </w:r>
        <w:r>
          <w:rPr>
            <w:noProof/>
            <w:webHidden/>
          </w:rPr>
        </w:r>
        <w:r>
          <w:rPr>
            <w:noProof/>
            <w:webHidden/>
          </w:rPr>
          <w:fldChar w:fldCharType="separate"/>
        </w:r>
        <w:r>
          <w:rPr>
            <w:noProof/>
            <w:webHidden/>
          </w:rPr>
          <w:t>18</w:t>
        </w:r>
        <w:r>
          <w:rPr>
            <w:noProof/>
            <w:webHidden/>
          </w:rPr>
          <w:fldChar w:fldCharType="end"/>
        </w:r>
        <w:r w:rsidRPr="00D877EB">
          <w:rPr>
            <w:rStyle w:val="Hyperlink"/>
            <w:noProof/>
          </w:rPr>
          <w:fldChar w:fldCharType="end"/>
        </w:r>
      </w:ins>
    </w:p>
    <w:p w14:paraId="55FE9186" w14:textId="0C902E25" w:rsidR="00BA342C" w:rsidRDefault="00BA342C">
      <w:pPr>
        <w:pStyle w:val="TOC2"/>
        <w:rPr>
          <w:ins w:id="7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7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_Toc210469253 \h </w:instrText>
        </w:r>
        <w:r>
          <w:rPr>
            <w:noProof/>
            <w:webHidden/>
          </w:rPr>
        </w:r>
        <w:r>
          <w:rPr>
            <w:noProof/>
            <w:webHidden/>
          </w:rPr>
          <w:fldChar w:fldCharType="separate"/>
        </w:r>
        <w:r>
          <w:rPr>
            <w:noProof/>
            <w:webHidden/>
          </w:rPr>
          <w:t>18</w:t>
        </w:r>
        <w:r>
          <w:rPr>
            <w:noProof/>
            <w:webHidden/>
          </w:rPr>
          <w:fldChar w:fldCharType="end"/>
        </w:r>
        <w:r w:rsidRPr="00D877EB">
          <w:rPr>
            <w:rStyle w:val="Hyperlink"/>
            <w:noProof/>
          </w:rPr>
          <w:fldChar w:fldCharType="end"/>
        </w:r>
      </w:ins>
    </w:p>
    <w:p w14:paraId="22219CCB" w14:textId="4634984B" w:rsidR="00BA342C" w:rsidRDefault="00BA342C">
      <w:pPr>
        <w:pStyle w:val="TOC2"/>
        <w:rPr>
          <w:ins w:id="7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7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Operations on input media streams</w:t>
        </w:r>
        <w:r>
          <w:rPr>
            <w:noProof/>
            <w:webHidden/>
          </w:rPr>
          <w:tab/>
        </w:r>
        <w:r>
          <w:rPr>
            <w:noProof/>
            <w:webHidden/>
          </w:rPr>
          <w:fldChar w:fldCharType="begin"/>
        </w:r>
        <w:r>
          <w:rPr>
            <w:noProof/>
            <w:webHidden/>
          </w:rPr>
          <w:instrText xml:space="preserve"> PAGEREF _Toc210469254 \h </w:instrText>
        </w:r>
        <w:r>
          <w:rPr>
            <w:noProof/>
            <w:webHidden/>
          </w:rPr>
        </w:r>
        <w:r>
          <w:rPr>
            <w:noProof/>
            <w:webHidden/>
          </w:rPr>
          <w:fldChar w:fldCharType="separate"/>
        </w:r>
        <w:r>
          <w:rPr>
            <w:noProof/>
            <w:webHidden/>
          </w:rPr>
          <w:t>18</w:t>
        </w:r>
        <w:r>
          <w:rPr>
            <w:noProof/>
            <w:webHidden/>
          </w:rPr>
          <w:fldChar w:fldCharType="end"/>
        </w:r>
        <w:r w:rsidRPr="00D877EB">
          <w:rPr>
            <w:rStyle w:val="Hyperlink"/>
            <w:noProof/>
          </w:rPr>
          <w:fldChar w:fldCharType="end"/>
        </w:r>
      </w:ins>
    </w:p>
    <w:p w14:paraId="7E88ECC9" w14:textId="63A95A8C" w:rsidR="00BA342C" w:rsidRDefault="00BA342C">
      <w:pPr>
        <w:pStyle w:val="TOC3"/>
        <w:rPr>
          <w:ins w:id="7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7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_Toc210469255 \h </w:instrText>
        </w:r>
        <w:r>
          <w:rPr>
            <w:noProof/>
            <w:webHidden/>
          </w:rPr>
        </w:r>
        <w:r>
          <w:rPr>
            <w:noProof/>
            <w:webHidden/>
          </w:rPr>
          <w:fldChar w:fldCharType="separate"/>
        </w:r>
        <w:r>
          <w:rPr>
            <w:noProof/>
            <w:webHidden/>
          </w:rPr>
          <w:t>18</w:t>
        </w:r>
        <w:r>
          <w:rPr>
            <w:noProof/>
            <w:webHidden/>
          </w:rPr>
          <w:fldChar w:fldCharType="end"/>
        </w:r>
        <w:r w:rsidRPr="00D877EB">
          <w:rPr>
            <w:rStyle w:val="Hyperlink"/>
            <w:noProof/>
          </w:rPr>
          <w:fldChar w:fldCharType="end"/>
        </w:r>
      </w:ins>
    </w:p>
    <w:p w14:paraId="65F0E170" w14:textId="6CE289B3" w:rsidR="00BA342C" w:rsidRDefault="00BA342C">
      <w:pPr>
        <w:pStyle w:val="TOC3"/>
        <w:rPr>
          <w:ins w:id="8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8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Concepts</w:t>
        </w:r>
        <w:r>
          <w:rPr>
            <w:noProof/>
            <w:webHidden/>
          </w:rPr>
          <w:tab/>
        </w:r>
        <w:r>
          <w:rPr>
            <w:noProof/>
            <w:webHidden/>
          </w:rPr>
          <w:fldChar w:fldCharType="begin"/>
        </w:r>
        <w:r>
          <w:rPr>
            <w:noProof/>
            <w:webHidden/>
          </w:rPr>
          <w:instrText xml:space="preserve"> PAGEREF _Toc210469256 \h </w:instrText>
        </w:r>
        <w:r>
          <w:rPr>
            <w:noProof/>
            <w:webHidden/>
          </w:rPr>
        </w:r>
        <w:r>
          <w:rPr>
            <w:noProof/>
            <w:webHidden/>
          </w:rPr>
          <w:fldChar w:fldCharType="separate"/>
        </w:r>
        <w:r>
          <w:rPr>
            <w:noProof/>
            <w:webHidden/>
          </w:rPr>
          <w:t>18</w:t>
        </w:r>
        <w:r>
          <w:rPr>
            <w:noProof/>
            <w:webHidden/>
          </w:rPr>
          <w:fldChar w:fldCharType="end"/>
        </w:r>
        <w:r w:rsidRPr="00D877EB">
          <w:rPr>
            <w:rStyle w:val="Hyperlink"/>
            <w:noProof/>
          </w:rPr>
          <w:fldChar w:fldCharType="end"/>
        </w:r>
      </w:ins>
    </w:p>
    <w:p w14:paraId="650580CB" w14:textId="5585E551" w:rsidR="00BA342C" w:rsidRDefault="00BA342C">
      <w:pPr>
        <w:pStyle w:val="TOC3"/>
        <w:rPr>
          <w:ins w:id="8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8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Filtering by video object identifier</w:t>
        </w:r>
        <w:r>
          <w:rPr>
            <w:noProof/>
            <w:webHidden/>
          </w:rPr>
          <w:tab/>
        </w:r>
        <w:r>
          <w:rPr>
            <w:noProof/>
            <w:webHidden/>
          </w:rPr>
          <w:fldChar w:fldCharType="begin"/>
        </w:r>
        <w:r>
          <w:rPr>
            <w:noProof/>
            <w:webHidden/>
          </w:rPr>
          <w:instrText xml:space="preserve"> PAGEREF _Toc210469257 \h </w:instrText>
        </w:r>
        <w:r>
          <w:rPr>
            <w:noProof/>
            <w:webHidden/>
          </w:rPr>
        </w:r>
        <w:r>
          <w:rPr>
            <w:noProof/>
            <w:webHidden/>
          </w:rPr>
          <w:fldChar w:fldCharType="separate"/>
        </w:r>
        <w:r>
          <w:rPr>
            <w:noProof/>
            <w:webHidden/>
          </w:rPr>
          <w:t>18</w:t>
        </w:r>
        <w:r>
          <w:rPr>
            <w:noProof/>
            <w:webHidden/>
          </w:rPr>
          <w:fldChar w:fldCharType="end"/>
        </w:r>
        <w:r w:rsidRPr="00D877EB">
          <w:rPr>
            <w:rStyle w:val="Hyperlink"/>
            <w:noProof/>
          </w:rPr>
          <w:fldChar w:fldCharType="end"/>
        </w:r>
      </w:ins>
    </w:p>
    <w:p w14:paraId="1F2AD64C" w14:textId="0768B029" w:rsidR="00BA342C" w:rsidRDefault="00BA342C">
      <w:pPr>
        <w:pStyle w:val="TOC3"/>
        <w:rPr>
          <w:ins w:id="8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8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Inserting video objects</w:t>
        </w:r>
        <w:r>
          <w:rPr>
            <w:noProof/>
            <w:webHidden/>
          </w:rPr>
          <w:tab/>
        </w:r>
        <w:r>
          <w:rPr>
            <w:noProof/>
            <w:webHidden/>
          </w:rPr>
          <w:fldChar w:fldCharType="begin"/>
        </w:r>
        <w:r>
          <w:rPr>
            <w:noProof/>
            <w:webHidden/>
          </w:rPr>
          <w:instrText xml:space="preserve"> PAGEREF _Toc210469258 \h </w:instrText>
        </w:r>
        <w:r>
          <w:rPr>
            <w:noProof/>
            <w:webHidden/>
          </w:rPr>
        </w:r>
        <w:r>
          <w:rPr>
            <w:noProof/>
            <w:webHidden/>
          </w:rPr>
          <w:fldChar w:fldCharType="separate"/>
        </w:r>
        <w:r>
          <w:rPr>
            <w:noProof/>
            <w:webHidden/>
          </w:rPr>
          <w:t>19</w:t>
        </w:r>
        <w:r>
          <w:rPr>
            <w:noProof/>
            <w:webHidden/>
          </w:rPr>
          <w:fldChar w:fldCharType="end"/>
        </w:r>
        <w:r w:rsidRPr="00D877EB">
          <w:rPr>
            <w:rStyle w:val="Hyperlink"/>
            <w:noProof/>
          </w:rPr>
          <w:fldChar w:fldCharType="end"/>
        </w:r>
      </w:ins>
    </w:p>
    <w:p w14:paraId="496BE053" w14:textId="25BBB1FE" w:rsidR="00BA342C" w:rsidRDefault="00BA342C">
      <w:pPr>
        <w:pStyle w:val="TOC3"/>
        <w:rPr>
          <w:ins w:id="8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8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"_Toc210469259"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Appending two video objects</w:t>
        </w:r>
        <w:r>
          <w:rPr>
            <w:noProof/>
            <w:webHidden/>
          </w:rPr>
          <w:tab/>
        </w:r>
        <w:r>
          <w:rPr>
            <w:noProof/>
            <w:webHidden/>
          </w:rPr>
          <w:fldChar w:fldCharType="begin"/>
        </w:r>
        <w:r>
          <w:rPr>
            <w:noProof/>
            <w:webHidden/>
          </w:rPr>
          <w:instrText xml:space="preserve"> PAGEREF _Toc210469259 \h </w:instrText>
        </w:r>
        <w:r>
          <w:rPr>
            <w:noProof/>
            <w:webHidden/>
          </w:rPr>
        </w:r>
        <w:r>
          <w:rPr>
            <w:noProof/>
            <w:webHidden/>
          </w:rPr>
          <w:fldChar w:fldCharType="separate"/>
        </w:r>
        <w:r>
          <w:rPr>
            <w:noProof/>
            <w:webHidden/>
          </w:rPr>
          <w:t>21</w:t>
        </w:r>
        <w:r>
          <w:rPr>
            <w:noProof/>
            <w:webHidden/>
          </w:rPr>
          <w:fldChar w:fldCharType="end"/>
        </w:r>
        <w:r w:rsidRPr="00D877EB">
          <w:rPr>
            <w:rStyle w:val="Hyperlink"/>
            <w:noProof/>
          </w:rPr>
          <w:fldChar w:fldCharType="end"/>
        </w:r>
      </w:ins>
    </w:p>
    <w:p w14:paraId="4A89AB44" w14:textId="471301DC" w:rsidR="00BA342C" w:rsidRDefault="00BA342C">
      <w:pPr>
        <w:pStyle w:val="TOC3"/>
        <w:rPr>
          <w:ins w:id="8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8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7.2.6</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Stacking two video objects</w:t>
        </w:r>
        <w:r>
          <w:rPr>
            <w:noProof/>
            <w:webHidden/>
          </w:rPr>
          <w:tab/>
        </w:r>
        <w:r>
          <w:rPr>
            <w:noProof/>
            <w:webHidden/>
          </w:rPr>
          <w:fldChar w:fldCharType="begin"/>
        </w:r>
        <w:r>
          <w:rPr>
            <w:noProof/>
            <w:webHidden/>
          </w:rPr>
          <w:instrText xml:space="preserve"> PAGEREF _Toc210469260 \h </w:instrText>
        </w:r>
        <w:r>
          <w:rPr>
            <w:noProof/>
            <w:webHidden/>
          </w:rPr>
        </w:r>
        <w:r>
          <w:rPr>
            <w:noProof/>
            <w:webHidden/>
          </w:rPr>
          <w:fldChar w:fldCharType="separate"/>
        </w:r>
        <w:r>
          <w:rPr>
            <w:noProof/>
            <w:webHidden/>
          </w:rPr>
          <w:t>22</w:t>
        </w:r>
        <w:r>
          <w:rPr>
            <w:noProof/>
            <w:webHidden/>
          </w:rPr>
          <w:fldChar w:fldCharType="end"/>
        </w:r>
        <w:r w:rsidRPr="00D877EB">
          <w:rPr>
            <w:rStyle w:val="Hyperlink"/>
            <w:noProof/>
          </w:rPr>
          <w:fldChar w:fldCharType="end"/>
        </w:r>
      </w:ins>
    </w:p>
    <w:p w14:paraId="1E7C24C0" w14:textId="5E9D0811" w:rsidR="00BA342C" w:rsidRDefault="00BA342C">
      <w:pPr>
        <w:pStyle w:val="TOC2"/>
        <w:rPr>
          <w:ins w:id="9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9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Slice-based instantiation for ISO/IEC 23008-2 high efficiency video coding (HEVC)</w:t>
        </w:r>
        <w:r>
          <w:rPr>
            <w:noProof/>
            <w:webHidden/>
          </w:rPr>
          <w:tab/>
        </w:r>
        <w:r>
          <w:rPr>
            <w:noProof/>
            <w:webHidden/>
          </w:rPr>
          <w:fldChar w:fldCharType="begin"/>
        </w:r>
        <w:r>
          <w:rPr>
            <w:noProof/>
            <w:webHidden/>
          </w:rPr>
          <w:instrText xml:space="preserve"> PAGEREF _Toc210469261 \h </w:instrText>
        </w:r>
        <w:r>
          <w:rPr>
            <w:noProof/>
            <w:webHidden/>
          </w:rPr>
        </w:r>
        <w:r>
          <w:rPr>
            <w:noProof/>
            <w:webHidden/>
          </w:rPr>
          <w:fldChar w:fldCharType="separate"/>
        </w:r>
        <w:r>
          <w:rPr>
            <w:noProof/>
            <w:webHidden/>
          </w:rPr>
          <w:t>23</w:t>
        </w:r>
        <w:r>
          <w:rPr>
            <w:noProof/>
            <w:webHidden/>
          </w:rPr>
          <w:fldChar w:fldCharType="end"/>
        </w:r>
        <w:r w:rsidRPr="00D877EB">
          <w:rPr>
            <w:rStyle w:val="Hyperlink"/>
            <w:noProof/>
          </w:rPr>
          <w:fldChar w:fldCharType="end"/>
        </w:r>
      </w:ins>
    </w:p>
    <w:p w14:paraId="1B9A9373" w14:textId="6CEDB3BB" w:rsidR="00BA342C" w:rsidRDefault="00BA342C">
      <w:pPr>
        <w:pStyle w:val="TOC3"/>
        <w:rPr>
          <w:ins w:id="9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9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7.3.1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_Toc210469262 \h </w:instrText>
        </w:r>
        <w:r>
          <w:rPr>
            <w:noProof/>
            <w:webHidden/>
          </w:rPr>
        </w:r>
        <w:r>
          <w:rPr>
            <w:noProof/>
            <w:webHidden/>
          </w:rPr>
          <w:fldChar w:fldCharType="separate"/>
        </w:r>
        <w:r>
          <w:rPr>
            <w:noProof/>
            <w:webHidden/>
          </w:rPr>
          <w:t>23</w:t>
        </w:r>
        <w:r>
          <w:rPr>
            <w:noProof/>
            <w:webHidden/>
          </w:rPr>
          <w:fldChar w:fldCharType="end"/>
        </w:r>
        <w:r w:rsidRPr="00D877EB">
          <w:rPr>
            <w:rStyle w:val="Hyperlink"/>
            <w:noProof/>
          </w:rPr>
          <w:fldChar w:fldCharType="end"/>
        </w:r>
      </w:ins>
    </w:p>
    <w:p w14:paraId="14175103" w14:textId="1C86D8DA" w:rsidR="00BA342C" w:rsidRDefault="00BA342C">
      <w:pPr>
        <w:pStyle w:val="TOC3"/>
        <w:rPr>
          <w:ins w:id="9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9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7.3.2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_Toc210469263 \h </w:instrText>
        </w:r>
        <w:r>
          <w:rPr>
            <w:noProof/>
            <w:webHidden/>
          </w:rPr>
        </w:r>
        <w:r>
          <w:rPr>
            <w:noProof/>
            <w:webHidden/>
          </w:rPr>
          <w:fldChar w:fldCharType="separate"/>
        </w:r>
        <w:r>
          <w:rPr>
            <w:noProof/>
            <w:webHidden/>
          </w:rPr>
          <w:t>23</w:t>
        </w:r>
        <w:r>
          <w:rPr>
            <w:noProof/>
            <w:webHidden/>
          </w:rPr>
          <w:fldChar w:fldCharType="end"/>
        </w:r>
        <w:r w:rsidRPr="00D877EB">
          <w:rPr>
            <w:rStyle w:val="Hyperlink"/>
            <w:noProof/>
          </w:rPr>
          <w:fldChar w:fldCharType="end"/>
        </w:r>
      </w:ins>
    </w:p>
    <w:p w14:paraId="5D8B9656" w14:textId="544EBABD" w:rsidR="00BA342C" w:rsidRDefault="00BA342C">
      <w:pPr>
        <w:pStyle w:val="TOC2"/>
        <w:rPr>
          <w:ins w:id="9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9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Layer-based instantiation for ISO/IEC 23090-3 versatile video coding (VVC)</w:t>
        </w:r>
        <w:r>
          <w:rPr>
            <w:noProof/>
            <w:webHidden/>
          </w:rPr>
          <w:tab/>
        </w:r>
        <w:r>
          <w:rPr>
            <w:noProof/>
            <w:webHidden/>
          </w:rPr>
          <w:fldChar w:fldCharType="begin"/>
        </w:r>
        <w:r>
          <w:rPr>
            <w:noProof/>
            <w:webHidden/>
          </w:rPr>
          <w:instrText xml:space="preserve"> PAGEREF _Toc210469264 \h </w:instrText>
        </w:r>
        <w:r>
          <w:rPr>
            <w:noProof/>
            <w:webHidden/>
          </w:rPr>
        </w:r>
        <w:r>
          <w:rPr>
            <w:noProof/>
            <w:webHidden/>
          </w:rPr>
          <w:fldChar w:fldCharType="separate"/>
        </w:r>
        <w:r>
          <w:rPr>
            <w:noProof/>
            <w:webHidden/>
          </w:rPr>
          <w:t>24</w:t>
        </w:r>
        <w:r>
          <w:rPr>
            <w:noProof/>
            <w:webHidden/>
          </w:rPr>
          <w:fldChar w:fldCharType="end"/>
        </w:r>
        <w:r w:rsidRPr="00D877EB">
          <w:rPr>
            <w:rStyle w:val="Hyperlink"/>
            <w:noProof/>
          </w:rPr>
          <w:fldChar w:fldCharType="end"/>
        </w:r>
      </w:ins>
    </w:p>
    <w:p w14:paraId="4F134E90" w14:textId="2E00F7B0" w:rsidR="00BA342C" w:rsidRDefault="00BA342C">
      <w:pPr>
        <w:pStyle w:val="TOC3"/>
        <w:rPr>
          <w:ins w:id="9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9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7.4.1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_Toc210469265 \h </w:instrText>
        </w:r>
        <w:r>
          <w:rPr>
            <w:noProof/>
            <w:webHidden/>
          </w:rPr>
        </w:r>
        <w:r>
          <w:rPr>
            <w:noProof/>
            <w:webHidden/>
          </w:rPr>
          <w:fldChar w:fldCharType="separate"/>
        </w:r>
        <w:r>
          <w:rPr>
            <w:noProof/>
            <w:webHidden/>
          </w:rPr>
          <w:t>24</w:t>
        </w:r>
        <w:r>
          <w:rPr>
            <w:noProof/>
            <w:webHidden/>
          </w:rPr>
          <w:fldChar w:fldCharType="end"/>
        </w:r>
        <w:r w:rsidRPr="00D877EB">
          <w:rPr>
            <w:rStyle w:val="Hyperlink"/>
            <w:noProof/>
          </w:rPr>
          <w:fldChar w:fldCharType="end"/>
        </w:r>
      </w:ins>
    </w:p>
    <w:p w14:paraId="32B9C4AD" w14:textId="68C3CA8D" w:rsidR="00BA342C" w:rsidRDefault="00BA342C">
      <w:pPr>
        <w:pStyle w:val="TOC3"/>
        <w:rPr>
          <w:ins w:id="10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0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7.4.2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_Toc210469266 \h </w:instrText>
        </w:r>
        <w:r>
          <w:rPr>
            <w:noProof/>
            <w:webHidden/>
          </w:rPr>
        </w:r>
        <w:r>
          <w:rPr>
            <w:noProof/>
            <w:webHidden/>
          </w:rPr>
          <w:fldChar w:fldCharType="separate"/>
        </w:r>
        <w:r>
          <w:rPr>
            <w:noProof/>
            <w:webHidden/>
          </w:rPr>
          <w:t>24</w:t>
        </w:r>
        <w:r>
          <w:rPr>
            <w:noProof/>
            <w:webHidden/>
          </w:rPr>
          <w:fldChar w:fldCharType="end"/>
        </w:r>
        <w:r w:rsidRPr="00D877EB">
          <w:rPr>
            <w:rStyle w:val="Hyperlink"/>
            <w:noProof/>
          </w:rPr>
          <w:fldChar w:fldCharType="end"/>
        </w:r>
      </w:ins>
    </w:p>
    <w:p w14:paraId="1BBAFCF0" w14:textId="0653F72D" w:rsidR="00BA342C" w:rsidRDefault="00BA342C">
      <w:pPr>
        <w:pStyle w:val="TOC2"/>
        <w:rPr>
          <w:ins w:id="10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0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Slice-based instantiation for ISO/IEC 23094-1 essential video coding (EVC)</w:t>
        </w:r>
        <w:r>
          <w:rPr>
            <w:noProof/>
            <w:webHidden/>
          </w:rPr>
          <w:tab/>
        </w:r>
        <w:r>
          <w:rPr>
            <w:noProof/>
            <w:webHidden/>
          </w:rPr>
          <w:fldChar w:fldCharType="begin"/>
        </w:r>
        <w:r>
          <w:rPr>
            <w:noProof/>
            <w:webHidden/>
          </w:rPr>
          <w:instrText xml:space="preserve"> PAGEREF _Toc210469267 \h </w:instrText>
        </w:r>
        <w:r>
          <w:rPr>
            <w:noProof/>
            <w:webHidden/>
          </w:rPr>
        </w:r>
        <w:r>
          <w:rPr>
            <w:noProof/>
            <w:webHidden/>
          </w:rPr>
          <w:fldChar w:fldCharType="separate"/>
        </w:r>
        <w:r>
          <w:rPr>
            <w:noProof/>
            <w:webHidden/>
          </w:rPr>
          <w:t>26</w:t>
        </w:r>
        <w:r>
          <w:rPr>
            <w:noProof/>
            <w:webHidden/>
          </w:rPr>
          <w:fldChar w:fldCharType="end"/>
        </w:r>
        <w:r w:rsidRPr="00D877EB">
          <w:rPr>
            <w:rStyle w:val="Hyperlink"/>
            <w:noProof/>
          </w:rPr>
          <w:fldChar w:fldCharType="end"/>
        </w:r>
      </w:ins>
    </w:p>
    <w:p w14:paraId="6F863FBA" w14:textId="13C01B84" w:rsidR="00BA342C" w:rsidRDefault="00BA342C">
      <w:pPr>
        <w:pStyle w:val="TOC3"/>
        <w:rPr>
          <w:ins w:id="10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0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7.5.1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_Toc210469268 \h </w:instrText>
        </w:r>
        <w:r>
          <w:rPr>
            <w:noProof/>
            <w:webHidden/>
          </w:rPr>
        </w:r>
        <w:r>
          <w:rPr>
            <w:noProof/>
            <w:webHidden/>
          </w:rPr>
          <w:fldChar w:fldCharType="separate"/>
        </w:r>
        <w:r>
          <w:rPr>
            <w:noProof/>
            <w:webHidden/>
          </w:rPr>
          <w:t>26</w:t>
        </w:r>
        <w:r>
          <w:rPr>
            <w:noProof/>
            <w:webHidden/>
          </w:rPr>
          <w:fldChar w:fldCharType="end"/>
        </w:r>
        <w:r w:rsidRPr="00D877EB">
          <w:rPr>
            <w:rStyle w:val="Hyperlink"/>
            <w:noProof/>
          </w:rPr>
          <w:fldChar w:fldCharType="end"/>
        </w:r>
      </w:ins>
    </w:p>
    <w:p w14:paraId="0C47B9C9" w14:textId="4312AE15" w:rsidR="00BA342C" w:rsidRDefault="00BA342C">
      <w:pPr>
        <w:pStyle w:val="TOC3"/>
        <w:rPr>
          <w:ins w:id="10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0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"_Toc210469269"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7.5.2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_Toc210469269 \h </w:instrText>
        </w:r>
        <w:r>
          <w:rPr>
            <w:noProof/>
            <w:webHidden/>
          </w:rPr>
        </w:r>
        <w:r>
          <w:rPr>
            <w:noProof/>
            <w:webHidden/>
          </w:rPr>
          <w:fldChar w:fldCharType="separate"/>
        </w:r>
        <w:r>
          <w:rPr>
            <w:noProof/>
            <w:webHidden/>
          </w:rPr>
          <w:t>26</w:t>
        </w:r>
        <w:r>
          <w:rPr>
            <w:noProof/>
            <w:webHidden/>
          </w:rPr>
          <w:fldChar w:fldCharType="end"/>
        </w:r>
        <w:r w:rsidRPr="00D877EB">
          <w:rPr>
            <w:rStyle w:val="Hyperlink"/>
            <w:noProof/>
          </w:rPr>
          <w:fldChar w:fldCharType="end"/>
        </w:r>
      </w:ins>
    </w:p>
    <w:p w14:paraId="36AF0732" w14:textId="142E622F" w:rsidR="00BA342C" w:rsidRDefault="00BA342C">
      <w:pPr>
        <w:pStyle w:val="TOC2"/>
        <w:rPr>
          <w:ins w:id="10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0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7.6</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Picture-based instantiation for ISO/IEC 14496-10 advanced video coding (AVC)</w:t>
        </w:r>
        <w:r>
          <w:rPr>
            <w:noProof/>
            <w:webHidden/>
          </w:rPr>
          <w:tab/>
        </w:r>
        <w:r>
          <w:rPr>
            <w:noProof/>
            <w:webHidden/>
          </w:rPr>
          <w:fldChar w:fldCharType="begin"/>
        </w:r>
        <w:r>
          <w:rPr>
            <w:noProof/>
            <w:webHidden/>
          </w:rPr>
          <w:instrText xml:space="preserve"> PAGEREF _Toc210469270 \h </w:instrText>
        </w:r>
        <w:r>
          <w:rPr>
            <w:noProof/>
            <w:webHidden/>
          </w:rPr>
        </w:r>
        <w:r>
          <w:rPr>
            <w:noProof/>
            <w:webHidden/>
          </w:rPr>
          <w:fldChar w:fldCharType="separate"/>
        </w:r>
        <w:r>
          <w:rPr>
            <w:noProof/>
            <w:webHidden/>
          </w:rPr>
          <w:t>28</w:t>
        </w:r>
        <w:r>
          <w:rPr>
            <w:noProof/>
            <w:webHidden/>
          </w:rPr>
          <w:fldChar w:fldCharType="end"/>
        </w:r>
        <w:r w:rsidRPr="00D877EB">
          <w:rPr>
            <w:rStyle w:val="Hyperlink"/>
            <w:noProof/>
          </w:rPr>
          <w:fldChar w:fldCharType="end"/>
        </w:r>
      </w:ins>
    </w:p>
    <w:p w14:paraId="73B3E553" w14:textId="1754C7B8" w:rsidR="00BA342C" w:rsidRDefault="00BA342C">
      <w:pPr>
        <w:pStyle w:val="TOC3"/>
        <w:rPr>
          <w:ins w:id="11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1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7.6.1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_Toc210469271 \h </w:instrText>
        </w:r>
        <w:r>
          <w:rPr>
            <w:noProof/>
            <w:webHidden/>
          </w:rPr>
        </w:r>
        <w:r>
          <w:rPr>
            <w:noProof/>
            <w:webHidden/>
          </w:rPr>
          <w:fldChar w:fldCharType="separate"/>
        </w:r>
        <w:r>
          <w:rPr>
            <w:noProof/>
            <w:webHidden/>
          </w:rPr>
          <w:t>28</w:t>
        </w:r>
        <w:r>
          <w:rPr>
            <w:noProof/>
            <w:webHidden/>
          </w:rPr>
          <w:fldChar w:fldCharType="end"/>
        </w:r>
        <w:r w:rsidRPr="00D877EB">
          <w:rPr>
            <w:rStyle w:val="Hyperlink"/>
            <w:noProof/>
          </w:rPr>
          <w:fldChar w:fldCharType="end"/>
        </w:r>
      </w:ins>
    </w:p>
    <w:p w14:paraId="57718B06" w14:textId="59065581" w:rsidR="00BA342C" w:rsidRDefault="00BA342C">
      <w:pPr>
        <w:pStyle w:val="TOC3"/>
        <w:rPr>
          <w:ins w:id="11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1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7.6.2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_Toc210469272 \h </w:instrText>
        </w:r>
        <w:r>
          <w:rPr>
            <w:noProof/>
            <w:webHidden/>
          </w:rPr>
        </w:r>
        <w:r>
          <w:rPr>
            <w:noProof/>
            <w:webHidden/>
          </w:rPr>
          <w:fldChar w:fldCharType="separate"/>
        </w:r>
        <w:r>
          <w:rPr>
            <w:noProof/>
            <w:webHidden/>
          </w:rPr>
          <w:t>29</w:t>
        </w:r>
        <w:r>
          <w:rPr>
            <w:noProof/>
            <w:webHidden/>
          </w:rPr>
          <w:fldChar w:fldCharType="end"/>
        </w:r>
        <w:r w:rsidRPr="00D877EB">
          <w:rPr>
            <w:rStyle w:val="Hyperlink"/>
            <w:noProof/>
          </w:rPr>
          <w:fldChar w:fldCharType="end"/>
        </w:r>
      </w:ins>
    </w:p>
    <w:p w14:paraId="39EF5858" w14:textId="3E379218" w:rsidR="00BA342C" w:rsidRDefault="00BA342C">
      <w:pPr>
        <w:pStyle w:val="TOC1"/>
        <w:rPr>
          <w:ins w:id="11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1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Annex A (normative)  Control interface IDL definition</w:t>
        </w:r>
        <w:r>
          <w:rPr>
            <w:noProof/>
            <w:webHidden/>
          </w:rPr>
          <w:tab/>
        </w:r>
        <w:r>
          <w:rPr>
            <w:noProof/>
            <w:webHidden/>
          </w:rPr>
          <w:fldChar w:fldCharType="begin"/>
        </w:r>
        <w:r>
          <w:rPr>
            <w:noProof/>
            <w:webHidden/>
          </w:rPr>
          <w:instrText xml:space="preserve"> PAGEREF _Toc210469273 \h </w:instrText>
        </w:r>
        <w:r>
          <w:rPr>
            <w:noProof/>
            <w:webHidden/>
          </w:rPr>
        </w:r>
        <w:r>
          <w:rPr>
            <w:noProof/>
            <w:webHidden/>
          </w:rPr>
          <w:fldChar w:fldCharType="separate"/>
        </w:r>
        <w:r>
          <w:rPr>
            <w:noProof/>
            <w:webHidden/>
          </w:rPr>
          <w:t>31</w:t>
        </w:r>
        <w:r>
          <w:rPr>
            <w:noProof/>
            <w:webHidden/>
          </w:rPr>
          <w:fldChar w:fldCharType="end"/>
        </w:r>
        <w:r w:rsidRPr="00D877EB">
          <w:rPr>
            <w:rStyle w:val="Hyperlink"/>
            <w:noProof/>
          </w:rPr>
          <w:fldChar w:fldCharType="end"/>
        </w:r>
      </w:ins>
    </w:p>
    <w:p w14:paraId="2E1D08C7" w14:textId="2C5FAF0F" w:rsidR="00BA342C" w:rsidRDefault="00BA342C">
      <w:pPr>
        <w:pStyle w:val="TOC1"/>
        <w:rPr>
          <w:ins w:id="11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1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_Toc210469274 \h </w:instrText>
        </w:r>
        <w:r>
          <w:rPr>
            <w:noProof/>
            <w:webHidden/>
          </w:rPr>
        </w:r>
        <w:r>
          <w:rPr>
            <w:noProof/>
            <w:webHidden/>
          </w:rPr>
          <w:fldChar w:fldCharType="separate"/>
        </w:r>
        <w:r>
          <w:rPr>
            <w:noProof/>
            <w:webHidden/>
          </w:rPr>
          <w:t>31</w:t>
        </w:r>
        <w:r>
          <w:rPr>
            <w:noProof/>
            <w:webHidden/>
          </w:rPr>
          <w:fldChar w:fldCharType="end"/>
        </w:r>
        <w:r w:rsidRPr="00D877EB">
          <w:rPr>
            <w:rStyle w:val="Hyperlink"/>
            <w:noProof/>
          </w:rPr>
          <w:fldChar w:fldCharType="end"/>
        </w:r>
      </w:ins>
    </w:p>
    <w:p w14:paraId="2AE687D8" w14:textId="364A8AD6" w:rsidR="00BA342C" w:rsidRDefault="00BA342C">
      <w:pPr>
        <w:pStyle w:val="TOC1"/>
        <w:rPr>
          <w:ins w:id="11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1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Annex B (informative)  OpenMAX IL VDI extension header</w:t>
        </w:r>
        <w:r>
          <w:rPr>
            <w:noProof/>
            <w:webHidden/>
          </w:rPr>
          <w:tab/>
        </w:r>
        <w:r>
          <w:rPr>
            <w:noProof/>
            <w:webHidden/>
          </w:rPr>
          <w:fldChar w:fldCharType="begin"/>
        </w:r>
        <w:r>
          <w:rPr>
            <w:noProof/>
            <w:webHidden/>
          </w:rPr>
          <w:instrText xml:space="preserve"> PAGEREF _Toc210469275 \h </w:instrText>
        </w:r>
        <w:r>
          <w:rPr>
            <w:noProof/>
            <w:webHidden/>
          </w:rPr>
        </w:r>
        <w:r>
          <w:rPr>
            <w:noProof/>
            <w:webHidden/>
          </w:rPr>
          <w:fldChar w:fldCharType="separate"/>
        </w:r>
        <w:r>
          <w:rPr>
            <w:noProof/>
            <w:webHidden/>
          </w:rPr>
          <w:t>32</w:t>
        </w:r>
        <w:r>
          <w:rPr>
            <w:noProof/>
            <w:webHidden/>
          </w:rPr>
          <w:fldChar w:fldCharType="end"/>
        </w:r>
        <w:r w:rsidRPr="00D877EB">
          <w:rPr>
            <w:rStyle w:val="Hyperlink"/>
            <w:noProof/>
          </w:rPr>
          <w:fldChar w:fldCharType="end"/>
        </w:r>
      </w:ins>
    </w:p>
    <w:p w14:paraId="68F6433B" w14:textId="42886CC5" w:rsidR="00BA342C" w:rsidRDefault="00BA342C">
      <w:pPr>
        <w:pStyle w:val="TOC1"/>
        <w:rPr>
          <w:ins w:id="12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2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B.1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_Toc210469276 \h </w:instrText>
        </w:r>
        <w:r>
          <w:rPr>
            <w:noProof/>
            <w:webHidden/>
          </w:rPr>
        </w:r>
        <w:r>
          <w:rPr>
            <w:noProof/>
            <w:webHidden/>
          </w:rPr>
          <w:fldChar w:fldCharType="separate"/>
        </w:r>
        <w:r>
          <w:rPr>
            <w:noProof/>
            <w:webHidden/>
          </w:rPr>
          <w:t>32</w:t>
        </w:r>
        <w:r>
          <w:rPr>
            <w:noProof/>
            <w:webHidden/>
          </w:rPr>
          <w:fldChar w:fldCharType="end"/>
        </w:r>
        <w:r w:rsidRPr="00D877EB">
          <w:rPr>
            <w:rStyle w:val="Hyperlink"/>
            <w:noProof/>
          </w:rPr>
          <w:fldChar w:fldCharType="end"/>
        </w:r>
      </w:ins>
    </w:p>
    <w:p w14:paraId="4A7E1F80" w14:textId="4A18119C" w:rsidR="00BA342C" w:rsidRDefault="00BA342C">
      <w:pPr>
        <w:pStyle w:val="TOC1"/>
        <w:rPr>
          <w:ins w:id="12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2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fr-CH"/>
          </w:rPr>
          <w:t xml:space="preserve">Annex C (normative)  Supplemental </w:t>
        </w:r>
        <w:r w:rsidRPr="00D877EB">
          <w:rPr>
            <w:rStyle w:val="Hyperlink"/>
            <w:noProof/>
          </w:rPr>
          <w:t>enhancement</w:t>
        </w:r>
        <w:r w:rsidRPr="00D877EB">
          <w:rPr>
            <w:rStyle w:val="Hyperlink"/>
            <w:noProof/>
            <w:lang w:val="fr-CH"/>
          </w:rPr>
          <w:t xml:space="preserve"> information (SEI) syntax and semantics</w:t>
        </w:r>
        <w:r>
          <w:rPr>
            <w:noProof/>
            <w:webHidden/>
          </w:rPr>
          <w:tab/>
        </w:r>
        <w:r>
          <w:rPr>
            <w:noProof/>
            <w:webHidden/>
          </w:rPr>
          <w:fldChar w:fldCharType="begin"/>
        </w:r>
        <w:r>
          <w:rPr>
            <w:noProof/>
            <w:webHidden/>
          </w:rPr>
          <w:instrText xml:space="preserve"> PAGEREF _Toc210469277 \h </w:instrText>
        </w:r>
        <w:r>
          <w:rPr>
            <w:noProof/>
            <w:webHidden/>
          </w:rPr>
        </w:r>
        <w:r>
          <w:rPr>
            <w:noProof/>
            <w:webHidden/>
          </w:rPr>
          <w:fldChar w:fldCharType="separate"/>
        </w:r>
        <w:r>
          <w:rPr>
            <w:noProof/>
            <w:webHidden/>
          </w:rPr>
          <w:t>33</w:t>
        </w:r>
        <w:r>
          <w:rPr>
            <w:noProof/>
            <w:webHidden/>
          </w:rPr>
          <w:fldChar w:fldCharType="end"/>
        </w:r>
        <w:r w:rsidRPr="00D877EB">
          <w:rPr>
            <w:rStyle w:val="Hyperlink"/>
            <w:noProof/>
          </w:rPr>
          <w:fldChar w:fldCharType="end"/>
        </w:r>
      </w:ins>
    </w:p>
    <w:p w14:paraId="638B4F02" w14:textId="7B7CBA0C" w:rsidR="00BA342C" w:rsidRDefault="00BA342C">
      <w:pPr>
        <w:pStyle w:val="TOC1"/>
        <w:rPr>
          <w:ins w:id="12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2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VDI SEI envelope</w:t>
        </w:r>
        <w:r>
          <w:rPr>
            <w:noProof/>
            <w:webHidden/>
          </w:rPr>
          <w:tab/>
        </w:r>
        <w:r>
          <w:rPr>
            <w:noProof/>
            <w:webHidden/>
          </w:rPr>
          <w:fldChar w:fldCharType="begin"/>
        </w:r>
        <w:r>
          <w:rPr>
            <w:noProof/>
            <w:webHidden/>
          </w:rPr>
          <w:instrText xml:space="preserve"> PAGEREF _Toc210469278 \h </w:instrText>
        </w:r>
        <w:r>
          <w:rPr>
            <w:noProof/>
            <w:webHidden/>
          </w:rPr>
        </w:r>
        <w:r>
          <w:rPr>
            <w:noProof/>
            <w:webHidden/>
          </w:rPr>
          <w:fldChar w:fldCharType="separate"/>
        </w:r>
        <w:r>
          <w:rPr>
            <w:noProof/>
            <w:webHidden/>
          </w:rPr>
          <w:t>33</w:t>
        </w:r>
        <w:r>
          <w:rPr>
            <w:noProof/>
            <w:webHidden/>
          </w:rPr>
          <w:fldChar w:fldCharType="end"/>
        </w:r>
        <w:r w:rsidRPr="00D877EB">
          <w:rPr>
            <w:rStyle w:val="Hyperlink"/>
            <w:noProof/>
          </w:rPr>
          <w:fldChar w:fldCharType="end"/>
        </w:r>
      </w:ins>
    </w:p>
    <w:p w14:paraId="7262F3F0" w14:textId="71865201" w:rsidR="00BA342C" w:rsidRDefault="00BA342C">
      <w:pPr>
        <w:pStyle w:val="TOC1"/>
        <w:rPr>
          <w:ins w:id="12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2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"_Toc210469279"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Independent layer info SEI message</w:t>
        </w:r>
        <w:r>
          <w:rPr>
            <w:noProof/>
            <w:webHidden/>
          </w:rPr>
          <w:tab/>
        </w:r>
        <w:r>
          <w:rPr>
            <w:noProof/>
            <w:webHidden/>
          </w:rPr>
          <w:fldChar w:fldCharType="begin"/>
        </w:r>
        <w:r>
          <w:rPr>
            <w:noProof/>
            <w:webHidden/>
          </w:rPr>
          <w:instrText xml:space="preserve"> PAGEREF _Toc210469279 \h </w:instrText>
        </w:r>
        <w:r>
          <w:rPr>
            <w:noProof/>
            <w:webHidden/>
          </w:rPr>
        </w:r>
        <w:r>
          <w:rPr>
            <w:noProof/>
            <w:webHidden/>
          </w:rPr>
          <w:fldChar w:fldCharType="separate"/>
        </w:r>
        <w:r>
          <w:rPr>
            <w:noProof/>
            <w:webHidden/>
          </w:rPr>
          <w:t>33</w:t>
        </w:r>
        <w:r>
          <w:rPr>
            <w:noProof/>
            <w:webHidden/>
          </w:rPr>
          <w:fldChar w:fldCharType="end"/>
        </w:r>
        <w:r w:rsidRPr="00D877EB">
          <w:rPr>
            <w:rStyle w:val="Hyperlink"/>
            <w:noProof/>
          </w:rPr>
          <w:fldChar w:fldCharType="end"/>
        </w:r>
      </w:ins>
    </w:p>
    <w:p w14:paraId="593533D3" w14:textId="5E3474EC" w:rsidR="00BA342C" w:rsidRDefault="00BA342C">
      <w:pPr>
        <w:pStyle w:val="TOC1"/>
        <w:rPr>
          <w:ins w:id="12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2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C.2.4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Examples of video object positioning</w:t>
        </w:r>
        <w:r>
          <w:rPr>
            <w:noProof/>
            <w:webHidden/>
          </w:rPr>
          <w:tab/>
        </w:r>
        <w:r>
          <w:rPr>
            <w:noProof/>
            <w:webHidden/>
          </w:rPr>
          <w:fldChar w:fldCharType="begin"/>
        </w:r>
        <w:r>
          <w:rPr>
            <w:noProof/>
            <w:webHidden/>
          </w:rPr>
          <w:instrText xml:space="preserve"> PAGEREF _Toc210469280 \h </w:instrText>
        </w:r>
        <w:r>
          <w:rPr>
            <w:noProof/>
            <w:webHidden/>
          </w:rPr>
        </w:r>
        <w:r>
          <w:rPr>
            <w:noProof/>
            <w:webHidden/>
          </w:rPr>
          <w:fldChar w:fldCharType="separate"/>
        </w:r>
        <w:r>
          <w:rPr>
            <w:noProof/>
            <w:webHidden/>
          </w:rPr>
          <w:t>36</w:t>
        </w:r>
        <w:r>
          <w:rPr>
            <w:noProof/>
            <w:webHidden/>
          </w:rPr>
          <w:fldChar w:fldCharType="end"/>
        </w:r>
        <w:r w:rsidRPr="00D877EB">
          <w:rPr>
            <w:rStyle w:val="Hyperlink"/>
            <w:noProof/>
          </w:rPr>
          <w:fldChar w:fldCharType="end"/>
        </w:r>
      </w:ins>
    </w:p>
    <w:p w14:paraId="69120662" w14:textId="604ACC15" w:rsidR="00BA342C" w:rsidRDefault="00BA342C">
      <w:pPr>
        <w:pStyle w:val="TOC1"/>
        <w:rPr>
          <w:ins w:id="13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3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C.2.4.1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Appending</w:t>
        </w:r>
        <w:r>
          <w:rPr>
            <w:noProof/>
            <w:webHidden/>
          </w:rPr>
          <w:tab/>
        </w:r>
        <w:r>
          <w:rPr>
            <w:noProof/>
            <w:webHidden/>
          </w:rPr>
          <w:fldChar w:fldCharType="begin"/>
        </w:r>
        <w:r>
          <w:rPr>
            <w:noProof/>
            <w:webHidden/>
          </w:rPr>
          <w:instrText xml:space="preserve"> PAGEREF _Toc210469281 \h </w:instrText>
        </w:r>
        <w:r>
          <w:rPr>
            <w:noProof/>
            <w:webHidden/>
          </w:rPr>
        </w:r>
        <w:r>
          <w:rPr>
            <w:noProof/>
            <w:webHidden/>
          </w:rPr>
          <w:fldChar w:fldCharType="separate"/>
        </w:r>
        <w:r>
          <w:rPr>
            <w:noProof/>
            <w:webHidden/>
          </w:rPr>
          <w:t>36</w:t>
        </w:r>
        <w:r>
          <w:rPr>
            <w:noProof/>
            <w:webHidden/>
          </w:rPr>
          <w:fldChar w:fldCharType="end"/>
        </w:r>
        <w:r w:rsidRPr="00D877EB">
          <w:rPr>
            <w:rStyle w:val="Hyperlink"/>
            <w:noProof/>
          </w:rPr>
          <w:fldChar w:fldCharType="end"/>
        </w:r>
      </w:ins>
    </w:p>
    <w:p w14:paraId="738BCA8B" w14:textId="58F3272F" w:rsidR="00BA342C" w:rsidRDefault="00BA342C">
      <w:pPr>
        <w:pStyle w:val="TOC1"/>
        <w:rPr>
          <w:ins w:id="13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3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C.2.4.2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Appending and stacking</w:t>
        </w:r>
        <w:r>
          <w:rPr>
            <w:noProof/>
            <w:webHidden/>
          </w:rPr>
          <w:tab/>
        </w:r>
        <w:r>
          <w:rPr>
            <w:noProof/>
            <w:webHidden/>
          </w:rPr>
          <w:fldChar w:fldCharType="begin"/>
        </w:r>
        <w:r>
          <w:rPr>
            <w:noProof/>
            <w:webHidden/>
          </w:rPr>
          <w:instrText xml:space="preserve"> PAGEREF _Toc210469282 \h </w:instrText>
        </w:r>
        <w:r>
          <w:rPr>
            <w:noProof/>
            <w:webHidden/>
          </w:rPr>
        </w:r>
        <w:r>
          <w:rPr>
            <w:noProof/>
            <w:webHidden/>
          </w:rPr>
          <w:fldChar w:fldCharType="separate"/>
        </w:r>
        <w:r>
          <w:rPr>
            <w:noProof/>
            <w:webHidden/>
          </w:rPr>
          <w:t>37</w:t>
        </w:r>
        <w:r>
          <w:rPr>
            <w:noProof/>
            <w:webHidden/>
          </w:rPr>
          <w:fldChar w:fldCharType="end"/>
        </w:r>
        <w:r w:rsidRPr="00D877EB">
          <w:rPr>
            <w:rStyle w:val="Hyperlink"/>
            <w:noProof/>
          </w:rPr>
          <w:fldChar w:fldCharType="end"/>
        </w:r>
      </w:ins>
    </w:p>
    <w:p w14:paraId="54E63ABE" w14:textId="5BB695FE" w:rsidR="00BA342C" w:rsidRDefault="00BA342C">
      <w:pPr>
        <w:pStyle w:val="TOC1"/>
        <w:rPr>
          <w:ins w:id="13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3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Interleaving information SEI message</w:t>
        </w:r>
        <w:r>
          <w:rPr>
            <w:noProof/>
            <w:webHidden/>
          </w:rPr>
          <w:tab/>
        </w:r>
        <w:r>
          <w:rPr>
            <w:noProof/>
            <w:webHidden/>
          </w:rPr>
          <w:fldChar w:fldCharType="begin"/>
        </w:r>
        <w:r>
          <w:rPr>
            <w:noProof/>
            <w:webHidden/>
          </w:rPr>
          <w:instrText xml:space="preserve"> PAGEREF _Toc210469283 \h </w:instrText>
        </w:r>
        <w:r>
          <w:rPr>
            <w:noProof/>
            <w:webHidden/>
          </w:rPr>
        </w:r>
        <w:r>
          <w:rPr>
            <w:noProof/>
            <w:webHidden/>
          </w:rPr>
          <w:fldChar w:fldCharType="separate"/>
        </w:r>
        <w:r>
          <w:rPr>
            <w:noProof/>
            <w:webHidden/>
          </w:rPr>
          <w:t>39</w:t>
        </w:r>
        <w:r>
          <w:rPr>
            <w:noProof/>
            <w:webHidden/>
          </w:rPr>
          <w:fldChar w:fldCharType="end"/>
        </w:r>
        <w:r w:rsidRPr="00D877EB">
          <w:rPr>
            <w:rStyle w:val="Hyperlink"/>
            <w:noProof/>
          </w:rPr>
          <w:fldChar w:fldCharType="end"/>
        </w:r>
      </w:ins>
    </w:p>
    <w:p w14:paraId="1F687BCB" w14:textId="088233DB" w:rsidR="00BA342C" w:rsidRDefault="00BA342C">
      <w:pPr>
        <w:pStyle w:val="TOC1"/>
        <w:rPr>
          <w:ins w:id="13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3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C.3.3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Example of AVC bitstream interleaving</w:t>
        </w:r>
        <w:r>
          <w:rPr>
            <w:noProof/>
            <w:webHidden/>
          </w:rPr>
          <w:tab/>
        </w:r>
        <w:r>
          <w:rPr>
            <w:noProof/>
            <w:webHidden/>
          </w:rPr>
          <w:fldChar w:fldCharType="begin"/>
        </w:r>
        <w:r>
          <w:rPr>
            <w:noProof/>
            <w:webHidden/>
          </w:rPr>
          <w:instrText xml:space="preserve"> PAGEREF _Toc210469284 \h </w:instrText>
        </w:r>
        <w:r>
          <w:rPr>
            <w:noProof/>
            <w:webHidden/>
          </w:rPr>
        </w:r>
        <w:r>
          <w:rPr>
            <w:noProof/>
            <w:webHidden/>
          </w:rPr>
          <w:fldChar w:fldCharType="separate"/>
        </w:r>
        <w:r>
          <w:rPr>
            <w:noProof/>
            <w:webHidden/>
          </w:rPr>
          <w:t>39</w:t>
        </w:r>
        <w:r>
          <w:rPr>
            <w:noProof/>
            <w:webHidden/>
          </w:rPr>
          <w:fldChar w:fldCharType="end"/>
        </w:r>
        <w:r w:rsidRPr="00D877EB">
          <w:rPr>
            <w:rStyle w:val="Hyperlink"/>
            <w:noProof/>
          </w:rPr>
          <w:fldChar w:fldCharType="end"/>
        </w:r>
      </w:ins>
    </w:p>
    <w:p w14:paraId="0661DC63" w14:textId="16AC8D27" w:rsidR="00BA342C" w:rsidRDefault="00BA342C">
      <w:pPr>
        <w:pStyle w:val="TOC1"/>
        <w:rPr>
          <w:ins w:id="13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3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Annex D (informative)  Example implementations of input formatting operations</w:t>
        </w:r>
        <w:r>
          <w:rPr>
            <w:noProof/>
            <w:webHidden/>
          </w:rPr>
          <w:tab/>
        </w:r>
        <w:r>
          <w:rPr>
            <w:noProof/>
            <w:webHidden/>
          </w:rPr>
          <w:fldChar w:fldCharType="begin"/>
        </w:r>
        <w:r>
          <w:rPr>
            <w:noProof/>
            <w:webHidden/>
          </w:rPr>
          <w:instrText xml:space="preserve"> PAGEREF _Toc210469285 \h </w:instrText>
        </w:r>
        <w:r>
          <w:rPr>
            <w:noProof/>
            <w:webHidden/>
          </w:rPr>
        </w:r>
        <w:r>
          <w:rPr>
            <w:noProof/>
            <w:webHidden/>
          </w:rPr>
          <w:fldChar w:fldCharType="separate"/>
        </w:r>
        <w:r>
          <w:rPr>
            <w:noProof/>
            <w:webHidden/>
          </w:rPr>
          <w:t>42</w:t>
        </w:r>
        <w:r>
          <w:rPr>
            <w:noProof/>
            <w:webHidden/>
          </w:rPr>
          <w:fldChar w:fldCharType="end"/>
        </w:r>
        <w:r w:rsidRPr="00D877EB">
          <w:rPr>
            <w:rStyle w:val="Hyperlink"/>
            <w:noProof/>
          </w:rPr>
          <w:fldChar w:fldCharType="end"/>
        </w:r>
      </w:ins>
    </w:p>
    <w:p w14:paraId="735079EF" w14:textId="16EC760C" w:rsidR="00BA342C" w:rsidRDefault="00BA342C">
      <w:pPr>
        <w:pStyle w:val="TOC1"/>
        <w:rPr>
          <w:ins w:id="14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4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D.1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General</w:t>
        </w:r>
        <w:r>
          <w:rPr>
            <w:noProof/>
            <w:webHidden/>
          </w:rPr>
          <w:tab/>
        </w:r>
        <w:r>
          <w:rPr>
            <w:noProof/>
            <w:webHidden/>
          </w:rPr>
          <w:fldChar w:fldCharType="begin"/>
        </w:r>
        <w:r>
          <w:rPr>
            <w:noProof/>
            <w:webHidden/>
          </w:rPr>
          <w:instrText xml:space="preserve"> PAGEREF _Toc210469286 \h </w:instrText>
        </w:r>
        <w:r>
          <w:rPr>
            <w:noProof/>
            <w:webHidden/>
          </w:rPr>
        </w:r>
        <w:r>
          <w:rPr>
            <w:noProof/>
            <w:webHidden/>
          </w:rPr>
          <w:fldChar w:fldCharType="separate"/>
        </w:r>
        <w:r>
          <w:rPr>
            <w:noProof/>
            <w:webHidden/>
          </w:rPr>
          <w:t>42</w:t>
        </w:r>
        <w:r>
          <w:rPr>
            <w:noProof/>
            <w:webHidden/>
          </w:rPr>
          <w:fldChar w:fldCharType="end"/>
        </w:r>
        <w:r w:rsidRPr="00D877EB">
          <w:rPr>
            <w:rStyle w:val="Hyperlink"/>
            <w:noProof/>
          </w:rPr>
          <w:fldChar w:fldCharType="end"/>
        </w:r>
      </w:ins>
    </w:p>
    <w:p w14:paraId="7162B9F6" w14:textId="334B29D4" w:rsidR="00BA342C" w:rsidRDefault="00BA342C">
      <w:pPr>
        <w:pStyle w:val="TOC1"/>
        <w:rPr>
          <w:ins w:id="14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4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D.2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Creating a 2-by-2 video mosaic via application control</w:t>
        </w:r>
        <w:r>
          <w:rPr>
            <w:noProof/>
            <w:webHidden/>
          </w:rPr>
          <w:tab/>
        </w:r>
        <w:r>
          <w:rPr>
            <w:noProof/>
            <w:webHidden/>
          </w:rPr>
          <w:fldChar w:fldCharType="begin"/>
        </w:r>
        <w:r>
          <w:rPr>
            <w:noProof/>
            <w:webHidden/>
          </w:rPr>
          <w:instrText xml:space="preserve"> PAGEREF _Toc210469287 \h </w:instrText>
        </w:r>
        <w:r>
          <w:rPr>
            <w:noProof/>
            <w:webHidden/>
          </w:rPr>
        </w:r>
        <w:r>
          <w:rPr>
            <w:noProof/>
            <w:webHidden/>
          </w:rPr>
          <w:fldChar w:fldCharType="separate"/>
        </w:r>
        <w:r>
          <w:rPr>
            <w:noProof/>
            <w:webHidden/>
          </w:rPr>
          <w:t>42</w:t>
        </w:r>
        <w:r>
          <w:rPr>
            <w:noProof/>
            <w:webHidden/>
          </w:rPr>
          <w:fldChar w:fldCharType="end"/>
        </w:r>
        <w:r w:rsidRPr="00D877EB">
          <w:rPr>
            <w:rStyle w:val="Hyperlink"/>
            <w:noProof/>
          </w:rPr>
          <w:fldChar w:fldCharType="end"/>
        </w:r>
      </w:ins>
    </w:p>
    <w:p w14:paraId="7385012F" w14:textId="733384D5" w:rsidR="00BA342C" w:rsidRDefault="00BA342C">
      <w:pPr>
        <w:pStyle w:val="TOC1"/>
        <w:rPr>
          <w:ins w:id="14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4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D.3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Creating a 2-by-2 video mosaic via SEI control</w:t>
        </w:r>
        <w:r>
          <w:rPr>
            <w:noProof/>
            <w:webHidden/>
          </w:rPr>
          <w:tab/>
        </w:r>
        <w:r>
          <w:rPr>
            <w:noProof/>
            <w:webHidden/>
          </w:rPr>
          <w:fldChar w:fldCharType="begin"/>
        </w:r>
        <w:r>
          <w:rPr>
            <w:noProof/>
            <w:webHidden/>
          </w:rPr>
          <w:instrText xml:space="preserve"> PAGEREF _Toc210469288 \h </w:instrText>
        </w:r>
        <w:r>
          <w:rPr>
            <w:noProof/>
            <w:webHidden/>
          </w:rPr>
        </w:r>
        <w:r>
          <w:rPr>
            <w:noProof/>
            <w:webHidden/>
          </w:rPr>
          <w:fldChar w:fldCharType="separate"/>
        </w:r>
        <w:r>
          <w:rPr>
            <w:noProof/>
            <w:webHidden/>
          </w:rPr>
          <w:t>45</w:t>
        </w:r>
        <w:r>
          <w:rPr>
            <w:noProof/>
            <w:webHidden/>
          </w:rPr>
          <w:fldChar w:fldCharType="end"/>
        </w:r>
        <w:r w:rsidRPr="00D877EB">
          <w:rPr>
            <w:rStyle w:val="Hyperlink"/>
            <w:noProof/>
          </w:rPr>
          <w:fldChar w:fldCharType="end"/>
        </w:r>
      </w:ins>
    </w:p>
    <w:p w14:paraId="508B5ACA" w14:textId="1C123654" w:rsidR="00BA342C" w:rsidRDefault="00BA342C">
      <w:pPr>
        <w:pStyle w:val="TOC1"/>
        <w:rPr>
          <w:ins w:id="14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4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"_Toc210469289"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Annex E (informative)  Brief description of OpenMAX IL functions</w:t>
        </w:r>
        <w:r>
          <w:rPr>
            <w:noProof/>
            <w:webHidden/>
          </w:rPr>
          <w:tab/>
        </w:r>
        <w:r>
          <w:rPr>
            <w:noProof/>
            <w:webHidden/>
          </w:rPr>
          <w:fldChar w:fldCharType="begin"/>
        </w:r>
        <w:r>
          <w:rPr>
            <w:noProof/>
            <w:webHidden/>
          </w:rPr>
          <w:instrText xml:space="preserve"> PAGEREF _Toc210469289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0D26D4D2" w14:textId="7C59D64F" w:rsidR="00BA342C" w:rsidRDefault="00BA342C">
      <w:pPr>
        <w:pStyle w:val="TOC1"/>
        <w:rPr>
          <w:ins w:id="14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4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Decoder engine control interface</w:t>
        </w:r>
        <w:r>
          <w:rPr>
            <w:noProof/>
            <w:webHidden/>
          </w:rPr>
          <w:tab/>
        </w:r>
        <w:r>
          <w:rPr>
            <w:noProof/>
            <w:webHidden/>
          </w:rPr>
          <w:fldChar w:fldCharType="begin"/>
        </w:r>
        <w:r>
          <w:rPr>
            <w:noProof/>
            <w:webHidden/>
          </w:rPr>
          <w:instrText xml:space="preserve"> PAGEREF _Toc210469290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25BF432C" w14:textId="43971E20" w:rsidR="00BA342C" w:rsidRDefault="00BA342C">
      <w:pPr>
        <w:pStyle w:val="TOC1"/>
        <w:rPr>
          <w:ins w:id="15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5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E.1.1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OMX_Init() and OMX_Deinit()</w:t>
        </w:r>
        <w:r>
          <w:rPr>
            <w:noProof/>
            <w:webHidden/>
          </w:rPr>
          <w:tab/>
        </w:r>
        <w:r>
          <w:rPr>
            <w:noProof/>
            <w:webHidden/>
          </w:rPr>
          <w:fldChar w:fldCharType="begin"/>
        </w:r>
        <w:r>
          <w:rPr>
            <w:noProof/>
            <w:webHidden/>
          </w:rPr>
          <w:instrText xml:space="preserve"> PAGEREF _Toc210469291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3580C261" w14:textId="1106661C" w:rsidR="00BA342C" w:rsidRDefault="00BA342C">
      <w:pPr>
        <w:pStyle w:val="TOC1"/>
        <w:rPr>
          <w:ins w:id="15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5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E.1.2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OMX_GetHandle() and OMX_FreeHandle()</w:t>
        </w:r>
        <w:r>
          <w:rPr>
            <w:noProof/>
            <w:webHidden/>
          </w:rPr>
          <w:tab/>
        </w:r>
        <w:r>
          <w:rPr>
            <w:noProof/>
            <w:webHidden/>
          </w:rPr>
          <w:fldChar w:fldCharType="begin"/>
        </w:r>
        <w:r>
          <w:rPr>
            <w:noProof/>
            <w:webHidden/>
          </w:rPr>
          <w:instrText xml:space="preserve"> PAGEREF _Toc210469292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27ADE373" w14:textId="2216EA70" w:rsidR="00BA342C" w:rsidRDefault="00BA342C">
      <w:pPr>
        <w:pStyle w:val="TOC1"/>
        <w:rPr>
          <w:ins w:id="15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5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E.1.3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OMX_SetupTunnel() and OMX_TeardownTunnel()</w:t>
        </w:r>
        <w:r>
          <w:rPr>
            <w:noProof/>
            <w:webHidden/>
          </w:rPr>
          <w:tab/>
        </w:r>
        <w:r>
          <w:rPr>
            <w:noProof/>
            <w:webHidden/>
          </w:rPr>
          <w:fldChar w:fldCharType="begin"/>
        </w:r>
        <w:r>
          <w:rPr>
            <w:noProof/>
            <w:webHidden/>
          </w:rPr>
          <w:instrText xml:space="preserve"> PAGEREF _Toc210469293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54FB6EF2" w14:textId="1CC26279" w:rsidR="00BA342C" w:rsidRDefault="00BA342C">
      <w:pPr>
        <w:pStyle w:val="TOC1"/>
        <w:rPr>
          <w:ins w:id="15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5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Decoder instance interface</w:t>
        </w:r>
        <w:r>
          <w:rPr>
            <w:noProof/>
            <w:webHidden/>
          </w:rPr>
          <w:tab/>
        </w:r>
        <w:r>
          <w:rPr>
            <w:noProof/>
            <w:webHidden/>
          </w:rPr>
          <w:fldChar w:fldCharType="begin"/>
        </w:r>
        <w:r>
          <w:rPr>
            <w:noProof/>
            <w:webHidden/>
          </w:rPr>
          <w:instrText xml:space="preserve"> PAGEREF _Toc210469294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4CDC0E48" w14:textId="3E0D2551" w:rsidR="00BA342C" w:rsidRDefault="00BA342C">
      <w:pPr>
        <w:pStyle w:val="TOC1"/>
        <w:rPr>
          <w:ins w:id="15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5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E.2.1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Methods</w:t>
        </w:r>
        <w:r>
          <w:rPr>
            <w:noProof/>
            <w:webHidden/>
          </w:rPr>
          <w:tab/>
        </w:r>
        <w:r>
          <w:rPr>
            <w:noProof/>
            <w:webHidden/>
          </w:rPr>
          <w:fldChar w:fldCharType="begin"/>
        </w:r>
        <w:r>
          <w:rPr>
            <w:noProof/>
            <w:webHidden/>
          </w:rPr>
          <w:instrText xml:space="preserve"> PAGEREF _Toc210469295 \h </w:instrText>
        </w:r>
        <w:r>
          <w:rPr>
            <w:noProof/>
            <w:webHidden/>
          </w:rPr>
        </w:r>
        <w:r>
          <w:rPr>
            <w:noProof/>
            <w:webHidden/>
          </w:rPr>
          <w:fldChar w:fldCharType="separate"/>
        </w:r>
        <w:r>
          <w:rPr>
            <w:noProof/>
            <w:webHidden/>
          </w:rPr>
          <w:t>46</w:t>
        </w:r>
        <w:r>
          <w:rPr>
            <w:noProof/>
            <w:webHidden/>
          </w:rPr>
          <w:fldChar w:fldCharType="end"/>
        </w:r>
        <w:r w:rsidRPr="00D877EB">
          <w:rPr>
            <w:rStyle w:val="Hyperlink"/>
            <w:noProof/>
          </w:rPr>
          <w:fldChar w:fldCharType="end"/>
        </w:r>
      </w:ins>
    </w:p>
    <w:p w14:paraId="311CCE3A" w14:textId="2E033368" w:rsidR="00BA342C" w:rsidRDefault="00BA342C">
      <w:pPr>
        <w:pStyle w:val="TOC1"/>
        <w:rPr>
          <w:ins w:id="16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6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E.2.2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Media input and output interface</w:t>
        </w:r>
        <w:r>
          <w:rPr>
            <w:noProof/>
            <w:webHidden/>
          </w:rPr>
          <w:tab/>
        </w:r>
        <w:r>
          <w:rPr>
            <w:noProof/>
            <w:webHidden/>
          </w:rPr>
          <w:fldChar w:fldCharType="begin"/>
        </w:r>
        <w:r>
          <w:rPr>
            <w:noProof/>
            <w:webHidden/>
          </w:rPr>
          <w:instrText xml:space="preserve"> PAGEREF _Toc210469296 \h </w:instrText>
        </w:r>
        <w:r>
          <w:rPr>
            <w:noProof/>
            <w:webHidden/>
          </w:rPr>
        </w:r>
        <w:r>
          <w:rPr>
            <w:noProof/>
            <w:webHidden/>
          </w:rPr>
          <w:fldChar w:fldCharType="separate"/>
        </w:r>
        <w:r>
          <w:rPr>
            <w:noProof/>
            <w:webHidden/>
          </w:rPr>
          <w:t>47</w:t>
        </w:r>
        <w:r>
          <w:rPr>
            <w:noProof/>
            <w:webHidden/>
          </w:rPr>
          <w:fldChar w:fldCharType="end"/>
        </w:r>
        <w:r w:rsidRPr="00D877EB">
          <w:rPr>
            <w:rStyle w:val="Hyperlink"/>
            <w:noProof/>
          </w:rPr>
          <w:fldChar w:fldCharType="end"/>
        </w:r>
      </w:ins>
    </w:p>
    <w:p w14:paraId="39205A64" w14:textId="33E4088D" w:rsidR="00BA342C" w:rsidRDefault="00BA342C">
      <w:pPr>
        <w:pStyle w:val="TOC1"/>
        <w:rPr>
          <w:ins w:id="16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6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E.2.3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Format of the OpenMAX IL buffer header</w:t>
        </w:r>
        <w:r>
          <w:rPr>
            <w:noProof/>
            <w:webHidden/>
          </w:rPr>
          <w:tab/>
        </w:r>
        <w:r>
          <w:rPr>
            <w:noProof/>
            <w:webHidden/>
          </w:rPr>
          <w:fldChar w:fldCharType="begin"/>
        </w:r>
        <w:r>
          <w:rPr>
            <w:noProof/>
            <w:webHidden/>
          </w:rPr>
          <w:instrText xml:space="preserve"> PAGEREF _Toc210469297 \h </w:instrText>
        </w:r>
        <w:r>
          <w:rPr>
            <w:noProof/>
            <w:webHidden/>
          </w:rPr>
        </w:r>
        <w:r>
          <w:rPr>
            <w:noProof/>
            <w:webHidden/>
          </w:rPr>
          <w:fldChar w:fldCharType="separate"/>
        </w:r>
        <w:r>
          <w:rPr>
            <w:noProof/>
            <w:webHidden/>
          </w:rPr>
          <w:t>48</w:t>
        </w:r>
        <w:r>
          <w:rPr>
            <w:noProof/>
            <w:webHidden/>
          </w:rPr>
          <w:fldChar w:fldCharType="end"/>
        </w:r>
        <w:r w:rsidRPr="00D877EB">
          <w:rPr>
            <w:rStyle w:val="Hyperlink"/>
            <w:noProof/>
          </w:rPr>
          <w:fldChar w:fldCharType="end"/>
        </w:r>
      </w:ins>
    </w:p>
    <w:p w14:paraId="29388792" w14:textId="10905A84" w:rsidR="00BA342C" w:rsidRDefault="00BA342C">
      <w:pPr>
        <w:pStyle w:val="TOC1"/>
        <w:rPr>
          <w:ins w:id="16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6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"_Toc210469298"</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E.2.4</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Buffer flags defined in OpenMAX IL</w:t>
        </w:r>
        <w:r>
          <w:rPr>
            <w:noProof/>
            <w:webHidden/>
          </w:rPr>
          <w:tab/>
        </w:r>
        <w:r>
          <w:rPr>
            <w:noProof/>
            <w:webHidden/>
          </w:rPr>
          <w:fldChar w:fldCharType="begin"/>
        </w:r>
        <w:r>
          <w:rPr>
            <w:noProof/>
            <w:webHidden/>
          </w:rPr>
          <w:instrText xml:space="preserve"> PAGEREF _Toc210469298 \h </w:instrText>
        </w:r>
        <w:r>
          <w:rPr>
            <w:noProof/>
            <w:webHidden/>
          </w:rPr>
        </w:r>
        <w:r>
          <w:rPr>
            <w:noProof/>
            <w:webHidden/>
          </w:rPr>
          <w:fldChar w:fldCharType="separate"/>
        </w:r>
        <w:r>
          <w:rPr>
            <w:noProof/>
            <w:webHidden/>
          </w:rPr>
          <w:t>48</w:t>
        </w:r>
        <w:r>
          <w:rPr>
            <w:noProof/>
            <w:webHidden/>
          </w:rPr>
          <w:fldChar w:fldCharType="end"/>
        </w:r>
        <w:r w:rsidRPr="00D877EB">
          <w:rPr>
            <w:rStyle w:val="Hyperlink"/>
            <w:noProof/>
          </w:rPr>
          <w:fldChar w:fldCharType="end"/>
        </w:r>
      </w:ins>
    </w:p>
    <w:p w14:paraId="78B5AC53" w14:textId="01D5080F" w:rsidR="00BA342C" w:rsidRDefault="00BA342C">
      <w:pPr>
        <w:pStyle w:val="TOC1"/>
        <w:rPr>
          <w:ins w:id="16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6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"_Toc210469299"</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rFonts w:eastAsia="Times New Roman"/>
            <w:noProof/>
            <w:lang w:val="en-US"/>
          </w:rPr>
          <w:t>E.2.5</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Input/Output from/into GPU</w:t>
        </w:r>
        <w:r>
          <w:rPr>
            <w:noProof/>
            <w:webHidden/>
          </w:rPr>
          <w:tab/>
        </w:r>
        <w:r>
          <w:rPr>
            <w:noProof/>
            <w:webHidden/>
          </w:rPr>
          <w:fldChar w:fldCharType="begin"/>
        </w:r>
        <w:r>
          <w:rPr>
            <w:noProof/>
            <w:webHidden/>
          </w:rPr>
          <w:instrText xml:space="preserve"> PAGEREF _Toc210469299 \h </w:instrText>
        </w:r>
        <w:r>
          <w:rPr>
            <w:noProof/>
            <w:webHidden/>
          </w:rPr>
        </w:r>
        <w:r>
          <w:rPr>
            <w:noProof/>
            <w:webHidden/>
          </w:rPr>
          <w:fldChar w:fldCharType="separate"/>
        </w:r>
        <w:r>
          <w:rPr>
            <w:noProof/>
            <w:webHidden/>
          </w:rPr>
          <w:t>48</w:t>
        </w:r>
        <w:r>
          <w:rPr>
            <w:noProof/>
            <w:webHidden/>
          </w:rPr>
          <w:fldChar w:fldCharType="end"/>
        </w:r>
        <w:r w:rsidRPr="00D877EB">
          <w:rPr>
            <w:rStyle w:val="Hyperlink"/>
            <w:noProof/>
          </w:rPr>
          <w:fldChar w:fldCharType="end"/>
        </w:r>
      </w:ins>
    </w:p>
    <w:p w14:paraId="6CA0E682" w14:textId="57AF9C85" w:rsidR="00BA342C" w:rsidRDefault="00BA342C">
      <w:pPr>
        <w:pStyle w:val="TOC1"/>
        <w:rPr>
          <w:ins w:id="16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6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"_Toc210469300"</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Annex F (informative)  Mapping on media source extensions (MSE)</w:t>
        </w:r>
        <w:r>
          <w:rPr>
            <w:noProof/>
            <w:webHidden/>
          </w:rPr>
          <w:tab/>
        </w:r>
        <w:r>
          <w:rPr>
            <w:noProof/>
            <w:webHidden/>
          </w:rPr>
          <w:fldChar w:fldCharType="begin"/>
        </w:r>
        <w:r>
          <w:rPr>
            <w:noProof/>
            <w:webHidden/>
          </w:rPr>
          <w:instrText xml:space="preserve"> PAGEREF _Toc210469300 \h </w:instrText>
        </w:r>
        <w:r>
          <w:rPr>
            <w:noProof/>
            <w:webHidden/>
          </w:rPr>
        </w:r>
        <w:r>
          <w:rPr>
            <w:noProof/>
            <w:webHidden/>
          </w:rPr>
          <w:fldChar w:fldCharType="separate"/>
        </w:r>
        <w:r>
          <w:rPr>
            <w:noProof/>
            <w:webHidden/>
          </w:rPr>
          <w:t>49</w:t>
        </w:r>
        <w:r>
          <w:rPr>
            <w:noProof/>
            <w:webHidden/>
          </w:rPr>
          <w:fldChar w:fldCharType="end"/>
        </w:r>
        <w:r w:rsidRPr="00D877EB">
          <w:rPr>
            <w:rStyle w:val="Hyperlink"/>
            <w:noProof/>
          </w:rPr>
          <w:fldChar w:fldCharType="end"/>
        </w:r>
      </w:ins>
    </w:p>
    <w:p w14:paraId="73B7FAE4" w14:textId="381D642B" w:rsidR="00BA342C" w:rsidRDefault="00BA342C">
      <w:pPr>
        <w:pStyle w:val="TOC1"/>
        <w:rPr>
          <w:ins w:id="17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7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"_Toc210469301"</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F.1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Overview</w:t>
        </w:r>
        <w:r>
          <w:rPr>
            <w:noProof/>
            <w:webHidden/>
          </w:rPr>
          <w:tab/>
        </w:r>
        <w:r>
          <w:rPr>
            <w:noProof/>
            <w:webHidden/>
          </w:rPr>
          <w:fldChar w:fldCharType="begin"/>
        </w:r>
        <w:r>
          <w:rPr>
            <w:noProof/>
            <w:webHidden/>
          </w:rPr>
          <w:instrText xml:space="preserve"> PAGEREF _Toc210469301 \h </w:instrText>
        </w:r>
        <w:r>
          <w:rPr>
            <w:noProof/>
            <w:webHidden/>
          </w:rPr>
        </w:r>
        <w:r>
          <w:rPr>
            <w:noProof/>
            <w:webHidden/>
          </w:rPr>
          <w:fldChar w:fldCharType="separate"/>
        </w:r>
        <w:r>
          <w:rPr>
            <w:noProof/>
            <w:webHidden/>
          </w:rPr>
          <w:t>49</w:t>
        </w:r>
        <w:r>
          <w:rPr>
            <w:noProof/>
            <w:webHidden/>
          </w:rPr>
          <w:fldChar w:fldCharType="end"/>
        </w:r>
        <w:r w:rsidRPr="00D877EB">
          <w:rPr>
            <w:rStyle w:val="Hyperlink"/>
            <w:noProof/>
          </w:rPr>
          <w:fldChar w:fldCharType="end"/>
        </w:r>
      </w:ins>
    </w:p>
    <w:p w14:paraId="7420EBCB" w14:textId="2A419987" w:rsidR="00BA342C" w:rsidRDefault="00BA342C">
      <w:pPr>
        <w:pStyle w:val="TOC1"/>
        <w:rPr>
          <w:ins w:id="17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7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"_Toc210469302"</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F.2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Mapping of VDI functions</w:t>
        </w:r>
        <w:r>
          <w:rPr>
            <w:noProof/>
            <w:webHidden/>
          </w:rPr>
          <w:tab/>
        </w:r>
        <w:r>
          <w:rPr>
            <w:noProof/>
            <w:webHidden/>
          </w:rPr>
          <w:fldChar w:fldCharType="begin"/>
        </w:r>
        <w:r>
          <w:rPr>
            <w:noProof/>
            <w:webHidden/>
          </w:rPr>
          <w:instrText xml:space="preserve"> PAGEREF _Toc210469302 \h </w:instrText>
        </w:r>
        <w:r>
          <w:rPr>
            <w:noProof/>
            <w:webHidden/>
          </w:rPr>
        </w:r>
        <w:r>
          <w:rPr>
            <w:noProof/>
            <w:webHidden/>
          </w:rPr>
          <w:fldChar w:fldCharType="separate"/>
        </w:r>
        <w:r>
          <w:rPr>
            <w:noProof/>
            <w:webHidden/>
          </w:rPr>
          <w:t>50</w:t>
        </w:r>
        <w:r>
          <w:rPr>
            <w:noProof/>
            <w:webHidden/>
          </w:rPr>
          <w:fldChar w:fldCharType="end"/>
        </w:r>
        <w:r w:rsidRPr="00D877EB">
          <w:rPr>
            <w:rStyle w:val="Hyperlink"/>
            <w:noProof/>
          </w:rPr>
          <w:fldChar w:fldCharType="end"/>
        </w:r>
      </w:ins>
    </w:p>
    <w:p w14:paraId="2E02CB66" w14:textId="1D514670" w:rsidR="00BA342C" w:rsidRDefault="00BA342C">
      <w:pPr>
        <w:pStyle w:val="TOC1"/>
        <w:rPr>
          <w:ins w:id="17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75"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"_Toc210469303"</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Annex G (normative)  Levels</w:t>
        </w:r>
        <w:r>
          <w:rPr>
            <w:noProof/>
            <w:webHidden/>
          </w:rPr>
          <w:tab/>
        </w:r>
        <w:r>
          <w:rPr>
            <w:noProof/>
            <w:webHidden/>
          </w:rPr>
          <w:fldChar w:fldCharType="begin"/>
        </w:r>
        <w:r>
          <w:rPr>
            <w:noProof/>
            <w:webHidden/>
          </w:rPr>
          <w:instrText xml:space="preserve"> PAGEREF _Toc210469303 \h </w:instrText>
        </w:r>
        <w:r>
          <w:rPr>
            <w:noProof/>
            <w:webHidden/>
          </w:rPr>
        </w:r>
        <w:r>
          <w:rPr>
            <w:noProof/>
            <w:webHidden/>
          </w:rPr>
          <w:fldChar w:fldCharType="separate"/>
        </w:r>
        <w:r>
          <w:rPr>
            <w:noProof/>
            <w:webHidden/>
          </w:rPr>
          <w:t>51</w:t>
        </w:r>
        <w:r>
          <w:rPr>
            <w:noProof/>
            <w:webHidden/>
          </w:rPr>
          <w:fldChar w:fldCharType="end"/>
        </w:r>
        <w:r w:rsidRPr="00D877EB">
          <w:rPr>
            <w:rStyle w:val="Hyperlink"/>
            <w:noProof/>
          </w:rPr>
          <w:fldChar w:fldCharType="end"/>
        </w:r>
      </w:ins>
    </w:p>
    <w:p w14:paraId="3C41DD40" w14:textId="160DCF28" w:rsidR="00BA342C" w:rsidRDefault="00BA342C">
      <w:pPr>
        <w:pStyle w:val="TOC1"/>
        <w:rPr>
          <w:ins w:id="17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77"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"_Toc210469304"</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G.1</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Introduction</w:t>
        </w:r>
        <w:r>
          <w:rPr>
            <w:noProof/>
            <w:webHidden/>
          </w:rPr>
          <w:tab/>
        </w:r>
        <w:r>
          <w:rPr>
            <w:noProof/>
            <w:webHidden/>
          </w:rPr>
          <w:fldChar w:fldCharType="begin"/>
        </w:r>
        <w:r>
          <w:rPr>
            <w:noProof/>
            <w:webHidden/>
          </w:rPr>
          <w:instrText xml:space="preserve"> PAGEREF _Toc210469304 \h </w:instrText>
        </w:r>
        <w:r>
          <w:rPr>
            <w:noProof/>
            <w:webHidden/>
          </w:rPr>
        </w:r>
        <w:r>
          <w:rPr>
            <w:noProof/>
            <w:webHidden/>
          </w:rPr>
          <w:fldChar w:fldCharType="separate"/>
        </w:r>
        <w:r>
          <w:rPr>
            <w:noProof/>
            <w:webHidden/>
          </w:rPr>
          <w:t>51</w:t>
        </w:r>
        <w:r>
          <w:rPr>
            <w:noProof/>
            <w:webHidden/>
          </w:rPr>
          <w:fldChar w:fldCharType="end"/>
        </w:r>
        <w:r w:rsidRPr="00D877EB">
          <w:rPr>
            <w:rStyle w:val="Hyperlink"/>
            <w:noProof/>
          </w:rPr>
          <w:fldChar w:fldCharType="end"/>
        </w:r>
      </w:ins>
    </w:p>
    <w:p w14:paraId="45D1A7E2" w14:textId="2A41D729" w:rsidR="00BA342C" w:rsidRDefault="00BA342C">
      <w:pPr>
        <w:pStyle w:val="TOC1"/>
        <w:rPr>
          <w:ins w:id="17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79"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"_Toc210469305"</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G.2</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Definitions</w:t>
        </w:r>
        <w:r>
          <w:rPr>
            <w:noProof/>
            <w:webHidden/>
          </w:rPr>
          <w:tab/>
        </w:r>
        <w:r>
          <w:rPr>
            <w:noProof/>
            <w:webHidden/>
          </w:rPr>
          <w:fldChar w:fldCharType="begin"/>
        </w:r>
        <w:r>
          <w:rPr>
            <w:noProof/>
            <w:webHidden/>
          </w:rPr>
          <w:instrText xml:space="preserve"> PAGEREF _Toc210469305 \h </w:instrText>
        </w:r>
        <w:r>
          <w:rPr>
            <w:noProof/>
            <w:webHidden/>
          </w:rPr>
        </w:r>
        <w:r>
          <w:rPr>
            <w:noProof/>
            <w:webHidden/>
          </w:rPr>
          <w:fldChar w:fldCharType="separate"/>
        </w:r>
        <w:r>
          <w:rPr>
            <w:noProof/>
            <w:webHidden/>
          </w:rPr>
          <w:t>51</w:t>
        </w:r>
        <w:r>
          <w:rPr>
            <w:noProof/>
            <w:webHidden/>
          </w:rPr>
          <w:fldChar w:fldCharType="end"/>
        </w:r>
        <w:r w:rsidRPr="00D877EB">
          <w:rPr>
            <w:rStyle w:val="Hyperlink"/>
            <w:noProof/>
          </w:rPr>
          <w:fldChar w:fldCharType="end"/>
        </w:r>
      </w:ins>
    </w:p>
    <w:p w14:paraId="17225575" w14:textId="71EE7878" w:rsidR="00BA342C" w:rsidRDefault="00BA342C">
      <w:pPr>
        <w:pStyle w:val="TOC1"/>
        <w:rPr>
          <w:ins w:id="18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81"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"_Toc210469306"</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G.3</w:t>
        </w:r>
        <w:r>
          <w:rPr>
            <w:rFonts w:asciiTheme="minorHAnsi" w:eastAsiaTheme="minorEastAsia" w:hAnsiTheme="minorHAnsi" w:cstheme="minorBidi"/>
            <w:b w:val="0"/>
            <w:noProof/>
            <w:kern w:val="2"/>
            <w:sz w:val="24"/>
            <w:szCs w:val="24"/>
            <w:lang w:val="en-NL" w:eastAsia="zh-CN"/>
            <w14:ligatures w14:val="standardContextual"/>
          </w:rPr>
          <w:tab/>
        </w:r>
        <w:r w:rsidRPr="00D877EB">
          <w:rPr>
            <w:rStyle w:val="Hyperlink"/>
            <w:noProof/>
            <w:lang w:val="en-US"/>
          </w:rPr>
          <w:t>Level limits</w:t>
        </w:r>
        <w:r>
          <w:rPr>
            <w:noProof/>
            <w:webHidden/>
          </w:rPr>
          <w:tab/>
        </w:r>
        <w:r>
          <w:rPr>
            <w:noProof/>
            <w:webHidden/>
          </w:rPr>
          <w:fldChar w:fldCharType="begin"/>
        </w:r>
        <w:r>
          <w:rPr>
            <w:noProof/>
            <w:webHidden/>
          </w:rPr>
          <w:instrText xml:space="preserve"> PAGEREF _Toc210469306 \h </w:instrText>
        </w:r>
        <w:r>
          <w:rPr>
            <w:noProof/>
            <w:webHidden/>
          </w:rPr>
        </w:r>
        <w:r>
          <w:rPr>
            <w:noProof/>
            <w:webHidden/>
          </w:rPr>
          <w:fldChar w:fldCharType="separate"/>
        </w:r>
        <w:r>
          <w:rPr>
            <w:noProof/>
            <w:webHidden/>
          </w:rPr>
          <w:t>52</w:t>
        </w:r>
        <w:r>
          <w:rPr>
            <w:noProof/>
            <w:webHidden/>
          </w:rPr>
          <w:fldChar w:fldCharType="end"/>
        </w:r>
        <w:r w:rsidRPr="00D877EB">
          <w:rPr>
            <w:rStyle w:val="Hyperlink"/>
            <w:noProof/>
          </w:rPr>
          <w:fldChar w:fldCharType="end"/>
        </w:r>
      </w:ins>
    </w:p>
    <w:p w14:paraId="1B352081" w14:textId="1A51C18C" w:rsidR="00BA342C" w:rsidRDefault="00BA342C">
      <w:pPr>
        <w:pStyle w:val="TOC1"/>
        <w:rPr>
          <w:ins w:id="18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ins w:id="183" w:author="Emmanuel Thomas" w:date="2025-10-04T11:20:00Z" w16du:dateUtc="2025-10-04T09:20:00Z">
        <w:r w:rsidRPr="00D877EB">
          <w:rPr>
            <w:rStyle w:val="Hyperlink"/>
            <w:noProof/>
          </w:rPr>
          <w:fldChar w:fldCharType="begin"/>
        </w:r>
        <w:r w:rsidRPr="00D877EB">
          <w:rPr>
            <w:rStyle w:val="Hyperlink"/>
            <w:noProof/>
          </w:rPr>
          <w:instrText xml:space="preserve"> </w:instrText>
        </w:r>
        <w:r>
          <w:rPr>
            <w:noProof/>
          </w:rPr>
          <w:instrText>HYPERLINK \l "_Toc210469307"</w:instrText>
        </w:r>
        <w:r w:rsidRPr="00D877EB">
          <w:rPr>
            <w:rStyle w:val="Hyperlink"/>
            <w:noProof/>
          </w:rPr>
          <w:instrText xml:space="preserve"> </w:instrText>
        </w:r>
        <w:r w:rsidRPr="00D877EB">
          <w:rPr>
            <w:rStyle w:val="Hyperlink"/>
            <w:noProof/>
          </w:rPr>
        </w:r>
        <w:r w:rsidRPr="00D877EB">
          <w:rPr>
            <w:rStyle w:val="Hyperlink"/>
            <w:noProof/>
          </w:rPr>
          <w:fldChar w:fldCharType="separate"/>
        </w:r>
        <w:r w:rsidRPr="00D877EB">
          <w:rPr>
            <w:rStyle w:val="Hyperlink"/>
            <w:noProof/>
            <w:lang w:val="en-US"/>
          </w:rPr>
          <w:t>Bibliography</w:t>
        </w:r>
        <w:r>
          <w:rPr>
            <w:noProof/>
            <w:webHidden/>
          </w:rPr>
          <w:tab/>
        </w:r>
        <w:r>
          <w:rPr>
            <w:noProof/>
            <w:webHidden/>
          </w:rPr>
          <w:fldChar w:fldCharType="begin"/>
        </w:r>
        <w:r>
          <w:rPr>
            <w:noProof/>
            <w:webHidden/>
          </w:rPr>
          <w:instrText xml:space="preserve"> PAGEREF _Toc210469307 \h </w:instrText>
        </w:r>
        <w:r>
          <w:rPr>
            <w:noProof/>
            <w:webHidden/>
          </w:rPr>
        </w:r>
        <w:r>
          <w:rPr>
            <w:noProof/>
            <w:webHidden/>
          </w:rPr>
          <w:fldChar w:fldCharType="separate"/>
        </w:r>
        <w:r>
          <w:rPr>
            <w:noProof/>
            <w:webHidden/>
          </w:rPr>
          <w:t>53</w:t>
        </w:r>
        <w:r>
          <w:rPr>
            <w:noProof/>
            <w:webHidden/>
          </w:rPr>
          <w:fldChar w:fldCharType="end"/>
        </w:r>
        <w:r w:rsidRPr="00D877EB">
          <w:rPr>
            <w:rStyle w:val="Hyperlink"/>
            <w:noProof/>
          </w:rPr>
          <w:fldChar w:fldCharType="end"/>
        </w:r>
      </w:ins>
    </w:p>
    <w:p w14:paraId="5F2B3CC4" w14:textId="602CB4C7" w:rsidR="00464BAD" w:rsidDel="00BA342C" w:rsidRDefault="00464BAD">
      <w:pPr>
        <w:pStyle w:val="TOC1"/>
        <w:rPr>
          <w:del w:id="18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185" w:author="Emmanuel Thomas" w:date="2025-10-04T11:20:00Z" w16du:dateUtc="2025-10-04T09:20:00Z">
        <w:r w:rsidRPr="00BA342C" w:rsidDel="00BA342C">
          <w:rPr>
            <w:noProof/>
            <w:lang w:val="en-US"/>
            <w:rPrChange w:id="186" w:author="Emmanuel Thomas" w:date="2025-10-04T11:20:00Z" w16du:dateUtc="2025-10-04T09:20:00Z">
              <w:rPr>
                <w:rStyle w:val="Hyperlink"/>
                <w:noProof/>
                <w:lang w:val="en-US"/>
              </w:rPr>
            </w:rPrChange>
          </w:rPr>
          <w:delText>Foreword</w:delText>
        </w:r>
        <w:r w:rsidDel="00BA342C">
          <w:rPr>
            <w:noProof/>
            <w:webHidden/>
          </w:rPr>
          <w:tab/>
        </w:r>
        <w:r w:rsidR="00410D17" w:rsidDel="00BA342C">
          <w:rPr>
            <w:noProof/>
            <w:webHidden/>
          </w:rPr>
          <w:delText>v</w:delText>
        </w:r>
      </w:del>
    </w:p>
    <w:p w14:paraId="18C71FB8" w14:textId="04E7B50C" w:rsidR="00464BAD" w:rsidDel="00BA342C" w:rsidRDefault="00464BAD">
      <w:pPr>
        <w:pStyle w:val="TOC1"/>
        <w:rPr>
          <w:del w:id="187"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188" w:author="Emmanuel Thomas" w:date="2025-10-04T11:20:00Z" w16du:dateUtc="2025-10-04T09:20:00Z">
        <w:r w:rsidRPr="00BA342C" w:rsidDel="00BA342C">
          <w:rPr>
            <w:noProof/>
            <w:lang w:val="en-US"/>
            <w:rPrChange w:id="189" w:author="Emmanuel Thomas" w:date="2025-10-04T11:20:00Z" w16du:dateUtc="2025-10-04T09:20:00Z">
              <w:rPr>
                <w:rStyle w:val="Hyperlink"/>
                <w:noProof/>
                <w:lang w:val="en-US"/>
              </w:rPr>
            </w:rPrChange>
          </w:rPr>
          <w:delText>Introduction</w:delText>
        </w:r>
        <w:r w:rsidDel="00BA342C">
          <w:rPr>
            <w:noProof/>
            <w:webHidden/>
          </w:rPr>
          <w:tab/>
        </w:r>
        <w:r w:rsidR="00410D17" w:rsidDel="00BA342C">
          <w:rPr>
            <w:noProof/>
            <w:webHidden/>
          </w:rPr>
          <w:delText>vi</w:delText>
        </w:r>
      </w:del>
    </w:p>
    <w:p w14:paraId="2A189AA1" w14:textId="4DD7C8B1" w:rsidR="00464BAD" w:rsidDel="00BA342C" w:rsidRDefault="00464BAD">
      <w:pPr>
        <w:pStyle w:val="TOC1"/>
        <w:rPr>
          <w:del w:id="19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191" w:author="Emmanuel Thomas" w:date="2025-10-04T11:20:00Z" w16du:dateUtc="2025-10-04T09:20:00Z">
        <w:r w:rsidRPr="00BA342C" w:rsidDel="00BA342C">
          <w:rPr>
            <w:noProof/>
            <w:lang w:val="en-US"/>
            <w:rPrChange w:id="192" w:author="Emmanuel Thomas" w:date="2025-10-04T11:20:00Z" w16du:dateUtc="2025-10-04T09:20:00Z">
              <w:rPr>
                <w:rStyle w:val="Hyperlink"/>
                <w:noProof/>
                <w:lang w:val="en-US"/>
              </w:rPr>
            </w:rPrChange>
          </w:rPr>
          <w:delText>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193" w:author="Emmanuel Thomas" w:date="2025-10-04T11:20:00Z" w16du:dateUtc="2025-10-04T09:20:00Z">
              <w:rPr>
                <w:rStyle w:val="Hyperlink"/>
                <w:noProof/>
                <w:lang w:val="en-US"/>
              </w:rPr>
            </w:rPrChange>
          </w:rPr>
          <w:delText>Scope</w:delText>
        </w:r>
        <w:r w:rsidDel="00BA342C">
          <w:rPr>
            <w:noProof/>
            <w:webHidden/>
          </w:rPr>
          <w:tab/>
        </w:r>
        <w:r w:rsidR="00410D17" w:rsidDel="00BA342C">
          <w:rPr>
            <w:noProof/>
            <w:webHidden/>
          </w:rPr>
          <w:delText>1</w:delText>
        </w:r>
      </w:del>
    </w:p>
    <w:p w14:paraId="0CF0E297" w14:textId="5D14F883" w:rsidR="00464BAD" w:rsidDel="00BA342C" w:rsidRDefault="00464BAD">
      <w:pPr>
        <w:pStyle w:val="TOC1"/>
        <w:rPr>
          <w:del w:id="19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195" w:author="Emmanuel Thomas" w:date="2025-10-04T11:20:00Z" w16du:dateUtc="2025-10-04T09:20:00Z">
        <w:r w:rsidRPr="00BA342C" w:rsidDel="00BA342C">
          <w:rPr>
            <w:noProof/>
            <w:lang w:val="en-US"/>
            <w:rPrChange w:id="196" w:author="Emmanuel Thomas" w:date="2025-10-04T11:20:00Z" w16du:dateUtc="2025-10-04T09:20:00Z">
              <w:rPr>
                <w:rStyle w:val="Hyperlink"/>
                <w:noProof/>
                <w:lang w:val="en-US"/>
              </w:rPr>
            </w:rPrChange>
          </w:rPr>
          <w:delText>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197" w:author="Emmanuel Thomas" w:date="2025-10-04T11:20:00Z" w16du:dateUtc="2025-10-04T09:20:00Z">
              <w:rPr>
                <w:rStyle w:val="Hyperlink"/>
                <w:noProof/>
                <w:lang w:val="en-US"/>
              </w:rPr>
            </w:rPrChange>
          </w:rPr>
          <w:delText>Normative references</w:delText>
        </w:r>
        <w:r w:rsidDel="00BA342C">
          <w:rPr>
            <w:noProof/>
            <w:webHidden/>
          </w:rPr>
          <w:tab/>
        </w:r>
        <w:r w:rsidR="00410D17" w:rsidDel="00BA342C">
          <w:rPr>
            <w:noProof/>
            <w:webHidden/>
          </w:rPr>
          <w:delText>1</w:delText>
        </w:r>
      </w:del>
    </w:p>
    <w:p w14:paraId="10317501" w14:textId="52DEE27A" w:rsidR="00464BAD" w:rsidDel="00BA342C" w:rsidRDefault="00464BAD">
      <w:pPr>
        <w:pStyle w:val="TOC1"/>
        <w:rPr>
          <w:del w:id="19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199" w:author="Emmanuel Thomas" w:date="2025-10-04T11:20:00Z" w16du:dateUtc="2025-10-04T09:20:00Z">
        <w:r w:rsidRPr="00BA342C" w:rsidDel="00BA342C">
          <w:rPr>
            <w:noProof/>
            <w:lang w:val="en-US"/>
            <w:rPrChange w:id="200" w:author="Emmanuel Thomas" w:date="2025-10-04T11:20:00Z" w16du:dateUtc="2025-10-04T09:20:00Z">
              <w:rPr>
                <w:rStyle w:val="Hyperlink"/>
                <w:noProof/>
                <w:lang w:val="en-US"/>
              </w:rPr>
            </w:rPrChange>
          </w:rPr>
          <w:delText>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01" w:author="Emmanuel Thomas" w:date="2025-10-04T11:20:00Z" w16du:dateUtc="2025-10-04T09:20:00Z">
              <w:rPr>
                <w:rStyle w:val="Hyperlink"/>
                <w:noProof/>
                <w:lang w:val="en-US"/>
              </w:rPr>
            </w:rPrChange>
          </w:rPr>
          <w:delText>Terms and definitions</w:delText>
        </w:r>
        <w:r w:rsidDel="00BA342C">
          <w:rPr>
            <w:noProof/>
            <w:webHidden/>
          </w:rPr>
          <w:tab/>
        </w:r>
        <w:r w:rsidR="00410D17" w:rsidDel="00BA342C">
          <w:rPr>
            <w:noProof/>
            <w:webHidden/>
          </w:rPr>
          <w:delText>1</w:delText>
        </w:r>
      </w:del>
    </w:p>
    <w:p w14:paraId="5462590A" w14:textId="648F3544" w:rsidR="00464BAD" w:rsidDel="00BA342C" w:rsidRDefault="00464BAD">
      <w:pPr>
        <w:pStyle w:val="TOC1"/>
        <w:rPr>
          <w:del w:id="20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03" w:author="Emmanuel Thomas" w:date="2025-10-04T11:20:00Z" w16du:dateUtc="2025-10-04T09:20:00Z">
        <w:r w:rsidRPr="00BA342C" w:rsidDel="00BA342C">
          <w:rPr>
            <w:noProof/>
            <w:lang w:val="en-US"/>
            <w:rPrChange w:id="204" w:author="Emmanuel Thomas" w:date="2025-10-04T11:20:00Z" w16du:dateUtc="2025-10-04T09:20:00Z">
              <w:rPr>
                <w:rStyle w:val="Hyperlink"/>
                <w:noProof/>
                <w:lang w:val="en-US"/>
              </w:rPr>
            </w:rPrChange>
          </w:rPr>
          <w:delText>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05" w:author="Emmanuel Thomas" w:date="2025-10-04T11:20:00Z" w16du:dateUtc="2025-10-04T09:20:00Z">
              <w:rPr>
                <w:rStyle w:val="Hyperlink"/>
                <w:noProof/>
                <w:lang w:val="en-US"/>
              </w:rPr>
            </w:rPrChange>
          </w:rPr>
          <w:delText>Abbreviated terms</w:delText>
        </w:r>
        <w:r w:rsidDel="00BA342C">
          <w:rPr>
            <w:noProof/>
            <w:webHidden/>
          </w:rPr>
          <w:tab/>
        </w:r>
        <w:r w:rsidR="00410D17" w:rsidDel="00BA342C">
          <w:rPr>
            <w:noProof/>
            <w:webHidden/>
          </w:rPr>
          <w:delText>2</w:delText>
        </w:r>
      </w:del>
    </w:p>
    <w:p w14:paraId="5BFEBEE1" w14:textId="629F6E31" w:rsidR="00464BAD" w:rsidDel="00BA342C" w:rsidRDefault="00464BAD">
      <w:pPr>
        <w:pStyle w:val="TOC1"/>
        <w:rPr>
          <w:del w:id="20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07" w:author="Emmanuel Thomas" w:date="2025-10-04T11:20:00Z" w16du:dateUtc="2025-10-04T09:20:00Z">
        <w:r w:rsidRPr="00BA342C" w:rsidDel="00BA342C">
          <w:rPr>
            <w:noProof/>
            <w:lang w:val="en-US"/>
            <w:rPrChange w:id="208" w:author="Emmanuel Thomas" w:date="2025-10-04T11:20:00Z" w16du:dateUtc="2025-10-04T09:20:00Z">
              <w:rPr>
                <w:rStyle w:val="Hyperlink"/>
                <w:noProof/>
                <w:lang w:val="en-US"/>
              </w:rPr>
            </w:rPrChange>
          </w:rPr>
          <w:delText>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09" w:author="Emmanuel Thomas" w:date="2025-10-04T11:20:00Z" w16du:dateUtc="2025-10-04T09:20:00Z">
              <w:rPr>
                <w:rStyle w:val="Hyperlink"/>
                <w:noProof/>
                <w:lang w:val="en-US"/>
              </w:rPr>
            </w:rPrChange>
          </w:rPr>
          <w:delText>Video decoding engine</w:delText>
        </w:r>
        <w:r w:rsidDel="00BA342C">
          <w:rPr>
            <w:noProof/>
            <w:webHidden/>
          </w:rPr>
          <w:tab/>
        </w:r>
        <w:r w:rsidR="00410D17" w:rsidDel="00BA342C">
          <w:rPr>
            <w:noProof/>
            <w:webHidden/>
          </w:rPr>
          <w:delText>2</w:delText>
        </w:r>
      </w:del>
    </w:p>
    <w:p w14:paraId="56EDAD4E" w14:textId="11DF33DD" w:rsidR="00464BAD" w:rsidDel="00BA342C" w:rsidRDefault="00464BAD">
      <w:pPr>
        <w:pStyle w:val="TOC2"/>
        <w:rPr>
          <w:del w:id="21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11" w:author="Emmanuel Thomas" w:date="2025-10-04T11:20:00Z" w16du:dateUtc="2025-10-04T09:20:00Z">
        <w:r w:rsidRPr="00BA342C" w:rsidDel="00BA342C">
          <w:rPr>
            <w:noProof/>
            <w:lang w:val="en-US"/>
            <w:rPrChange w:id="212" w:author="Emmanuel Thomas" w:date="2025-10-04T11:20:00Z" w16du:dateUtc="2025-10-04T09:20:00Z">
              <w:rPr>
                <w:rStyle w:val="Hyperlink"/>
                <w:noProof/>
                <w:lang w:val="en-US"/>
              </w:rPr>
            </w:rPrChange>
          </w:rPr>
          <w:delText>5.1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13"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2</w:delText>
        </w:r>
      </w:del>
    </w:p>
    <w:p w14:paraId="771E74EE" w14:textId="646D7EBB" w:rsidR="00464BAD" w:rsidDel="00BA342C" w:rsidRDefault="00464BAD">
      <w:pPr>
        <w:pStyle w:val="TOC2"/>
        <w:rPr>
          <w:del w:id="21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15" w:author="Emmanuel Thomas" w:date="2025-10-04T11:20:00Z" w16du:dateUtc="2025-10-04T09:20:00Z">
        <w:r w:rsidRPr="00BA342C" w:rsidDel="00BA342C">
          <w:rPr>
            <w:noProof/>
            <w:lang w:val="en-US"/>
            <w:rPrChange w:id="216" w:author="Emmanuel Thomas" w:date="2025-10-04T11:20:00Z" w16du:dateUtc="2025-10-04T09:20:00Z">
              <w:rPr>
                <w:rStyle w:val="Hyperlink"/>
                <w:noProof/>
                <w:lang w:val="en-US"/>
              </w:rPr>
            </w:rPrChange>
          </w:rPr>
          <w:delText>5.2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17" w:author="Emmanuel Thomas" w:date="2025-10-04T11:20:00Z" w16du:dateUtc="2025-10-04T09:20:00Z">
              <w:rPr>
                <w:rStyle w:val="Hyperlink"/>
                <w:noProof/>
                <w:lang w:val="en-US"/>
              </w:rPr>
            </w:rPrChange>
          </w:rPr>
          <w:delText>Input video decoding interface</w:delText>
        </w:r>
        <w:r w:rsidDel="00BA342C">
          <w:rPr>
            <w:noProof/>
            <w:webHidden/>
          </w:rPr>
          <w:tab/>
        </w:r>
        <w:r w:rsidR="00410D17" w:rsidDel="00BA342C">
          <w:rPr>
            <w:noProof/>
            <w:webHidden/>
          </w:rPr>
          <w:delText>4</w:delText>
        </w:r>
      </w:del>
    </w:p>
    <w:p w14:paraId="6678C85E" w14:textId="3566CF4E" w:rsidR="00464BAD" w:rsidDel="00BA342C" w:rsidRDefault="00464BAD">
      <w:pPr>
        <w:pStyle w:val="TOC2"/>
        <w:rPr>
          <w:del w:id="21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19" w:author="Emmanuel Thomas" w:date="2025-10-04T11:20:00Z" w16du:dateUtc="2025-10-04T09:20:00Z">
        <w:r w:rsidRPr="00BA342C" w:rsidDel="00BA342C">
          <w:rPr>
            <w:noProof/>
            <w:lang w:val="en-US"/>
            <w:rPrChange w:id="220" w:author="Emmanuel Thomas" w:date="2025-10-04T11:20:00Z" w16du:dateUtc="2025-10-04T09:20:00Z">
              <w:rPr>
                <w:rStyle w:val="Hyperlink"/>
                <w:noProof/>
                <w:lang w:val="en-US"/>
              </w:rPr>
            </w:rPrChange>
          </w:rPr>
          <w:delText>5.3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21" w:author="Emmanuel Thomas" w:date="2025-10-04T11:20:00Z" w16du:dateUtc="2025-10-04T09:20:00Z">
              <w:rPr>
                <w:rStyle w:val="Hyperlink"/>
                <w:noProof/>
                <w:lang w:val="en-US"/>
              </w:rPr>
            </w:rPrChange>
          </w:rPr>
          <w:delText>Output video decoding interface</w:delText>
        </w:r>
        <w:r w:rsidDel="00BA342C">
          <w:rPr>
            <w:noProof/>
            <w:webHidden/>
          </w:rPr>
          <w:tab/>
        </w:r>
        <w:r w:rsidR="00410D17" w:rsidDel="00BA342C">
          <w:rPr>
            <w:noProof/>
            <w:webHidden/>
          </w:rPr>
          <w:delText>4</w:delText>
        </w:r>
      </w:del>
    </w:p>
    <w:p w14:paraId="42ABAC5E" w14:textId="0CE11A08" w:rsidR="00464BAD" w:rsidDel="00BA342C" w:rsidRDefault="00464BAD">
      <w:pPr>
        <w:pStyle w:val="TOC2"/>
        <w:rPr>
          <w:del w:id="22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23" w:author="Emmanuel Thomas" w:date="2025-10-04T11:20:00Z" w16du:dateUtc="2025-10-04T09:20:00Z">
        <w:r w:rsidRPr="00BA342C" w:rsidDel="00BA342C">
          <w:rPr>
            <w:noProof/>
            <w:lang w:val="en-US"/>
            <w:rPrChange w:id="224" w:author="Emmanuel Thomas" w:date="2025-10-04T11:20:00Z" w16du:dateUtc="2025-10-04T09:20:00Z">
              <w:rPr>
                <w:rStyle w:val="Hyperlink"/>
                <w:noProof/>
                <w:lang w:val="en-US"/>
              </w:rPr>
            </w:rPrChange>
          </w:rPr>
          <w:delText>5.4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25" w:author="Emmanuel Thomas" w:date="2025-10-04T11:20:00Z" w16du:dateUtc="2025-10-04T09:20:00Z">
              <w:rPr>
                <w:rStyle w:val="Hyperlink"/>
                <w:noProof/>
                <w:lang w:val="en-US"/>
              </w:rPr>
            </w:rPrChange>
          </w:rPr>
          <w:delText>Control interface to the Video Decoding Interface</w:delText>
        </w:r>
        <w:r w:rsidDel="00BA342C">
          <w:rPr>
            <w:noProof/>
            <w:webHidden/>
          </w:rPr>
          <w:tab/>
        </w:r>
        <w:r w:rsidR="00410D17" w:rsidDel="00BA342C">
          <w:rPr>
            <w:noProof/>
            <w:webHidden/>
          </w:rPr>
          <w:delText>5</w:delText>
        </w:r>
      </w:del>
    </w:p>
    <w:p w14:paraId="4F007368" w14:textId="3D328A9C" w:rsidR="00464BAD" w:rsidDel="00BA342C" w:rsidRDefault="00464BAD">
      <w:pPr>
        <w:pStyle w:val="TOC3"/>
        <w:rPr>
          <w:del w:id="22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27" w:author="Emmanuel Thomas" w:date="2025-10-04T11:20:00Z" w16du:dateUtc="2025-10-04T09:20:00Z">
        <w:r w:rsidRPr="00BA342C" w:rsidDel="00BA342C">
          <w:rPr>
            <w:noProof/>
            <w:lang w:val="en-US"/>
            <w:rPrChange w:id="228" w:author="Emmanuel Thomas" w:date="2025-10-04T11:20:00Z" w16du:dateUtc="2025-10-04T09:20:00Z">
              <w:rPr>
                <w:rStyle w:val="Hyperlink"/>
                <w:noProof/>
                <w:lang w:val="en-US"/>
              </w:rPr>
            </w:rPrChange>
          </w:rPr>
          <w:delText>5.4.1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29" w:author="Emmanuel Thomas" w:date="2025-10-04T11:20:00Z" w16du:dateUtc="2025-10-04T09:20:00Z">
              <w:rPr>
                <w:rStyle w:val="Hyperlink"/>
                <w:noProof/>
                <w:lang w:val="en-US"/>
              </w:rPr>
            </w:rPrChange>
          </w:rPr>
          <w:delText>Functions</w:delText>
        </w:r>
        <w:r w:rsidDel="00BA342C">
          <w:rPr>
            <w:noProof/>
            <w:webHidden/>
          </w:rPr>
          <w:tab/>
        </w:r>
        <w:r w:rsidR="00410D17" w:rsidDel="00BA342C">
          <w:rPr>
            <w:noProof/>
            <w:webHidden/>
          </w:rPr>
          <w:delText>5</w:delText>
        </w:r>
      </w:del>
    </w:p>
    <w:p w14:paraId="5F582DC7" w14:textId="6D5A9E0F" w:rsidR="00464BAD" w:rsidDel="00BA342C" w:rsidRDefault="00464BAD">
      <w:pPr>
        <w:pStyle w:val="TOC2"/>
        <w:rPr>
          <w:del w:id="23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31" w:author="Emmanuel Thomas" w:date="2025-10-04T11:20:00Z" w16du:dateUtc="2025-10-04T09:20:00Z">
        <w:r w:rsidRPr="00BA342C" w:rsidDel="00BA342C">
          <w:rPr>
            <w:noProof/>
            <w:lang w:val="en-US"/>
            <w:rPrChange w:id="232" w:author="Emmanuel Thomas" w:date="2025-10-04T11:20:00Z" w16du:dateUtc="2025-10-04T09:20:00Z">
              <w:rPr>
                <w:rStyle w:val="Hyperlink"/>
                <w:noProof/>
                <w:lang w:val="en-US"/>
              </w:rPr>
            </w:rPrChange>
          </w:rPr>
          <w:delText>5.5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33" w:author="Emmanuel Thomas" w:date="2025-10-04T11:20:00Z" w16du:dateUtc="2025-10-04T09:20:00Z">
              <w:rPr>
                <w:rStyle w:val="Hyperlink"/>
                <w:noProof/>
                <w:lang w:val="en-US"/>
              </w:rPr>
            </w:rPrChange>
          </w:rPr>
          <w:delText>Examples of video decoding engine instantiations</w:delText>
        </w:r>
        <w:r w:rsidDel="00BA342C">
          <w:rPr>
            <w:noProof/>
            <w:webHidden/>
          </w:rPr>
          <w:tab/>
        </w:r>
        <w:r w:rsidR="00410D17" w:rsidDel="00BA342C">
          <w:rPr>
            <w:noProof/>
            <w:webHidden/>
          </w:rPr>
          <w:delText>10</w:delText>
        </w:r>
      </w:del>
    </w:p>
    <w:p w14:paraId="54E112B1" w14:textId="3EA71912" w:rsidR="00464BAD" w:rsidDel="00BA342C" w:rsidRDefault="00464BAD">
      <w:pPr>
        <w:pStyle w:val="TOC3"/>
        <w:rPr>
          <w:del w:id="23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35" w:author="Emmanuel Thomas" w:date="2025-10-04T11:20:00Z" w16du:dateUtc="2025-10-04T09:20:00Z">
        <w:r w:rsidRPr="00BA342C" w:rsidDel="00BA342C">
          <w:rPr>
            <w:noProof/>
            <w:lang w:val="en-US"/>
            <w:rPrChange w:id="236" w:author="Emmanuel Thomas" w:date="2025-10-04T11:20:00Z" w16du:dateUtc="2025-10-04T09:20:00Z">
              <w:rPr>
                <w:rStyle w:val="Hyperlink"/>
                <w:noProof/>
                <w:lang w:val="en-US"/>
              </w:rPr>
            </w:rPrChange>
          </w:rPr>
          <w:delText>5.5.1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37" w:author="Emmanuel Thomas" w:date="2025-10-04T11:20:00Z" w16du:dateUtc="2025-10-04T09:20:00Z">
              <w:rPr>
                <w:rStyle w:val="Hyperlink"/>
                <w:noProof/>
                <w:lang w:val="en-US"/>
              </w:rPr>
            </w:rPrChange>
          </w:rPr>
          <w:delText>Mapping on OpenMAX™ integration layer (OpenMAX IL)</w:delText>
        </w:r>
        <w:r w:rsidDel="00BA342C">
          <w:rPr>
            <w:noProof/>
            <w:webHidden/>
          </w:rPr>
          <w:tab/>
        </w:r>
        <w:r w:rsidR="00410D17" w:rsidDel="00BA342C">
          <w:rPr>
            <w:noProof/>
            <w:webHidden/>
          </w:rPr>
          <w:delText>10</w:delText>
        </w:r>
      </w:del>
    </w:p>
    <w:p w14:paraId="5997039D" w14:textId="051D3205" w:rsidR="00464BAD" w:rsidDel="00BA342C" w:rsidRDefault="00464BAD">
      <w:pPr>
        <w:pStyle w:val="TOC3"/>
        <w:rPr>
          <w:del w:id="23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39" w:author="Emmanuel Thomas" w:date="2025-10-04T11:20:00Z" w16du:dateUtc="2025-10-04T09:20:00Z">
        <w:r w:rsidRPr="00BA342C" w:rsidDel="00BA342C">
          <w:rPr>
            <w:noProof/>
            <w:lang w:val="en-US"/>
            <w:rPrChange w:id="240" w:author="Emmanuel Thomas" w:date="2025-10-04T11:20:00Z" w16du:dateUtc="2025-10-04T09:20:00Z">
              <w:rPr>
                <w:rStyle w:val="Hyperlink"/>
                <w:noProof/>
                <w:lang w:val="en-US"/>
              </w:rPr>
            </w:rPrChange>
          </w:rPr>
          <w:delText>5.5.2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41" w:author="Emmanuel Thomas" w:date="2025-10-04T11:20:00Z" w16du:dateUtc="2025-10-04T09:20:00Z">
              <w:rPr>
                <w:rStyle w:val="Hyperlink"/>
                <w:noProof/>
                <w:lang w:val="en-US"/>
              </w:rPr>
            </w:rPrChange>
          </w:rPr>
          <w:delText>Mapping on Vulkan</w:delText>
        </w:r>
        <w:r w:rsidRPr="00BA342C" w:rsidDel="00BA342C">
          <w:rPr>
            <w:noProof/>
            <w:vertAlign w:val="superscript"/>
            <w:lang w:val="en-US"/>
            <w:rPrChange w:id="242" w:author="Emmanuel Thomas" w:date="2025-10-04T11:20:00Z" w16du:dateUtc="2025-10-04T09:20:00Z">
              <w:rPr>
                <w:rStyle w:val="Hyperlink"/>
                <w:noProof/>
                <w:vertAlign w:val="superscript"/>
                <w:lang w:val="en-US"/>
              </w:rPr>
            </w:rPrChange>
          </w:rPr>
          <w:delText>®</w:delText>
        </w:r>
        <w:r w:rsidRPr="00BA342C" w:rsidDel="00BA342C">
          <w:rPr>
            <w:noProof/>
            <w:lang w:val="en-US"/>
            <w:rPrChange w:id="243" w:author="Emmanuel Thomas" w:date="2025-10-04T11:20:00Z" w16du:dateUtc="2025-10-04T09:20:00Z">
              <w:rPr>
                <w:rStyle w:val="Hyperlink"/>
                <w:noProof/>
                <w:lang w:val="en-US"/>
              </w:rPr>
            </w:rPrChange>
          </w:rPr>
          <w:delText xml:space="preserve"> Video</w:delText>
        </w:r>
        <w:r w:rsidDel="00BA342C">
          <w:rPr>
            <w:noProof/>
            <w:webHidden/>
          </w:rPr>
          <w:tab/>
        </w:r>
        <w:r w:rsidR="00410D17" w:rsidDel="00BA342C">
          <w:rPr>
            <w:noProof/>
            <w:webHidden/>
          </w:rPr>
          <w:delText>11</w:delText>
        </w:r>
      </w:del>
    </w:p>
    <w:p w14:paraId="11728CC8" w14:textId="7F3E783A" w:rsidR="00464BAD" w:rsidDel="00BA342C" w:rsidRDefault="00464BAD">
      <w:pPr>
        <w:pStyle w:val="TOC3"/>
        <w:rPr>
          <w:del w:id="24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45" w:author="Emmanuel Thomas" w:date="2025-10-04T11:20:00Z" w16du:dateUtc="2025-10-04T09:20:00Z">
        <w:r w:rsidRPr="00BA342C" w:rsidDel="00BA342C">
          <w:rPr>
            <w:noProof/>
            <w:lang w:val="en-US"/>
            <w:rPrChange w:id="246" w:author="Emmanuel Thomas" w:date="2025-10-04T11:20:00Z" w16du:dateUtc="2025-10-04T09:20:00Z">
              <w:rPr>
                <w:rStyle w:val="Hyperlink"/>
                <w:noProof/>
                <w:lang w:val="en-US"/>
              </w:rPr>
            </w:rPrChange>
          </w:rPr>
          <w:delText>5.5.3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247" w:author="Emmanuel Thomas" w:date="2025-10-04T11:20:00Z" w16du:dateUtc="2025-10-04T09:20:00Z">
              <w:rPr>
                <w:rStyle w:val="Hyperlink"/>
                <w:noProof/>
                <w:lang w:val="en-US"/>
              </w:rPr>
            </w:rPrChange>
          </w:rPr>
          <w:delText>Informative mapping</w:delText>
        </w:r>
        <w:r w:rsidDel="00BA342C">
          <w:rPr>
            <w:noProof/>
            <w:webHidden/>
          </w:rPr>
          <w:tab/>
        </w:r>
        <w:r w:rsidR="00410D17" w:rsidDel="00BA342C">
          <w:rPr>
            <w:noProof/>
            <w:webHidden/>
          </w:rPr>
          <w:delText>14</w:delText>
        </w:r>
      </w:del>
    </w:p>
    <w:p w14:paraId="728F99F6" w14:textId="633F1BE9" w:rsidR="00464BAD" w:rsidDel="00BA342C" w:rsidRDefault="00464BAD">
      <w:pPr>
        <w:pStyle w:val="TOC1"/>
        <w:rPr>
          <w:del w:id="24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49" w:author="Emmanuel Thomas" w:date="2025-10-04T11:20:00Z" w16du:dateUtc="2025-10-04T09:20:00Z">
        <w:r w:rsidRPr="00BA342C" w:rsidDel="00BA342C">
          <w:rPr>
            <w:noProof/>
            <w:lang w:val="fr-FR"/>
            <w:rPrChange w:id="250" w:author="Emmanuel Thomas" w:date="2025-10-04T11:20:00Z" w16du:dateUtc="2025-10-04T09:20:00Z">
              <w:rPr>
                <w:rStyle w:val="Hyperlink"/>
                <w:noProof/>
              </w:rPr>
            </w:rPrChange>
          </w:rPr>
          <w:delText>6</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51" w:author="Emmanuel Thomas" w:date="2025-10-04T11:20:00Z" w16du:dateUtc="2025-10-04T09:20:00Z">
              <w:rPr>
                <w:rStyle w:val="Hyperlink"/>
                <w:noProof/>
              </w:rPr>
            </w:rPrChange>
          </w:rPr>
          <w:delText>VDI systems decoder model</w:delText>
        </w:r>
        <w:r w:rsidDel="00BA342C">
          <w:rPr>
            <w:noProof/>
            <w:webHidden/>
          </w:rPr>
          <w:tab/>
        </w:r>
        <w:r w:rsidR="00410D17" w:rsidDel="00BA342C">
          <w:rPr>
            <w:noProof/>
            <w:webHidden/>
          </w:rPr>
          <w:delText>14</w:delText>
        </w:r>
      </w:del>
    </w:p>
    <w:p w14:paraId="0A12733F" w14:textId="62F2F479" w:rsidR="00464BAD" w:rsidDel="00BA342C" w:rsidRDefault="00464BAD">
      <w:pPr>
        <w:pStyle w:val="TOC2"/>
        <w:rPr>
          <w:del w:id="25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53" w:author="Emmanuel Thomas" w:date="2025-10-04T11:20:00Z" w16du:dateUtc="2025-10-04T09:20:00Z">
        <w:r w:rsidRPr="00BA342C" w:rsidDel="00BA342C">
          <w:rPr>
            <w:noProof/>
            <w:lang w:val="fr-FR"/>
            <w:rPrChange w:id="254" w:author="Emmanuel Thomas" w:date="2025-10-04T11:20:00Z" w16du:dateUtc="2025-10-04T09:20:00Z">
              <w:rPr>
                <w:rStyle w:val="Hyperlink"/>
                <w:noProof/>
              </w:rPr>
            </w:rPrChange>
          </w:rPr>
          <w:delText>6.1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55" w:author="Emmanuel Thomas" w:date="2025-10-04T11:20:00Z" w16du:dateUtc="2025-10-04T09:20:00Z">
              <w:rPr>
                <w:rStyle w:val="Hyperlink"/>
                <w:noProof/>
              </w:rPr>
            </w:rPrChange>
          </w:rPr>
          <w:delText>Introduction</w:delText>
        </w:r>
        <w:r w:rsidDel="00BA342C">
          <w:rPr>
            <w:noProof/>
            <w:webHidden/>
          </w:rPr>
          <w:tab/>
        </w:r>
        <w:r w:rsidR="00410D17" w:rsidDel="00BA342C">
          <w:rPr>
            <w:noProof/>
            <w:webHidden/>
          </w:rPr>
          <w:delText>14</w:delText>
        </w:r>
      </w:del>
    </w:p>
    <w:p w14:paraId="00DBFB8D" w14:textId="03F42FDB" w:rsidR="00464BAD" w:rsidDel="00BA342C" w:rsidRDefault="00464BAD">
      <w:pPr>
        <w:pStyle w:val="TOC2"/>
        <w:rPr>
          <w:del w:id="25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57" w:author="Emmanuel Thomas" w:date="2025-10-04T11:20:00Z" w16du:dateUtc="2025-10-04T09:20:00Z">
        <w:r w:rsidRPr="00BA342C" w:rsidDel="00BA342C">
          <w:rPr>
            <w:noProof/>
            <w:lang w:val="fr-FR"/>
            <w:rPrChange w:id="258" w:author="Emmanuel Thomas" w:date="2025-10-04T11:20:00Z" w16du:dateUtc="2025-10-04T09:20:00Z">
              <w:rPr>
                <w:rStyle w:val="Hyperlink"/>
                <w:noProof/>
              </w:rPr>
            </w:rPrChange>
          </w:rPr>
          <w:delText>6.2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59" w:author="Emmanuel Thomas" w:date="2025-10-04T11:20:00Z" w16du:dateUtc="2025-10-04T09:20:00Z">
              <w:rPr>
                <w:rStyle w:val="Hyperlink"/>
                <w:noProof/>
              </w:rPr>
            </w:rPrChange>
          </w:rPr>
          <w:delText>Concepts of the VDI systems decoder model</w:delText>
        </w:r>
        <w:r w:rsidDel="00BA342C">
          <w:rPr>
            <w:noProof/>
            <w:webHidden/>
          </w:rPr>
          <w:tab/>
        </w:r>
        <w:r w:rsidR="00410D17" w:rsidDel="00BA342C">
          <w:rPr>
            <w:noProof/>
            <w:webHidden/>
          </w:rPr>
          <w:delText>15</w:delText>
        </w:r>
      </w:del>
    </w:p>
    <w:p w14:paraId="124E0487" w14:textId="1917E698" w:rsidR="00464BAD" w:rsidDel="00BA342C" w:rsidRDefault="00464BAD">
      <w:pPr>
        <w:pStyle w:val="TOC3"/>
        <w:rPr>
          <w:del w:id="26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61" w:author="Emmanuel Thomas" w:date="2025-10-04T11:20:00Z" w16du:dateUtc="2025-10-04T09:20:00Z">
        <w:r w:rsidRPr="00BA342C" w:rsidDel="00BA342C">
          <w:rPr>
            <w:noProof/>
            <w:lang w:val="fr-FR"/>
            <w:rPrChange w:id="262" w:author="Emmanuel Thomas" w:date="2025-10-04T11:20:00Z" w16du:dateUtc="2025-10-04T09:20:00Z">
              <w:rPr>
                <w:rStyle w:val="Hyperlink"/>
                <w:noProof/>
              </w:rPr>
            </w:rPrChange>
          </w:rPr>
          <w:delText>6.2.1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63" w:author="Emmanuel Thomas" w:date="2025-10-04T11:20:00Z" w16du:dateUtc="2025-10-04T09:20:00Z">
              <w:rPr>
                <w:rStyle w:val="Hyperlink"/>
                <w:noProof/>
              </w:rPr>
            </w:rPrChange>
          </w:rPr>
          <w:delText>General</w:delText>
        </w:r>
        <w:r w:rsidDel="00BA342C">
          <w:rPr>
            <w:noProof/>
            <w:webHidden/>
          </w:rPr>
          <w:tab/>
        </w:r>
        <w:r w:rsidR="00410D17" w:rsidDel="00BA342C">
          <w:rPr>
            <w:noProof/>
            <w:webHidden/>
          </w:rPr>
          <w:delText>15</w:delText>
        </w:r>
      </w:del>
    </w:p>
    <w:p w14:paraId="56105A47" w14:textId="2660FC6A" w:rsidR="00464BAD" w:rsidDel="00BA342C" w:rsidRDefault="00464BAD">
      <w:pPr>
        <w:pStyle w:val="TOC3"/>
        <w:rPr>
          <w:del w:id="26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65" w:author="Emmanuel Thomas" w:date="2025-10-04T11:20:00Z" w16du:dateUtc="2025-10-04T09:20:00Z">
        <w:r w:rsidRPr="00BA342C" w:rsidDel="00BA342C">
          <w:rPr>
            <w:noProof/>
            <w:lang w:val="fr-FR"/>
            <w:rPrChange w:id="266" w:author="Emmanuel Thomas" w:date="2025-10-04T11:20:00Z" w16du:dateUtc="2025-10-04T09:20:00Z">
              <w:rPr>
                <w:rStyle w:val="Hyperlink"/>
                <w:noProof/>
              </w:rPr>
            </w:rPrChange>
          </w:rPr>
          <w:delText>6.2.2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67" w:author="Emmanuel Thomas" w:date="2025-10-04T11:20:00Z" w16du:dateUtc="2025-10-04T09:20:00Z">
              <w:rPr>
                <w:rStyle w:val="Hyperlink"/>
                <w:noProof/>
              </w:rPr>
            </w:rPrChange>
          </w:rPr>
          <w:delText>Media stream</w:delText>
        </w:r>
        <w:r w:rsidDel="00BA342C">
          <w:rPr>
            <w:noProof/>
            <w:webHidden/>
          </w:rPr>
          <w:tab/>
        </w:r>
        <w:r w:rsidR="00410D17" w:rsidDel="00BA342C">
          <w:rPr>
            <w:noProof/>
            <w:webHidden/>
          </w:rPr>
          <w:delText>15</w:delText>
        </w:r>
      </w:del>
    </w:p>
    <w:p w14:paraId="4C6433B7" w14:textId="55B698AD" w:rsidR="00464BAD" w:rsidDel="00BA342C" w:rsidRDefault="00464BAD">
      <w:pPr>
        <w:pStyle w:val="TOC3"/>
        <w:rPr>
          <w:del w:id="26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69" w:author="Emmanuel Thomas" w:date="2025-10-04T11:20:00Z" w16du:dateUtc="2025-10-04T09:20:00Z">
        <w:r w:rsidRPr="00BA342C" w:rsidDel="00BA342C">
          <w:rPr>
            <w:noProof/>
            <w:lang w:val="fr-FR"/>
            <w:rPrChange w:id="270" w:author="Emmanuel Thomas" w:date="2025-10-04T11:20:00Z" w16du:dateUtc="2025-10-04T09:20:00Z">
              <w:rPr>
                <w:rStyle w:val="Hyperlink"/>
                <w:noProof/>
              </w:rPr>
            </w:rPrChange>
          </w:rPr>
          <w:delText>6.2.3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71" w:author="Emmanuel Thomas" w:date="2025-10-04T11:20:00Z" w16du:dateUtc="2025-10-04T09:20:00Z">
              <w:rPr>
                <w:rStyle w:val="Hyperlink"/>
                <w:noProof/>
              </w:rPr>
            </w:rPrChange>
          </w:rPr>
          <w:delText>Media stream interface</w:delText>
        </w:r>
        <w:r w:rsidDel="00BA342C">
          <w:rPr>
            <w:noProof/>
            <w:webHidden/>
          </w:rPr>
          <w:tab/>
        </w:r>
        <w:r w:rsidR="00410D17" w:rsidDel="00BA342C">
          <w:rPr>
            <w:noProof/>
            <w:webHidden/>
          </w:rPr>
          <w:delText>15</w:delText>
        </w:r>
      </w:del>
    </w:p>
    <w:p w14:paraId="3B20D470" w14:textId="035398B8" w:rsidR="00464BAD" w:rsidDel="00BA342C" w:rsidRDefault="00464BAD">
      <w:pPr>
        <w:pStyle w:val="TOC3"/>
        <w:rPr>
          <w:del w:id="27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73" w:author="Emmanuel Thomas" w:date="2025-10-04T11:20:00Z" w16du:dateUtc="2025-10-04T09:20:00Z">
        <w:r w:rsidRPr="00BA342C" w:rsidDel="00BA342C">
          <w:rPr>
            <w:noProof/>
            <w:lang w:val="fr-FR"/>
            <w:rPrChange w:id="274" w:author="Emmanuel Thomas" w:date="2025-10-04T11:20:00Z" w16du:dateUtc="2025-10-04T09:20:00Z">
              <w:rPr>
                <w:rStyle w:val="Hyperlink"/>
                <w:noProof/>
              </w:rPr>
            </w:rPrChange>
          </w:rPr>
          <w:delText>6.2.4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75" w:author="Emmanuel Thomas" w:date="2025-10-04T11:20:00Z" w16du:dateUtc="2025-10-04T09:20:00Z">
              <w:rPr>
                <w:rStyle w:val="Hyperlink"/>
                <w:noProof/>
              </w:rPr>
            </w:rPrChange>
          </w:rPr>
          <w:delText>Input formatter</w:delText>
        </w:r>
        <w:r w:rsidDel="00BA342C">
          <w:rPr>
            <w:noProof/>
            <w:webHidden/>
          </w:rPr>
          <w:tab/>
        </w:r>
        <w:r w:rsidR="00410D17" w:rsidDel="00BA342C">
          <w:rPr>
            <w:noProof/>
            <w:webHidden/>
          </w:rPr>
          <w:delText>15</w:delText>
        </w:r>
      </w:del>
    </w:p>
    <w:p w14:paraId="7582A82C" w14:textId="6DA91C79" w:rsidR="00464BAD" w:rsidDel="00BA342C" w:rsidRDefault="00464BAD">
      <w:pPr>
        <w:pStyle w:val="TOC3"/>
        <w:rPr>
          <w:del w:id="27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77" w:author="Emmanuel Thomas" w:date="2025-10-04T11:20:00Z" w16du:dateUtc="2025-10-04T09:20:00Z">
        <w:r w:rsidRPr="00BA342C" w:rsidDel="00BA342C">
          <w:rPr>
            <w:noProof/>
            <w:lang w:val="fr-FR"/>
            <w:rPrChange w:id="278" w:author="Emmanuel Thomas" w:date="2025-10-04T11:20:00Z" w16du:dateUtc="2025-10-04T09:20:00Z">
              <w:rPr>
                <w:rStyle w:val="Hyperlink"/>
                <w:noProof/>
              </w:rPr>
            </w:rPrChange>
          </w:rPr>
          <w:delText>6.2.5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79" w:author="Emmanuel Thomas" w:date="2025-10-04T11:20:00Z" w16du:dateUtc="2025-10-04T09:20:00Z">
              <w:rPr>
                <w:rStyle w:val="Hyperlink"/>
                <w:noProof/>
              </w:rPr>
            </w:rPrChange>
          </w:rPr>
          <w:delText>Access Units (AU)</w:delText>
        </w:r>
        <w:r w:rsidDel="00BA342C">
          <w:rPr>
            <w:noProof/>
            <w:webHidden/>
          </w:rPr>
          <w:tab/>
        </w:r>
        <w:r w:rsidR="00410D17" w:rsidDel="00BA342C">
          <w:rPr>
            <w:noProof/>
            <w:webHidden/>
          </w:rPr>
          <w:delText>15</w:delText>
        </w:r>
      </w:del>
    </w:p>
    <w:p w14:paraId="307A97DF" w14:textId="17452B5D" w:rsidR="00464BAD" w:rsidDel="00BA342C" w:rsidRDefault="00464BAD">
      <w:pPr>
        <w:pStyle w:val="TOC3"/>
        <w:rPr>
          <w:del w:id="28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81" w:author="Emmanuel Thomas" w:date="2025-10-04T11:20:00Z" w16du:dateUtc="2025-10-04T09:20:00Z">
        <w:r w:rsidRPr="00BA342C" w:rsidDel="00BA342C">
          <w:rPr>
            <w:noProof/>
            <w:lang w:val="fr-FR"/>
            <w:rPrChange w:id="282" w:author="Emmanuel Thomas" w:date="2025-10-04T11:20:00Z" w16du:dateUtc="2025-10-04T09:20:00Z">
              <w:rPr>
                <w:rStyle w:val="Hyperlink"/>
                <w:noProof/>
              </w:rPr>
            </w:rPrChange>
          </w:rPr>
          <w:delText>6.2.6</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83" w:author="Emmanuel Thomas" w:date="2025-10-04T11:20:00Z" w16du:dateUtc="2025-10-04T09:20:00Z">
              <w:rPr>
                <w:rStyle w:val="Hyperlink"/>
                <w:noProof/>
              </w:rPr>
            </w:rPrChange>
          </w:rPr>
          <w:delText>Decoding Buffer (DB)</w:delText>
        </w:r>
        <w:r w:rsidDel="00BA342C">
          <w:rPr>
            <w:noProof/>
            <w:webHidden/>
          </w:rPr>
          <w:tab/>
        </w:r>
        <w:r w:rsidR="00410D17" w:rsidDel="00BA342C">
          <w:rPr>
            <w:noProof/>
            <w:webHidden/>
          </w:rPr>
          <w:delText>15</w:delText>
        </w:r>
      </w:del>
    </w:p>
    <w:p w14:paraId="6A211176" w14:textId="1F3DD2A0" w:rsidR="00464BAD" w:rsidDel="00BA342C" w:rsidRDefault="00464BAD">
      <w:pPr>
        <w:pStyle w:val="TOC3"/>
        <w:rPr>
          <w:del w:id="28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85" w:author="Emmanuel Thomas" w:date="2025-10-04T11:20:00Z" w16du:dateUtc="2025-10-04T09:20:00Z">
        <w:r w:rsidRPr="00BA342C" w:rsidDel="00BA342C">
          <w:rPr>
            <w:noProof/>
            <w:lang w:val="fr-FR"/>
            <w:rPrChange w:id="286" w:author="Emmanuel Thomas" w:date="2025-10-04T11:20:00Z" w16du:dateUtc="2025-10-04T09:20:00Z">
              <w:rPr>
                <w:rStyle w:val="Hyperlink"/>
                <w:noProof/>
              </w:rPr>
            </w:rPrChange>
          </w:rPr>
          <w:delText>6.2.7</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87" w:author="Emmanuel Thomas" w:date="2025-10-04T11:20:00Z" w16du:dateUtc="2025-10-04T09:20:00Z">
              <w:rPr>
                <w:rStyle w:val="Hyperlink"/>
                <w:noProof/>
              </w:rPr>
            </w:rPrChange>
          </w:rPr>
          <w:delText>Elementary Streams (ES)</w:delText>
        </w:r>
        <w:r w:rsidDel="00BA342C">
          <w:rPr>
            <w:noProof/>
            <w:webHidden/>
          </w:rPr>
          <w:tab/>
        </w:r>
        <w:r w:rsidR="00410D17" w:rsidDel="00BA342C">
          <w:rPr>
            <w:noProof/>
            <w:webHidden/>
          </w:rPr>
          <w:delText>16</w:delText>
        </w:r>
      </w:del>
    </w:p>
    <w:p w14:paraId="11A7D8B3" w14:textId="61D1F1A5" w:rsidR="00464BAD" w:rsidDel="00BA342C" w:rsidRDefault="00464BAD">
      <w:pPr>
        <w:pStyle w:val="TOC3"/>
        <w:rPr>
          <w:del w:id="28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89" w:author="Emmanuel Thomas" w:date="2025-10-04T11:20:00Z" w16du:dateUtc="2025-10-04T09:20:00Z">
        <w:r w:rsidRPr="00BA342C" w:rsidDel="00BA342C">
          <w:rPr>
            <w:noProof/>
            <w:lang w:val="fr-FR"/>
            <w:rPrChange w:id="290" w:author="Emmanuel Thomas" w:date="2025-10-04T11:20:00Z" w16du:dateUtc="2025-10-04T09:20:00Z">
              <w:rPr>
                <w:rStyle w:val="Hyperlink"/>
                <w:noProof/>
              </w:rPr>
            </w:rPrChange>
          </w:rPr>
          <w:delText>6.2.8</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91" w:author="Emmanuel Thomas" w:date="2025-10-04T11:20:00Z" w16du:dateUtc="2025-10-04T09:20:00Z">
              <w:rPr>
                <w:rStyle w:val="Hyperlink"/>
                <w:noProof/>
              </w:rPr>
            </w:rPrChange>
          </w:rPr>
          <w:delText>Elementary Stream Interface (ESI)</w:delText>
        </w:r>
        <w:r w:rsidDel="00BA342C">
          <w:rPr>
            <w:noProof/>
            <w:webHidden/>
          </w:rPr>
          <w:tab/>
        </w:r>
        <w:r w:rsidR="00410D17" w:rsidDel="00BA342C">
          <w:rPr>
            <w:noProof/>
            <w:webHidden/>
          </w:rPr>
          <w:delText>16</w:delText>
        </w:r>
      </w:del>
    </w:p>
    <w:p w14:paraId="6F311607" w14:textId="57761A25" w:rsidR="00464BAD" w:rsidDel="00BA342C" w:rsidRDefault="00464BAD">
      <w:pPr>
        <w:pStyle w:val="TOC3"/>
        <w:rPr>
          <w:del w:id="29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93" w:author="Emmanuel Thomas" w:date="2025-10-04T11:20:00Z" w16du:dateUtc="2025-10-04T09:20:00Z">
        <w:r w:rsidRPr="00BA342C" w:rsidDel="00BA342C">
          <w:rPr>
            <w:noProof/>
            <w:lang w:val="fr-FR"/>
            <w:rPrChange w:id="294" w:author="Emmanuel Thomas" w:date="2025-10-04T11:20:00Z" w16du:dateUtc="2025-10-04T09:20:00Z">
              <w:rPr>
                <w:rStyle w:val="Hyperlink"/>
                <w:noProof/>
              </w:rPr>
            </w:rPrChange>
          </w:rPr>
          <w:delText>6.2.9</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95" w:author="Emmanuel Thomas" w:date="2025-10-04T11:20:00Z" w16du:dateUtc="2025-10-04T09:20:00Z">
              <w:rPr>
                <w:rStyle w:val="Hyperlink"/>
                <w:noProof/>
              </w:rPr>
            </w:rPrChange>
          </w:rPr>
          <w:delText>Decoder</w:delText>
        </w:r>
        <w:r w:rsidDel="00BA342C">
          <w:rPr>
            <w:noProof/>
            <w:webHidden/>
          </w:rPr>
          <w:tab/>
        </w:r>
        <w:r w:rsidR="00410D17" w:rsidDel="00BA342C">
          <w:rPr>
            <w:noProof/>
            <w:webHidden/>
          </w:rPr>
          <w:delText>16</w:delText>
        </w:r>
      </w:del>
    </w:p>
    <w:p w14:paraId="492703ED" w14:textId="5BB6C5F3" w:rsidR="00464BAD" w:rsidDel="00BA342C" w:rsidRDefault="00464BAD">
      <w:pPr>
        <w:pStyle w:val="TOC3"/>
        <w:rPr>
          <w:del w:id="29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297" w:author="Emmanuel Thomas" w:date="2025-10-04T11:20:00Z" w16du:dateUtc="2025-10-04T09:20:00Z">
        <w:r w:rsidRPr="00BA342C" w:rsidDel="00BA342C">
          <w:rPr>
            <w:noProof/>
            <w:lang w:val="fr-FR"/>
            <w:rPrChange w:id="298" w:author="Emmanuel Thomas" w:date="2025-10-04T11:20:00Z" w16du:dateUtc="2025-10-04T09:20:00Z">
              <w:rPr>
                <w:rStyle w:val="Hyperlink"/>
                <w:noProof/>
              </w:rPr>
            </w:rPrChange>
          </w:rPr>
          <w:delText>6.2.10</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299" w:author="Emmanuel Thomas" w:date="2025-10-04T11:20:00Z" w16du:dateUtc="2025-10-04T09:20:00Z">
              <w:rPr>
                <w:rStyle w:val="Hyperlink"/>
                <w:noProof/>
              </w:rPr>
            </w:rPrChange>
          </w:rPr>
          <w:delText>Composition Units (CU)</w:delText>
        </w:r>
        <w:r w:rsidDel="00BA342C">
          <w:rPr>
            <w:noProof/>
            <w:webHidden/>
          </w:rPr>
          <w:tab/>
        </w:r>
        <w:r w:rsidR="00410D17" w:rsidDel="00BA342C">
          <w:rPr>
            <w:noProof/>
            <w:webHidden/>
          </w:rPr>
          <w:delText>16</w:delText>
        </w:r>
      </w:del>
    </w:p>
    <w:p w14:paraId="78CE7ED3" w14:textId="2C97DC26" w:rsidR="00464BAD" w:rsidDel="00BA342C" w:rsidRDefault="00464BAD">
      <w:pPr>
        <w:pStyle w:val="TOC3"/>
        <w:rPr>
          <w:del w:id="30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01" w:author="Emmanuel Thomas" w:date="2025-10-04T11:20:00Z" w16du:dateUtc="2025-10-04T09:20:00Z">
        <w:r w:rsidRPr="00BA342C" w:rsidDel="00BA342C">
          <w:rPr>
            <w:noProof/>
            <w:lang w:val="fr-FR"/>
            <w:rPrChange w:id="302" w:author="Emmanuel Thomas" w:date="2025-10-04T11:20:00Z" w16du:dateUtc="2025-10-04T09:20:00Z">
              <w:rPr>
                <w:rStyle w:val="Hyperlink"/>
                <w:noProof/>
              </w:rPr>
            </w:rPrChange>
          </w:rPr>
          <w:delText>6.2.11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303" w:author="Emmanuel Thomas" w:date="2025-10-04T11:20:00Z" w16du:dateUtc="2025-10-04T09:20:00Z">
              <w:rPr>
                <w:rStyle w:val="Hyperlink"/>
                <w:noProof/>
              </w:rPr>
            </w:rPrChange>
          </w:rPr>
          <w:delText>Composition Memory (CM)</w:delText>
        </w:r>
        <w:r w:rsidDel="00BA342C">
          <w:rPr>
            <w:noProof/>
            <w:webHidden/>
          </w:rPr>
          <w:tab/>
        </w:r>
        <w:r w:rsidR="00410D17" w:rsidDel="00BA342C">
          <w:rPr>
            <w:noProof/>
            <w:webHidden/>
          </w:rPr>
          <w:delText>16</w:delText>
        </w:r>
      </w:del>
    </w:p>
    <w:p w14:paraId="24E45BCA" w14:textId="45147A32" w:rsidR="00464BAD" w:rsidDel="00BA342C" w:rsidRDefault="00464BAD">
      <w:pPr>
        <w:pStyle w:val="TOC3"/>
        <w:rPr>
          <w:del w:id="30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05" w:author="Emmanuel Thomas" w:date="2025-10-04T11:20:00Z" w16du:dateUtc="2025-10-04T09:20:00Z">
        <w:r w:rsidRPr="00BA342C" w:rsidDel="00BA342C">
          <w:rPr>
            <w:noProof/>
            <w:lang w:val="fr-FR"/>
            <w:rPrChange w:id="306" w:author="Emmanuel Thomas" w:date="2025-10-04T11:20:00Z" w16du:dateUtc="2025-10-04T09:20:00Z">
              <w:rPr>
                <w:rStyle w:val="Hyperlink"/>
                <w:noProof/>
              </w:rPr>
            </w:rPrChange>
          </w:rPr>
          <w:delText>6.2.12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307" w:author="Emmanuel Thomas" w:date="2025-10-04T11:20:00Z" w16du:dateUtc="2025-10-04T09:20:00Z">
              <w:rPr>
                <w:rStyle w:val="Hyperlink"/>
                <w:noProof/>
              </w:rPr>
            </w:rPrChange>
          </w:rPr>
          <w:delText>Compositor</w:delText>
        </w:r>
        <w:r w:rsidDel="00BA342C">
          <w:rPr>
            <w:noProof/>
            <w:webHidden/>
          </w:rPr>
          <w:tab/>
        </w:r>
        <w:r w:rsidR="00410D17" w:rsidDel="00BA342C">
          <w:rPr>
            <w:noProof/>
            <w:webHidden/>
          </w:rPr>
          <w:delText>16</w:delText>
        </w:r>
      </w:del>
    </w:p>
    <w:p w14:paraId="67A22707" w14:textId="48467046" w:rsidR="00464BAD" w:rsidDel="00BA342C" w:rsidRDefault="00464BAD">
      <w:pPr>
        <w:pStyle w:val="TOC3"/>
        <w:rPr>
          <w:del w:id="30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09" w:author="Emmanuel Thomas" w:date="2025-10-04T11:20:00Z" w16du:dateUtc="2025-10-04T09:20:00Z">
        <w:r w:rsidRPr="00BA342C" w:rsidDel="00BA342C">
          <w:rPr>
            <w:noProof/>
            <w:lang w:val="fr-FR"/>
            <w:rPrChange w:id="310" w:author="Emmanuel Thomas" w:date="2025-10-04T11:20:00Z" w16du:dateUtc="2025-10-04T09:20:00Z">
              <w:rPr>
                <w:rStyle w:val="Hyperlink"/>
                <w:noProof/>
              </w:rPr>
            </w:rPrChange>
          </w:rPr>
          <w:delText>6.2.13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311" w:author="Emmanuel Thomas" w:date="2025-10-04T11:20:00Z" w16du:dateUtc="2025-10-04T09:20:00Z">
              <w:rPr>
                <w:rStyle w:val="Hyperlink"/>
                <w:noProof/>
              </w:rPr>
            </w:rPrChange>
          </w:rPr>
          <w:delText>Object Time Base (OTB)</w:delText>
        </w:r>
        <w:r w:rsidDel="00BA342C">
          <w:rPr>
            <w:noProof/>
            <w:webHidden/>
          </w:rPr>
          <w:tab/>
        </w:r>
        <w:r w:rsidR="00410D17" w:rsidDel="00BA342C">
          <w:rPr>
            <w:noProof/>
            <w:webHidden/>
          </w:rPr>
          <w:delText>16</w:delText>
        </w:r>
      </w:del>
    </w:p>
    <w:p w14:paraId="52C01ECB" w14:textId="2F58AAC9" w:rsidR="00464BAD" w:rsidDel="00BA342C" w:rsidRDefault="00464BAD">
      <w:pPr>
        <w:pStyle w:val="TOC3"/>
        <w:rPr>
          <w:del w:id="31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13" w:author="Emmanuel Thomas" w:date="2025-10-04T11:20:00Z" w16du:dateUtc="2025-10-04T09:20:00Z">
        <w:r w:rsidRPr="00BA342C" w:rsidDel="00BA342C">
          <w:rPr>
            <w:noProof/>
            <w:lang w:val="fr-FR"/>
            <w:rPrChange w:id="314" w:author="Emmanuel Thomas" w:date="2025-10-04T11:20:00Z" w16du:dateUtc="2025-10-04T09:20:00Z">
              <w:rPr>
                <w:rStyle w:val="Hyperlink"/>
                <w:noProof/>
              </w:rPr>
            </w:rPrChange>
          </w:rPr>
          <w:delText>6.2.14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315" w:author="Emmanuel Thomas" w:date="2025-10-04T11:20:00Z" w16du:dateUtc="2025-10-04T09:20:00Z">
              <w:rPr>
                <w:rStyle w:val="Hyperlink"/>
                <w:noProof/>
              </w:rPr>
            </w:rPrChange>
          </w:rPr>
          <w:delText>Decoding Time Stamp (DTS)</w:delText>
        </w:r>
        <w:r w:rsidDel="00BA342C">
          <w:rPr>
            <w:noProof/>
            <w:webHidden/>
          </w:rPr>
          <w:tab/>
        </w:r>
        <w:r w:rsidR="00410D17" w:rsidDel="00BA342C">
          <w:rPr>
            <w:noProof/>
            <w:webHidden/>
          </w:rPr>
          <w:delText>16</w:delText>
        </w:r>
      </w:del>
    </w:p>
    <w:p w14:paraId="2F6A3720" w14:textId="6DF4B153" w:rsidR="00464BAD" w:rsidDel="00BA342C" w:rsidRDefault="00464BAD">
      <w:pPr>
        <w:pStyle w:val="TOC3"/>
        <w:rPr>
          <w:del w:id="31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17" w:author="Emmanuel Thomas" w:date="2025-10-04T11:20:00Z" w16du:dateUtc="2025-10-04T09:20:00Z">
        <w:r w:rsidRPr="00BA342C" w:rsidDel="00BA342C">
          <w:rPr>
            <w:noProof/>
            <w:lang w:val="fr-FR"/>
            <w:rPrChange w:id="318" w:author="Emmanuel Thomas" w:date="2025-10-04T11:20:00Z" w16du:dateUtc="2025-10-04T09:20:00Z">
              <w:rPr>
                <w:rStyle w:val="Hyperlink"/>
                <w:noProof/>
              </w:rPr>
            </w:rPrChange>
          </w:rPr>
          <w:delText>6.2.15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319" w:author="Emmanuel Thomas" w:date="2025-10-04T11:20:00Z" w16du:dateUtc="2025-10-04T09:20:00Z">
              <w:rPr>
                <w:rStyle w:val="Hyperlink"/>
                <w:noProof/>
              </w:rPr>
            </w:rPrChange>
          </w:rPr>
          <w:delText>Composition Time Stamp (CTS)</w:delText>
        </w:r>
        <w:r w:rsidDel="00BA342C">
          <w:rPr>
            <w:noProof/>
            <w:webHidden/>
          </w:rPr>
          <w:tab/>
        </w:r>
        <w:r w:rsidR="00410D17" w:rsidDel="00BA342C">
          <w:rPr>
            <w:noProof/>
            <w:webHidden/>
          </w:rPr>
          <w:delText>16</w:delText>
        </w:r>
      </w:del>
    </w:p>
    <w:p w14:paraId="18D19740" w14:textId="2CBBA00F" w:rsidR="00464BAD" w:rsidDel="00BA342C" w:rsidRDefault="00464BAD">
      <w:pPr>
        <w:pStyle w:val="TOC2"/>
        <w:rPr>
          <w:del w:id="32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21" w:author="Emmanuel Thomas" w:date="2025-10-04T11:20:00Z" w16du:dateUtc="2025-10-04T09:20:00Z">
        <w:r w:rsidRPr="00BA342C" w:rsidDel="00BA342C">
          <w:rPr>
            <w:noProof/>
            <w:lang w:val="fr-FR"/>
            <w:rPrChange w:id="322" w:author="Emmanuel Thomas" w:date="2025-10-04T11:20:00Z" w16du:dateUtc="2025-10-04T09:20:00Z">
              <w:rPr>
                <w:rStyle w:val="Hyperlink"/>
                <w:noProof/>
              </w:rPr>
            </w:rPrChange>
          </w:rPr>
          <w:delText>6.3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fr-FR"/>
            <w:rPrChange w:id="323" w:author="Emmanuel Thomas" w:date="2025-10-04T11:20:00Z" w16du:dateUtc="2025-10-04T09:20:00Z">
              <w:rPr>
                <w:rStyle w:val="Hyperlink"/>
                <w:noProof/>
              </w:rPr>
            </w:rPrChange>
          </w:rPr>
          <w:delText>Timing model</w:delText>
        </w:r>
        <w:r w:rsidDel="00BA342C">
          <w:rPr>
            <w:noProof/>
            <w:webHidden/>
          </w:rPr>
          <w:tab/>
        </w:r>
        <w:r w:rsidR="00410D17" w:rsidDel="00BA342C">
          <w:rPr>
            <w:noProof/>
            <w:webHidden/>
          </w:rPr>
          <w:delText>16</w:delText>
        </w:r>
      </w:del>
    </w:p>
    <w:p w14:paraId="3BA436CF" w14:textId="0FE09A21" w:rsidR="00464BAD" w:rsidDel="00BA342C" w:rsidRDefault="00464BAD">
      <w:pPr>
        <w:pStyle w:val="TOC1"/>
        <w:rPr>
          <w:del w:id="32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25" w:author="Emmanuel Thomas" w:date="2025-10-04T11:20:00Z" w16du:dateUtc="2025-10-04T09:20:00Z">
        <w:r w:rsidRPr="00BA342C" w:rsidDel="00BA342C">
          <w:rPr>
            <w:noProof/>
            <w:lang w:val="en-US"/>
            <w:rPrChange w:id="326" w:author="Emmanuel Thomas" w:date="2025-10-04T11:20:00Z" w16du:dateUtc="2025-10-04T09:20:00Z">
              <w:rPr>
                <w:rStyle w:val="Hyperlink"/>
                <w:noProof/>
                <w:lang w:val="en-US"/>
              </w:rPr>
            </w:rPrChange>
          </w:rPr>
          <w:delText>7</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27" w:author="Emmanuel Thomas" w:date="2025-10-04T11:20:00Z" w16du:dateUtc="2025-10-04T09:20:00Z">
              <w:rPr>
                <w:rStyle w:val="Hyperlink"/>
                <w:noProof/>
                <w:lang w:val="en-US"/>
              </w:rPr>
            </w:rPrChange>
          </w:rPr>
          <w:delText>Video decoder interface</w:delText>
        </w:r>
        <w:r w:rsidDel="00BA342C">
          <w:rPr>
            <w:noProof/>
            <w:webHidden/>
          </w:rPr>
          <w:tab/>
        </w:r>
        <w:r w:rsidR="00410D17" w:rsidDel="00BA342C">
          <w:rPr>
            <w:noProof/>
            <w:webHidden/>
          </w:rPr>
          <w:delText>18</w:delText>
        </w:r>
      </w:del>
    </w:p>
    <w:p w14:paraId="25D784C2" w14:textId="7C6A7DEF" w:rsidR="00464BAD" w:rsidDel="00BA342C" w:rsidRDefault="00464BAD">
      <w:pPr>
        <w:pStyle w:val="TOC2"/>
        <w:rPr>
          <w:del w:id="32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29" w:author="Emmanuel Thomas" w:date="2025-10-04T11:20:00Z" w16du:dateUtc="2025-10-04T09:20:00Z">
        <w:r w:rsidRPr="00BA342C" w:rsidDel="00BA342C">
          <w:rPr>
            <w:noProof/>
            <w:lang w:val="en-US"/>
            <w:rPrChange w:id="330" w:author="Emmanuel Thomas" w:date="2025-10-04T11:20:00Z" w16du:dateUtc="2025-10-04T09:20:00Z">
              <w:rPr>
                <w:rStyle w:val="Hyperlink"/>
                <w:noProof/>
                <w:lang w:val="en-US"/>
              </w:rPr>
            </w:rPrChange>
          </w:rPr>
          <w:delText>7.1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31"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18</w:delText>
        </w:r>
      </w:del>
    </w:p>
    <w:p w14:paraId="580CCCFC" w14:textId="7B1D9E8D" w:rsidR="00464BAD" w:rsidDel="00BA342C" w:rsidRDefault="00464BAD">
      <w:pPr>
        <w:pStyle w:val="TOC2"/>
        <w:rPr>
          <w:del w:id="33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33" w:author="Emmanuel Thomas" w:date="2025-10-04T11:20:00Z" w16du:dateUtc="2025-10-04T09:20:00Z">
        <w:r w:rsidRPr="00BA342C" w:rsidDel="00BA342C">
          <w:rPr>
            <w:noProof/>
            <w:lang w:val="en-US"/>
            <w:rPrChange w:id="334" w:author="Emmanuel Thomas" w:date="2025-10-04T11:20:00Z" w16du:dateUtc="2025-10-04T09:20:00Z">
              <w:rPr>
                <w:rStyle w:val="Hyperlink"/>
                <w:noProof/>
                <w:lang w:val="en-US"/>
              </w:rPr>
            </w:rPrChange>
          </w:rPr>
          <w:delText>7.2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35" w:author="Emmanuel Thomas" w:date="2025-10-04T11:20:00Z" w16du:dateUtc="2025-10-04T09:20:00Z">
              <w:rPr>
                <w:rStyle w:val="Hyperlink"/>
                <w:noProof/>
                <w:lang w:val="en-US"/>
              </w:rPr>
            </w:rPrChange>
          </w:rPr>
          <w:delText>Operations on input media streams</w:delText>
        </w:r>
        <w:r w:rsidDel="00BA342C">
          <w:rPr>
            <w:noProof/>
            <w:webHidden/>
          </w:rPr>
          <w:tab/>
        </w:r>
        <w:r w:rsidR="00410D17" w:rsidDel="00BA342C">
          <w:rPr>
            <w:noProof/>
            <w:webHidden/>
          </w:rPr>
          <w:delText>18</w:delText>
        </w:r>
      </w:del>
    </w:p>
    <w:p w14:paraId="7E20B676" w14:textId="0E448337" w:rsidR="00464BAD" w:rsidDel="00BA342C" w:rsidRDefault="00464BAD">
      <w:pPr>
        <w:pStyle w:val="TOC3"/>
        <w:rPr>
          <w:del w:id="33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37" w:author="Emmanuel Thomas" w:date="2025-10-04T11:20:00Z" w16du:dateUtc="2025-10-04T09:20:00Z">
        <w:r w:rsidRPr="00BA342C" w:rsidDel="00BA342C">
          <w:rPr>
            <w:noProof/>
            <w:lang w:val="en-US"/>
            <w:rPrChange w:id="338" w:author="Emmanuel Thomas" w:date="2025-10-04T11:20:00Z" w16du:dateUtc="2025-10-04T09:20:00Z">
              <w:rPr>
                <w:rStyle w:val="Hyperlink"/>
                <w:noProof/>
                <w:lang w:val="en-US"/>
              </w:rPr>
            </w:rPrChange>
          </w:rPr>
          <w:delText>7.2.1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39"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18</w:delText>
        </w:r>
      </w:del>
    </w:p>
    <w:p w14:paraId="4804C1AE" w14:textId="7C0A7E55" w:rsidR="00464BAD" w:rsidDel="00BA342C" w:rsidRDefault="00464BAD">
      <w:pPr>
        <w:pStyle w:val="TOC3"/>
        <w:rPr>
          <w:del w:id="34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41" w:author="Emmanuel Thomas" w:date="2025-10-04T11:20:00Z" w16du:dateUtc="2025-10-04T09:20:00Z">
        <w:r w:rsidRPr="00BA342C" w:rsidDel="00BA342C">
          <w:rPr>
            <w:noProof/>
            <w:lang w:val="en-US"/>
            <w:rPrChange w:id="342" w:author="Emmanuel Thomas" w:date="2025-10-04T11:20:00Z" w16du:dateUtc="2025-10-04T09:20:00Z">
              <w:rPr>
                <w:rStyle w:val="Hyperlink"/>
                <w:noProof/>
                <w:lang w:val="en-US"/>
              </w:rPr>
            </w:rPrChange>
          </w:rPr>
          <w:delText>7.2.2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43" w:author="Emmanuel Thomas" w:date="2025-10-04T11:20:00Z" w16du:dateUtc="2025-10-04T09:20:00Z">
              <w:rPr>
                <w:rStyle w:val="Hyperlink"/>
                <w:noProof/>
                <w:lang w:val="en-US"/>
              </w:rPr>
            </w:rPrChange>
          </w:rPr>
          <w:delText>Concepts</w:delText>
        </w:r>
        <w:r w:rsidDel="00BA342C">
          <w:rPr>
            <w:noProof/>
            <w:webHidden/>
          </w:rPr>
          <w:tab/>
        </w:r>
        <w:r w:rsidR="00410D17" w:rsidDel="00BA342C">
          <w:rPr>
            <w:noProof/>
            <w:webHidden/>
          </w:rPr>
          <w:delText>18</w:delText>
        </w:r>
      </w:del>
    </w:p>
    <w:p w14:paraId="798710F1" w14:textId="6FD404FF" w:rsidR="00464BAD" w:rsidDel="00BA342C" w:rsidRDefault="00464BAD">
      <w:pPr>
        <w:pStyle w:val="TOC3"/>
        <w:rPr>
          <w:del w:id="34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45" w:author="Emmanuel Thomas" w:date="2025-10-04T11:20:00Z" w16du:dateUtc="2025-10-04T09:20:00Z">
        <w:r w:rsidRPr="00BA342C" w:rsidDel="00BA342C">
          <w:rPr>
            <w:noProof/>
            <w:lang w:val="en-US"/>
            <w:rPrChange w:id="346" w:author="Emmanuel Thomas" w:date="2025-10-04T11:20:00Z" w16du:dateUtc="2025-10-04T09:20:00Z">
              <w:rPr>
                <w:rStyle w:val="Hyperlink"/>
                <w:noProof/>
                <w:lang w:val="en-US"/>
              </w:rPr>
            </w:rPrChange>
          </w:rPr>
          <w:delText>7.2.3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47" w:author="Emmanuel Thomas" w:date="2025-10-04T11:20:00Z" w16du:dateUtc="2025-10-04T09:20:00Z">
              <w:rPr>
                <w:rStyle w:val="Hyperlink"/>
                <w:noProof/>
                <w:lang w:val="en-US"/>
              </w:rPr>
            </w:rPrChange>
          </w:rPr>
          <w:delText>Filtering by video object identifier</w:delText>
        </w:r>
        <w:r w:rsidDel="00BA342C">
          <w:rPr>
            <w:noProof/>
            <w:webHidden/>
          </w:rPr>
          <w:tab/>
        </w:r>
        <w:r w:rsidR="00410D17" w:rsidDel="00BA342C">
          <w:rPr>
            <w:noProof/>
            <w:webHidden/>
          </w:rPr>
          <w:delText>18</w:delText>
        </w:r>
      </w:del>
    </w:p>
    <w:p w14:paraId="4DA1DA7F" w14:textId="2BCFAEEA" w:rsidR="00464BAD" w:rsidDel="00BA342C" w:rsidRDefault="00464BAD">
      <w:pPr>
        <w:pStyle w:val="TOC3"/>
        <w:rPr>
          <w:del w:id="34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49" w:author="Emmanuel Thomas" w:date="2025-10-04T11:20:00Z" w16du:dateUtc="2025-10-04T09:20:00Z">
        <w:r w:rsidRPr="00BA342C" w:rsidDel="00BA342C">
          <w:rPr>
            <w:noProof/>
            <w:lang w:val="en-US"/>
            <w:rPrChange w:id="350" w:author="Emmanuel Thomas" w:date="2025-10-04T11:20:00Z" w16du:dateUtc="2025-10-04T09:20:00Z">
              <w:rPr>
                <w:rStyle w:val="Hyperlink"/>
                <w:noProof/>
                <w:lang w:val="en-US"/>
              </w:rPr>
            </w:rPrChange>
          </w:rPr>
          <w:delText>7.2.4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51" w:author="Emmanuel Thomas" w:date="2025-10-04T11:20:00Z" w16du:dateUtc="2025-10-04T09:20:00Z">
              <w:rPr>
                <w:rStyle w:val="Hyperlink"/>
                <w:noProof/>
                <w:lang w:val="en-US"/>
              </w:rPr>
            </w:rPrChange>
          </w:rPr>
          <w:delText>Inserting video objects</w:delText>
        </w:r>
        <w:r w:rsidDel="00BA342C">
          <w:rPr>
            <w:noProof/>
            <w:webHidden/>
          </w:rPr>
          <w:tab/>
        </w:r>
        <w:r w:rsidR="00410D17" w:rsidDel="00BA342C">
          <w:rPr>
            <w:noProof/>
            <w:webHidden/>
          </w:rPr>
          <w:delText>19</w:delText>
        </w:r>
      </w:del>
    </w:p>
    <w:p w14:paraId="5548182C" w14:textId="623E7E8E" w:rsidR="00464BAD" w:rsidDel="00BA342C" w:rsidRDefault="00464BAD">
      <w:pPr>
        <w:pStyle w:val="TOC3"/>
        <w:rPr>
          <w:del w:id="35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53" w:author="Emmanuel Thomas" w:date="2025-10-04T11:20:00Z" w16du:dateUtc="2025-10-04T09:20:00Z">
        <w:r w:rsidRPr="00BA342C" w:rsidDel="00BA342C">
          <w:rPr>
            <w:noProof/>
            <w:lang w:val="en-US"/>
            <w:rPrChange w:id="354" w:author="Emmanuel Thomas" w:date="2025-10-04T11:20:00Z" w16du:dateUtc="2025-10-04T09:20:00Z">
              <w:rPr>
                <w:rStyle w:val="Hyperlink"/>
                <w:noProof/>
                <w:lang w:val="en-US"/>
              </w:rPr>
            </w:rPrChange>
          </w:rPr>
          <w:delText>7.2.5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55" w:author="Emmanuel Thomas" w:date="2025-10-04T11:20:00Z" w16du:dateUtc="2025-10-04T09:20:00Z">
              <w:rPr>
                <w:rStyle w:val="Hyperlink"/>
                <w:noProof/>
                <w:lang w:val="en-US"/>
              </w:rPr>
            </w:rPrChange>
          </w:rPr>
          <w:delText>Appending two video objects</w:delText>
        </w:r>
        <w:r w:rsidDel="00BA342C">
          <w:rPr>
            <w:noProof/>
            <w:webHidden/>
          </w:rPr>
          <w:tab/>
        </w:r>
        <w:r w:rsidR="00410D17" w:rsidDel="00BA342C">
          <w:rPr>
            <w:noProof/>
            <w:webHidden/>
          </w:rPr>
          <w:delText>21</w:delText>
        </w:r>
      </w:del>
    </w:p>
    <w:p w14:paraId="49D42840" w14:textId="5E267964" w:rsidR="00464BAD" w:rsidDel="00BA342C" w:rsidRDefault="00464BAD">
      <w:pPr>
        <w:pStyle w:val="TOC3"/>
        <w:rPr>
          <w:del w:id="35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57" w:author="Emmanuel Thomas" w:date="2025-10-04T11:20:00Z" w16du:dateUtc="2025-10-04T09:20:00Z">
        <w:r w:rsidRPr="00BA342C" w:rsidDel="00BA342C">
          <w:rPr>
            <w:noProof/>
            <w:lang w:val="en-US"/>
            <w:rPrChange w:id="358" w:author="Emmanuel Thomas" w:date="2025-10-04T11:20:00Z" w16du:dateUtc="2025-10-04T09:20:00Z">
              <w:rPr>
                <w:rStyle w:val="Hyperlink"/>
                <w:noProof/>
                <w:lang w:val="en-US"/>
              </w:rPr>
            </w:rPrChange>
          </w:rPr>
          <w:delText>7.2.6</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59" w:author="Emmanuel Thomas" w:date="2025-10-04T11:20:00Z" w16du:dateUtc="2025-10-04T09:20:00Z">
              <w:rPr>
                <w:rStyle w:val="Hyperlink"/>
                <w:noProof/>
                <w:lang w:val="en-US"/>
              </w:rPr>
            </w:rPrChange>
          </w:rPr>
          <w:delText>Stacking two video objects</w:delText>
        </w:r>
        <w:r w:rsidDel="00BA342C">
          <w:rPr>
            <w:noProof/>
            <w:webHidden/>
          </w:rPr>
          <w:tab/>
        </w:r>
        <w:r w:rsidR="00410D17" w:rsidDel="00BA342C">
          <w:rPr>
            <w:noProof/>
            <w:webHidden/>
          </w:rPr>
          <w:delText>22</w:delText>
        </w:r>
      </w:del>
    </w:p>
    <w:p w14:paraId="6B18F80A" w14:textId="38D484B4" w:rsidR="00464BAD" w:rsidDel="00BA342C" w:rsidRDefault="00464BAD">
      <w:pPr>
        <w:pStyle w:val="TOC2"/>
        <w:rPr>
          <w:del w:id="36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61" w:author="Emmanuel Thomas" w:date="2025-10-04T11:20:00Z" w16du:dateUtc="2025-10-04T09:20:00Z">
        <w:r w:rsidRPr="00BA342C" w:rsidDel="00BA342C">
          <w:rPr>
            <w:noProof/>
            <w:lang w:val="en-US"/>
            <w:rPrChange w:id="362" w:author="Emmanuel Thomas" w:date="2025-10-04T11:20:00Z" w16du:dateUtc="2025-10-04T09:20:00Z">
              <w:rPr>
                <w:rStyle w:val="Hyperlink"/>
                <w:noProof/>
                <w:lang w:val="en-US"/>
              </w:rPr>
            </w:rPrChange>
          </w:rPr>
          <w:delText>7.3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63" w:author="Emmanuel Thomas" w:date="2025-10-04T11:20:00Z" w16du:dateUtc="2025-10-04T09:20:00Z">
              <w:rPr>
                <w:rStyle w:val="Hyperlink"/>
                <w:noProof/>
                <w:lang w:val="en-US"/>
              </w:rPr>
            </w:rPrChange>
          </w:rPr>
          <w:delText>Slice-based instantiation for ISO/IEC 23008-2 high efficiency video coding (HEVC)</w:delText>
        </w:r>
        <w:r w:rsidDel="00BA342C">
          <w:rPr>
            <w:noProof/>
            <w:webHidden/>
          </w:rPr>
          <w:tab/>
        </w:r>
        <w:r w:rsidR="00410D17" w:rsidDel="00BA342C">
          <w:rPr>
            <w:noProof/>
            <w:webHidden/>
          </w:rPr>
          <w:delText>23</w:delText>
        </w:r>
      </w:del>
    </w:p>
    <w:p w14:paraId="37F07AD7" w14:textId="2D2D6A53" w:rsidR="00464BAD" w:rsidDel="00BA342C" w:rsidRDefault="00464BAD">
      <w:pPr>
        <w:pStyle w:val="TOC3"/>
        <w:rPr>
          <w:del w:id="36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65" w:author="Emmanuel Thomas" w:date="2025-10-04T11:20:00Z" w16du:dateUtc="2025-10-04T09:20:00Z">
        <w:r w:rsidRPr="00BA342C" w:rsidDel="00BA342C">
          <w:rPr>
            <w:noProof/>
            <w:lang w:val="en-US"/>
            <w:rPrChange w:id="366" w:author="Emmanuel Thomas" w:date="2025-10-04T11:20:00Z" w16du:dateUtc="2025-10-04T09:20:00Z">
              <w:rPr>
                <w:rStyle w:val="Hyperlink"/>
                <w:noProof/>
                <w:lang w:val="en-US"/>
              </w:rPr>
            </w:rPrChange>
          </w:rPr>
          <w:delText>7.3.1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67"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23</w:delText>
        </w:r>
      </w:del>
    </w:p>
    <w:p w14:paraId="1FA55077" w14:textId="75309147" w:rsidR="00464BAD" w:rsidDel="00BA342C" w:rsidRDefault="00464BAD">
      <w:pPr>
        <w:pStyle w:val="TOC3"/>
        <w:rPr>
          <w:del w:id="36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69" w:author="Emmanuel Thomas" w:date="2025-10-04T11:20:00Z" w16du:dateUtc="2025-10-04T09:20:00Z">
        <w:r w:rsidRPr="00BA342C" w:rsidDel="00BA342C">
          <w:rPr>
            <w:noProof/>
            <w:lang w:val="en-US"/>
            <w:rPrChange w:id="370" w:author="Emmanuel Thomas" w:date="2025-10-04T11:20:00Z" w16du:dateUtc="2025-10-04T09:20:00Z">
              <w:rPr>
                <w:rStyle w:val="Hyperlink"/>
                <w:noProof/>
                <w:lang w:val="en-US"/>
              </w:rPr>
            </w:rPrChange>
          </w:rPr>
          <w:delText>7.3.2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71" w:author="Emmanuel Thomas" w:date="2025-10-04T11:20:00Z" w16du:dateUtc="2025-10-04T09:20:00Z">
              <w:rPr>
                <w:rStyle w:val="Hyperlink"/>
                <w:noProof/>
                <w:lang w:val="en-US"/>
              </w:rPr>
            </w:rPrChange>
          </w:rPr>
          <w:delText>Media and elementary stream constraints</w:delText>
        </w:r>
        <w:r w:rsidDel="00BA342C">
          <w:rPr>
            <w:noProof/>
            <w:webHidden/>
          </w:rPr>
          <w:tab/>
        </w:r>
        <w:r w:rsidR="00410D17" w:rsidDel="00BA342C">
          <w:rPr>
            <w:noProof/>
            <w:webHidden/>
          </w:rPr>
          <w:delText>23</w:delText>
        </w:r>
      </w:del>
    </w:p>
    <w:p w14:paraId="240CAE36" w14:textId="18AB3309" w:rsidR="00464BAD" w:rsidDel="00BA342C" w:rsidRDefault="00464BAD">
      <w:pPr>
        <w:pStyle w:val="TOC2"/>
        <w:rPr>
          <w:del w:id="37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73" w:author="Emmanuel Thomas" w:date="2025-10-04T11:20:00Z" w16du:dateUtc="2025-10-04T09:20:00Z">
        <w:r w:rsidRPr="00BA342C" w:rsidDel="00BA342C">
          <w:rPr>
            <w:noProof/>
            <w:lang w:val="en-US"/>
            <w:rPrChange w:id="374" w:author="Emmanuel Thomas" w:date="2025-10-04T11:20:00Z" w16du:dateUtc="2025-10-04T09:20:00Z">
              <w:rPr>
                <w:rStyle w:val="Hyperlink"/>
                <w:noProof/>
                <w:lang w:val="en-US"/>
              </w:rPr>
            </w:rPrChange>
          </w:rPr>
          <w:delText>7.4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75" w:author="Emmanuel Thomas" w:date="2025-10-04T11:20:00Z" w16du:dateUtc="2025-10-04T09:20:00Z">
              <w:rPr>
                <w:rStyle w:val="Hyperlink"/>
                <w:noProof/>
                <w:lang w:val="en-US"/>
              </w:rPr>
            </w:rPrChange>
          </w:rPr>
          <w:delText>Layer-based instantiation for ISO/IEC 23090-3 versatile video coding (VVC)</w:delText>
        </w:r>
        <w:r w:rsidDel="00BA342C">
          <w:rPr>
            <w:noProof/>
            <w:webHidden/>
          </w:rPr>
          <w:tab/>
        </w:r>
        <w:r w:rsidR="00410D17" w:rsidDel="00BA342C">
          <w:rPr>
            <w:noProof/>
            <w:webHidden/>
          </w:rPr>
          <w:delText>24</w:delText>
        </w:r>
      </w:del>
    </w:p>
    <w:p w14:paraId="15842450" w14:textId="34513069" w:rsidR="00464BAD" w:rsidDel="00BA342C" w:rsidRDefault="00464BAD">
      <w:pPr>
        <w:pStyle w:val="TOC3"/>
        <w:rPr>
          <w:del w:id="37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77" w:author="Emmanuel Thomas" w:date="2025-10-04T11:20:00Z" w16du:dateUtc="2025-10-04T09:20:00Z">
        <w:r w:rsidRPr="00BA342C" w:rsidDel="00BA342C">
          <w:rPr>
            <w:noProof/>
            <w:lang w:val="en-US"/>
            <w:rPrChange w:id="378" w:author="Emmanuel Thomas" w:date="2025-10-04T11:20:00Z" w16du:dateUtc="2025-10-04T09:20:00Z">
              <w:rPr>
                <w:rStyle w:val="Hyperlink"/>
                <w:noProof/>
                <w:lang w:val="en-US"/>
              </w:rPr>
            </w:rPrChange>
          </w:rPr>
          <w:lastRenderedPageBreak/>
          <w:delText>7.4.1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79"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24</w:delText>
        </w:r>
      </w:del>
    </w:p>
    <w:p w14:paraId="0971CA9C" w14:textId="0AC1479A" w:rsidR="00464BAD" w:rsidDel="00BA342C" w:rsidRDefault="00464BAD">
      <w:pPr>
        <w:pStyle w:val="TOC3"/>
        <w:rPr>
          <w:del w:id="38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81" w:author="Emmanuel Thomas" w:date="2025-10-04T11:20:00Z" w16du:dateUtc="2025-10-04T09:20:00Z">
        <w:r w:rsidRPr="00BA342C" w:rsidDel="00BA342C">
          <w:rPr>
            <w:noProof/>
            <w:lang w:val="en-US"/>
            <w:rPrChange w:id="382" w:author="Emmanuel Thomas" w:date="2025-10-04T11:20:00Z" w16du:dateUtc="2025-10-04T09:20:00Z">
              <w:rPr>
                <w:rStyle w:val="Hyperlink"/>
                <w:noProof/>
                <w:lang w:val="en-US"/>
              </w:rPr>
            </w:rPrChange>
          </w:rPr>
          <w:delText>7.4.2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83" w:author="Emmanuel Thomas" w:date="2025-10-04T11:20:00Z" w16du:dateUtc="2025-10-04T09:20:00Z">
              <w:rPr>
                <w:rStyle w:val="Hyperlink"/>
                <w:noProof/>
                <w:lang w:val="en-US"/>
              </w:rPr>
            </w:rPrChange>
          </w:rPr>
          <w:delText>Media and elementary stream constraints</w:delText>
        </w:r>
        <w:r w:rsidDel="00BA342C">
          <w:rPr>
            <w:noProof/>
            <w:webHidden/>
          </w:rPr>
          <w:tab/>
        </w:r>
        <w:r w:rsidR="00410D17" w:rsidDel="00BA342C">
          <w:rPr>
            <w:noProof/>
            <w:webHidden/>
          </w:rPr>
          <w:delText>24</w:delText>
        </w:r>
      </w:del>
    </w:p>
    <w:p w14:paraId="6D768954" w14:textId="5119E126" w:rsidR="00464BAD" w:rsidDel="00BA342C" w:rsidRDefault="00464BAD">
      <w:pPr>
        <w:pStyle w:val="TOC2"/>
        <w:rPr>
          <w:del w:id="38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85" w:author="Emmanuel Thomas" w:date="2025-10-04T11:20:00Z" w16du:dateUtc="2025-10-04T09:20:00Z">
        <w:r w:rsidRPr="00BA342C" w:rsidDel="00BA342C">
          <w:rPr>
            <w:noProof/>
            <w:lang w:val="en-US"/>
            <w:rPrChange w:id="386" w:author="Emmanuel Thomas" w:date="2025-10-04T11:20:00Z" w16du:dateUtc="2025-10-04T09:20:00Z">
              <w:rPr>
                <w:rStyle w:val="Hyperlink"/>
                <w:noProof/>
                <w:lang w:val="en-US"/>
              </w:rPr>
            </w:rPrChange>
          </w:rPr>
          <w:delText>7.5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87" w:author="Emmanuel Thomas" w:date="2025-10-04T11:20:00Z" w16du:dateUtc="2025-10-04T09:20:00Z">
              <w:rPr>
                <w:rStyle w:val="Hyperlink"/>
                <w:noProof/>
                <w:lang w:val="en-US"/>
              </w:rPr>
            </w:rPrChange>
          </w:rPr>
          <w:delText>Slice-based instantiation for ISO/IEC 23094-1 essential video coding (EVC)</w:delText>
        </w:r>
        <w:r w:rsidDel="00BA342C">
          <w:rPr>
            <w:noProof/>
            <w:webHidden/>
          </w:rPr>
          <w:tab/>
        </w:r>
        <w:r w:rsidR="00410D17" w:rsidDel="00BA342C">
          <w:rPr>
            <w:noProof/>
            <w:webHidden/>
          </w:rPr>
          <w:delText>26</w:delText>
        </w:r>
      </w:del>
    </w:p>
    <w:p w14:paraId="777F405E" w14:textId="18EBEE40" w:rsidR="00464BAD" w:rsidDel="00BA342C" w:rsidRDefault="00464BAD">
      <w:pPr>
        <w:pStyle w:val="TOC3"/>
        <w:rPr>
          <w:del w:id="38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89" w:author="Emmanuel Thomas" w:date="2025-10-04T11:20:00Z" w16du:dateUtc="2025-10-04T09:20:00Z">
        <w:r w:rsidRPr="00BA342C" w:rsidDel="00BA342C">
          <w:rPr>
            <w:noProof/>
            <w:lang w:val="en-US"/>
            <w:rPrChange w:id="390" w:author="Emmanuel Thomas" w:date="2025-10-04T11:20:00Z" w16du:dateUtc="2025-10-04T09:20:00Z">
              <w:rPr>
                <w:rStyle w:val="Hyperlink"/>
                <w:noProof/>
                <w:lang w:val="en-US"/>
              </w:rPr>
            </w:rPrChange>
          </w:rPr>
          <w:delText>7.5.1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91"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26</w:delText>
        </w:r>
      </w:del>
    </w:p>
    <w:p w14:paraId="67D542DE" w14:textId="1CCF26B3" w:rsidR="00464BAD" w:rsidDel="00BA342C" w:rsidRDefault="00464BAD">
      <w:pPr>
        <w:pStyle w:val="TOC3"/>
        <w:rPr>
          <w:del w:id="39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93" w:author="Emmanuel Thomas" w:date="2025-10-04T11:20:00Z" w16du:dateUtc="2025-10-04T09:20:00Z">
        <w:r w:rsidRPr="00BA342C" w:rsidDel="00BA342C">
          <w:rPr>
            <w:noProof/>
            <w:lang w:val="en-US"/>
            <w:rPrChange w:id="394" w:author="Emmanuel Thomas" w:date="2025-10-04T11:20:00Z" w16du:dateUtc="2025-10-04T09:20:00Z">
              <w:rPr>
                <w:rStyle w:val="Hyperlink"/>
                <w:noProof/>
                <w:lang w:val="en-US"/>
              </w:rPr>
            </w:rPrChange>
          </w:rPr>
          <w:delText>7.5.2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395" w:author="Emmanuel Thomas" w:date="2025-10-04T11:20:00Z" w16du:dateUtc="2025-10-04T09:20:00Z">
              <w:rPr>
                <w:rStyle w:val="Hyperlink"/>
                <w:noProof/>
                <w:lang w:val="en-US"/>
              </w:rPr>
            </w:rPrChange>
          </w:rPr>
          <w:delText>Media and elementary streams constraints</w:delText>
        </w:r>
        <w:r w:rsidDel="00BA342C">
          <w:rPr>
            <w:noProof/>
            <w:webHidden/>
          </w:rPr>
          <w:tab/>
        </w:r>
        <w:r w:rsidR="00410D17" w:rsidDel="00BA342C">
          <w:rPr>
            <w:noProof/>
            <w:webHidden/>
          </w:rPr>
          <w:delText>26</w:delText>
        </w:r>
      </w:del>
    </w:p>
    <w:p w14:paraId="7B732E10" w14:textId="7AB57455" w:rsidR="00464BAD" w:rsidDel="00BA342C" w:rsidRDefault="00464BAD">
      <w:pPr>
        <w:pStyle w:val="TOC1"/>
        <w:rPr>
          <w:del w:id="39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397" w:author="Emmanuel Thomas" w:date="2025-10-04T11:20:00Z" w16du:dateUtc="2025-10-04T09:20:00Z">
        <w:r w:rsidRPr="00BA342C" w:rsidDel="00BA342C">
          <w:rPr>
            <w:noProof/>
            <w:lang w:val="en-US"/>
            <w:rPrChange w:id="398" w:author="Emmanuel Thomas" w:date="2025-10-04T11:20:00Z" w16du:dateUtc="2025-10-04T09:20:00Z">
              <w:rPr>
                <w:rStyle w:val="Hyperlink"/>
                <w:noProof/>
                <w:lang w:val="en-US"/>
              </w:rPr>
            </w:rPrChange>
          </w:rPr>
          <w:delText>Annex A (normative)  Control interface IDL definition</w:delText>
        </w:r>
        <w:r w:rsidDel="00BA342C">
          <w:rPr>
            <w:noProof/>
            <w:webHidden/>
          </w:rPr>
          <w:tab/>
        </w:r>
        <w:r w:rsidR="00410D17" w:rsidDel="00BA342C">
          <w:rPr>
            <w:noProof/>
            <w:webHidden/>
          </w:rPr>
          <w:delText>29</w:delText>
        </w:r>
      </w:del>
    </w:p>
    <w:p w14:paraId="0CBB1FD7" w14:textId="34588ECF" w:rsidR="00464BAD" w:rsidDel="00BA342C" w:rsidRDefault="00464BAD">
      <w:pPr>
        <w:pStyle w:val="TOC1"/>
        <w:rPr>
          <w:del w:id="399"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00" w:author="Emmanuel Thomas" w:date="2025-10-04T11:20:00Z" w16du:dateUtc="2025-10-04T09:20:00Z">
        <w:r w:rsidRPr="00BA342C" w:rsidDel="00BA342C">
          <w:rPr>
            <w:noProof/>
            <w:lang w:val="en-US"/>
            <w:rPrChange w:id="401" w:author="Emmanuel Thomas" w:date="2025-10-04T11:20:00Z" w16du:dateUtc="2025-10-04T09:20:00Z">
              <w:rPr>
                <w:rStyle w:val="Hyperlink"/>
                <w:noProof/>
                <w:lang w:val="en-US"/>
              </w:rPr>
            </w:rPrChange>
          </w:rPr>
          <w:delText>A.1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02"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29</w:delText>
        </w:r>
      </w:del>
    </w:p>
    <w:p w14:paraId="01C130AF" w14:textId="2651C7CC" w:rsidR="00464BAD" w:rsidDel="00BA342C" w:rsidRDefault="00464BAD">
      <w:pPr>
        <w:pStyle w:val="TOC1"/>
        <w:rPr>
          <w:del w:id="403"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04" w:author="Emmanuel Thomas" w:date="2025-10-04T11:20:00Z" w16du:dateUtc="2025-10-04T09:20:00Z">
        <w:r w:rsidRPr="00BA342C" w:rsidDel="00BA342C">
          <w:rPr>
            <w:noProof/>
            <w:lang w:val="en-US"/>
            <w:rPrChange w:id="405" w:author="Emmanuel Thomas" w:date="2025-10-04T11:20:00Z" w16du:dateUtc="2025-10-04T09:20:00Z">
              <w:rPr>
                <w:rStyle w:val="Hyperlink"/>
                <w:noProof/>
                <w:lang w:val="en-US"/>
              </w:rPr>
            </w:rPrChange>
          </w:rPr>
          <w:delText>Annex B (informative)  OpenMAX IL VDI extension header</w:delText>
        </w:r>
        <w:r w:rsidDel="00BA342C">
          <w:rPr>
            <w:noProof/>
            <w:webHidden/>
          </w:rPr>
          <w:tab/>
        </w:r>
        <w:r w:rsidR="00410D17" w:rsidDel="00BA342C">
          <w:rPr>
            <w:noProof/>
            <w:webHidden/>
          </w:rPr>
          <w:delText>30</w:delText>
        </w:r>
      </w:del>
    </w:p>
    <w:p w14:paraId="6B75582D" w14:textId="222CE551" w:rsidR="00464BAD" w:rsidDel="00BA342C" w:rsidRDefault="00464BAD">
      <w:pPr>
        <w:pStyle w:val="TOC1"/>
        <w:rPr>
          <w:del w:id="40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07" w:author="Emmanuel Thomas" w:date="2025-10-04T11:20:00Z" w16du:dateUtc="2025-10-04T09:20:00Z">
        <w:r w:rsidRPr="00BA342C" w:rsidDel="00BA342C">
          <w:rPr>
            <w:noProof/>
            <w:lang w:val="en-US"/>
            <w:rPrChange w:id="408" w:author="Emmanuel Thomas" w:date="2025-10-04T11:20:00Z" w16du:dateUtc="2025-10-04T09:20:00Z">
              <w:rPr>
                <w:rStyle w:val="Hyperlink"/>
                <w:noProof/>
                <w:lang w:val="en-US"/>
              </w:rPr>
            </w:rPrChange>
          </w:rPr>
          <w:delText>B.1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09"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30</w:delText>
        </w:r>
      </w:del>
    </w:p>
    <w:p w14:paraId="0FC4B5CE" w14:textId="6A40A0C5" w:rsidR="00464BAD" w:rsidDel="00BA342C" w:rsidRDefault="00464BAD">
      <w:pPr>
        <w:pStyle w:val="TOC1"/>
        <w:rPr>
          <w:del w:id="41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11" w:author="Emmanuel Thomas" w:date="2025-10-04T11:20:00Z" w16du:dateUtc="2025-10-04T09:20:00Z">
        <w:r w:rsidRPr="00BA342C" w:rsidDel="00BA342C">
          <w:rPr>
            <w:noProof/>
            <w:lang w:val="fr-CH"/>
            <w:rPrChange w:id="412" w:author="Emmanuel Thomas" w:date="2025-10-04T11:20:00Z" w16du:dateUtc="2025-10-04T09:20:00Z">
              <w:rPr>
                <w:rStyle w:val="Hyperlink"/>
                <w:noProof/>
                <w:lang w:val="fr-CH"/>
              </w:rPr>
            </w:rPrChange>
          </w:rPr>
          <w:delText xml:space="preserve">Annex C (normative)  Supplemental </w:delText>
        </w:r>
        <w:r w:rsidRPr="00BA342C" w:rsidDel="00BA342C">
          <w:rPr>
            <w:noProof/>
            <w:lang w:val="fr-FR"/>
            <w:rPrChange w:id="413" w:author="Emmanuel Thomas" w:date="2025-10-04T11:20:00Z" w16du:dateUtc="2025-10-04T09:20:00Z">
              <w:rPr>
                <w:rStyle w:val="Hyperlink"/>
                <w:noProof/>
              </w:rPr>
            </w:rPrChange>
          </w:rPr>
          <w:delText>enhancement</w:delText>
        </w:r>
        <w:r w:rsidRPr="00BA342C" w:rsidDel="00BA342C">
          <w:rPr>
            <w:noProof/>
            <w:lang w:val="fr-CH"/>
            <w:rPrChange w:id="414" w:author="Emmanuel Thomas" w:date="2025-10-04T11:20:00Z" w16du:dateUtc="2025-10-04T09:20:00Z">
              <w:rPr>
                <w:rStyle w:val="Hyperlink"/>
                <w:noProof/>
                <w:lang w:val="fr-CH"/>
              </w:rPr>
            </w:rPrChange>
          </w:rPr>
          <w:delText xml:space="preserve"> information (SEI) syntax and semantics</w:delText>
        </w:r>
        <w:r w:rsidDel="00BA342C">
          <w:rPr>
            <w:noProof/>
            <w:webHidden/>
          </w:rPr>
          <w:tab/>
        </w:r>
        <w:r w:rsidR="00410D17" w:rsidDel="00BA342C">
          <w:rPr>
            <w:noProof/>
            <w:webHidden/>
          </w:rPr>
          <w:delText>31</w:delText>
        </w:r>
      </w:del>
    </w:p>
    <w:p w14:paraId="087F6932" w14:textId="1FE7F0BD" w:rsidR="00464BAD" w:rsidDel="00BA342C" w:rsidRDefault="00464BAD">
      <w:pPr>
        <w:pStyle w:val="TOC1"/>
        <w:rPr>
          <w:del w:id="415"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16" w:author="Emmanuel Thomas" w:date="2025-10-04T11:20:00Z" w16du:dateUtc="2025-10-04T09:20:00Z">
        <w:r w:rsidRPr="00BA342C" w:rsidDel="00BA342C">
          <w:rPr>
            <w:noProof/>
            <w:lang w:val="en-US"/>
            <w:rPrChange w:id="417" w:author="Emmanuel Thomas" w:date="2025-10-04T11:20:00Z" w16du:dateUtc="2025-10-04T09:20:00Z">
              <w:rPr>
                <w:rStyle w:val="Hyperlink"/>
                <w:noProof/>
                <w:lang w:val="en-US"/>
              </w:rPr>
            </w:rPrChange>
          </w:rPr>
          <w:delText>C.1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18" w:author="Emmanuel Thomas" w:date="2025-10-04T11:20:00Z" w16du:dateUtc="2025-10-04T09:20:00Z">
              <w:rPr>
                <w:rStyle w:val="Hyperlink"/>
                <w:noProof/>
                <w:lang w:val="en-US"/>
              </w:rPr>
            </w:rPrChange>
          </w:rPr>
          <w:delText>VDI SEI envelope</w:delText>
        </w:r>
        <w:r w:rsidDel="00BA342C">
          <w:rPr>
            <w:noProof/>
            <w:webHidden/>
          </w:rPr>
          <w:tab/>
        </w:r>
        <w:r w:rsidR="00410D17" w:rsidDel="00BA342C">
          <w:rPr>
            <w:noProof/>
            <w:webHidden/>
          </w:rPr>
          <w:delText>31</w:delText>
        </w:r>
      </w:del>
    </w:p>
    <w:p w14:paraId="1AF34FF9" w14:textId="0CCB8859" w:rsidR="00464BAD" w:rsidDel="00BA342C" w:rsidRDefault="00464BAD">
      <w:pPr>
        <w:pStyle w:val="TOC1"/>
        <w:rPr>
          <w:del w:id="419"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20" w:author="Emmanuel Thomas" w:date="2025-10-04T11:20:00Z" w16du:dateUtc="2025-10-04T09:20:00Z">
        <w:r w:rsidRPr="00BA342C" w:rsidDel="00BA342C">
          <w:rPr>
            <w:noProof/>
            <w:lang w:val="en-US"/>
            <w:rPrChange w:id="421" w:author="Emmanuel Thomas" w:date="2025-10-04T11:20:00Z" w16du:dateUtc="2025-10-04T09:20:00Z">
              <w:rPr>
                <w:rStyle w:val="Hyperlink"/>
                <w:noProof/>
                <w:lang w:val="en-US"/>
              </w:rPr>
            </w:rPrChange>
          </w:rPr>
          <w:delText>C.2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22" w:author="Emmanuel Thomas" w:date="2025-10-04T11:20:00Z" w16du:dateUtc="2025-10-04T09:20:00Z">
              <w:rPr>
                <w:rStyle w:val="Hyperlink"/>
                <w:noProof/>
                <w:lang w:val="en-US"/>
              </w:rPr>
            </w:rPrChange>
          </w:rPr>
          <w:delText>Independent layer info SEI message</w:delText>
        </w:r>
        <w:r w:rsidDel="00BA342C">
          <w:rPr>
            <w:noProof/>
            <w:webHidden/>
          </w:rPr>
          <w:tab/>
        </w:r>
        <w:r w:rsidR="00410D17" w:rsidDel="00BA342C">
          <w:rPr>
            <w:noProof/>
            <w:webHidden/>
          </w:rPr>
          <w:delText>31</w:delText>
        </w:r>
      </w:del>
    </w:p>
    <w:p w14:paraId="034FCEC4" w14:textId="3BB595FD" w:rsidR="00464BAD" w:rsidDel="00BA342C" w:rsidRDefault="00464BAD">
      <w:pPr>
        <w:pStyle w:val="TOC1"/>
        <w:rPr>
          <w:del w:id="423"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24" w:author="Emmanuel Thomas" w:date="2025-10-04T11:20:00Z" w16du:dateUtc="2025-10-04T09:20:00Z">
        <w:r w:rsidRPr="00BA342C" w:rsidDel="00BA342C">
          <w:rPr>
            <w:noProof/>
            <w:lang w:val="en-US"/>
            <w:rPrChange w:id="425" w:author="Emmanuel Thomas" w:date="2025-10-04T11:20:00Z" w16du:dateUtc="2025-10-04T09:20:00Z">
              <w:rPr>
                <w:rStyle w:val="Hyperlink"/>
                <w:noProof/>
                <w:lang w:val="en-US"/>
              </w:rPr>
            </w:rPrChange>
          </w:rPr>
          <w:delText>C.3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26" w:author="Emmanuel Thomas" w:date="2025-10-04T11:20:00Z" w16du:dateUtc="2025-10-04T09:20:00Z">
              <w:rPr>
                <w:rStyle w:val="Hyperlink"/>
                <w:noProof/>
                <w:lang w:val="en-US"/>
              </w:rPr>
            </w:rPrChange>
          </w:rPr>
          <w:delText>Examples of video object positioning</w:delText>
        </w:r>
        <w:r w:rsidDel="00BA342C">
          <w:rPr>
            <w:noProof/>
            <w:webHidden/>
          </w:rPr>
          <w:tab/>
        </w:r>
        <w:r w:rsidR="00410D17" w:rsidDel="00BA342C">
          <w:rPr>
            <w:noProof/>
            <w:webHidden/>
          </w:rPr>
          <w:delText>34</w:delText>
        </w:r>
      </w:del>
    </w:p>
    <w:p w14:paraId="27BBD75F" w14:textId="37D55F5B" w:rsidR="00464BAD" w:rsidDel="00BA342C" w:rsidRDefault="00464BAD">
      <w:pPr>
        <w:pStyle w:val="TOC1"/>
        <w:rPr>
          <w:del w:id="427"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28" w:author="Emmanuel Thomas" w:date="2025-10-04T11:20:00Z" w16du:dateUtc="2025-10-04T09:20:00Z">
        <w:r w:rsidRPr="00BA342C" w:rsidDel="00BA342C">
          <w:rPr>
            <w:noProof/>
            <w:lang w:val="en-US"/>
            <w:rPrChange w:id="429" w:author="Emmanuel Thomas" w:date="2025-10-04T11:20:00Z" w16du:dateUtc="2025-10-04T09:20:00Z">
              <w:rPr>
                <w:rStyle w:val="Hyperlink"/>
                <w:noProof/>
                <w:lang w:val="en-US"/>
              </w:rPr>
            </w:rPrChange>
          </w:rPr>
          <w:delText>C.3.1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30" w:author="Emmanuel Thomas" w:date="2025-10-04T11:20:00Z" w16du:dateUtc="2025-10-04T09:20:00Z">
              <w:rPr>
                <w:rStyle w:val="Hyperlink"/>
                <w:noProof/>
                <w:lang w:val="en-US"/>
              </w:rPr>
            </w:rPrChange>
          </w:rPr>
          <w:delText>Appending</w:delText>
        </w:r>
        <w:r w:rsidDel="00BA342C">
          <w:rPr>
            <w:noProof/>
            <w:webHidden/>
          </w:rPr>
          <w:tab/>
        </w:r>
        <w:r w:rsidR="00410D17" w:rsidDel="00BA342C">
          <w:rPr>
            <w:noProof/>
            <w:webHidden/>
          </w:rPr>
          <w:delText>34</w:delText>
        </w:r>
      </w:del>
    </w:p>
    <w:p w14:paraId="6C422AC2" w14:textId="08F25B7A" w:rsidR="00464BAD" w:rsidDel="00BA342C" w:rsidRDefault="00464BAD">
      <w:pPr>
        <w:pStyle w:val="TOC1"/>
        <w:rPr>
          <w:del w:id="431"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32" w:author="Emmanuel Thomas" w:date="2025-10-04T11:20:00Z" w16du:dateUtc="2025-10-04T09:20:00Z">
        <w:r w:rsidRPr="00BA342C" w:rsidDel="00BA342C">
          <w:rPr>
            <w:noProof/>
            <w:lang w:val="en-US"/>
            <w:rPrChange w:id="433" w:author="Emmanuel Thomas" w:date="2025-10-04T11:20:00Z" w16du:dateUtc="2025-10-04T09:20:00Z">
              <w:rPr>
                <w:rStyle w:val="Hyperlink"/>
                <w:noProof/>
                <w:lang w:val="en-US"/>
              </w:rPr>
            </w:rPrChange>
          </w:rPr>
          <w:delText>C.3.2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34" w:author="Emmanuel Thomas" w:date="2025-10-04T11:20:00Z" w16du:dateUtc="2025-10-04T09:20:00Z">
              <w:rPr>
                <w:rStyle w:val="Hyperlink"/>
                <w:noProof/>
                <w:lang w:val="en-US"/>
              </w:rPr>
            </w:rPrChange>
          </w:rPr>
          <w:delText>Appending and stacking</w:delText>
        </w:r>
        <w:r w:rsidDel="00BA342C">
          <w:rPr>
            <w:noProof/>
            <w:webHidden/>
          </w:rPr>
          <w:tab/>
        </w:r>
        <w:r w:rsidR="00410D17" w:rsidDel="00BA342C">
          <w:rPr>
            <w:noProof/>
            <w:webHidden/>
          </w:rPr>
          <w:delText>35</w:delText>
        </w:r>
      </w:del>
    </w:p>
    <w:p w14:paraId="416F3DC0" w14:textId="33F5387E" w:rsidR="00464BAD" w:rsidDel="00BA342C" w:rsidRDefault="00464BAD">
      <w:pPr>
        <w:pStyle w:val="TOC1"/>
        <w:rPr>
          <w:del w:id="435"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36" w:author="Emmanuel Thomas" w:date="2025-10-04T11:20:00Z" w16du:dateUtc="2025-10-04T09:20:00Z">
        <w:r w:rsidRPr="00BA342C" w:rsidDel="00BA342C">
          <w:rPr>
            <w:noProof/>
            <w:lang w:val="en-US"/>
            <w:rPrChange w:id="437" w:author="Emmanuel Thomas" w:date="2025-10-04T11:20:00Z" w16du:dateUtc="2025-10-04T09:20:00Z">
              <w:rPr>
                <w:rStyle w:val="Hyperlink"/>
                <w:noProof/>
                <w:lang w:val="en-US"/>
              </w:rPr>
            </w:rPrChange>
          </w:rPr>
          <w:delText>Annex D (informative)  Example implementations of input formatting operations</w:delText>
        </w:r>
        <w:r w:rsidDel="00BA342C">
          <w:rPr>
            <w:noProof/>
            <w:webHidden/>
          </w:rPr>
          <w:tab/>
        </w:r>
        <w:r w:rsidR="00410D17" w:rsidDel="00BA342C">
          <w:rPr>
            <w:noProof/>
            <w:webHidden/>
          </w:rPr>
          <w:delText>38</w:delText>
        </w:r>
      </w:del>
    </w:p>
    <w:p w14:paraId="63A0D088" w14:textId="78F351AD" w:rsidR="00464BAD" w:rsidDel="00BA342C" w:rsidRDefault="00464BAD">
      <w:pPr>
        <w:pStyle w:val="TOC1"/>
        <w:rPr>
          <w:del w:id="438"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39" w:author="Emmanuel Thomas" w:date="2025-10-04T11:20:00Z" w16du:dateUtc="2025-10-04T09:20:00Z">
        <w:r w:rsidRPr="00BA342C" w:rsidDel="00BA342C">
          <w:rPr>
            <w:noProof/>
            <w:lang w:val="en-US"/>
            <w:rPrChange w:id="440" w:author="Emmanuel Thomas" w:date="2025-10-04T11:20:00Z" w16du:dateUtc="2025-10-04T09:20:00Z">
              <w:rPr>
                <w:rStyle w:val="Hyperlink"/>
                <w:noProof/>
                <w:lang w:val="en-US"/>
              </w:rPr>
            </w:rPrChange>
          </w:rPr>
          <w:delText>D.1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41" w:author="Emmanuel Thomas" w:date="2025-10-04T11:20:00Z" w16du:dateUtc="2025-10-04T09:20:00Z">
              <w:rPr>
                <w:rStyle w:val="Hyperlink"/>
                <w:noProof/>
                <w:lang w:val="en-US"/>
              </w:rPr>
            </w:rPrChange>
          </w:rPr>
          <w:delText>General</w:delText>
        </w:r>
        <w:r w:rsidDel="00BA342C">
          <w:rPr>
            <w:noProof/>
            <w:webHidden/>
          </w:rPr>
          <w:tab/>
        </w:r>
        <w:r w:rsidR="00410D17" w:rsidDel="00BA342C">
          <w:rPr>
            <w:noProof/>
            <w:webHidden/>
          </w:rPr>
          <w:delText>38</w:delText>
        </w:r>
      </w:del>
    </w:p>
    <w:p w14:paraId="2B6CCCD2" w14:textId="35B64571" w:rsidR="00464BAD" w:rsidDel="00BA342C" w:rsidRDefault="00464BAD">
      <w:pPr>
        <w:pStyle w:val="TOC1"/>
        <w:rPr>
          <w:del w:id="442"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43" w:author="Emmanuel Thomas" w:date="2025-10-04T11:20:00Z" w16du:dateUtc="2025-10-04T09:20:00Z">
        <w:r w:rsidRPr="00BA342C" w:rsidDel="00BA342C">
          <w:rPr>
            <w:noProof/>
            <w:lang w:val="en-US"/>
            <w:rPrChange w:id="444" w:author="Emmanuel Thomas" w:date="2025-10-04T11:20:00Z" w16du:dateUtc="2025-10-04T09:20:00Z">
              <w:rPr>
                <w:rStyle w:val="Hyperlink"/>
                <w:noProof/>
                <w:lang w:val="en-US"/>
              </w:rPr>
            </w:rPrChange>
          </w:rPr>
          <w:delText>D.2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45" w:author="Emmanuel Thomas" w:date="2025-10-04T11:20:00Z" w16du:dateUtc="2025-10-04T09:20:00Z">
              <w:rPr>
                <w:rStyle w:val="Hyperlink"/>
                <w:noProof/>
                <w:lang w:val="en-US"/>
              </w:rPr>
            </w:rPrChange>
          </w:rPr>
          <w:delText>Creating a 2-by-2 video mosaic via application control</w:delText>
        </w:r>
        <w:r w:rsidDel="00BA342C">
          <w:rPr>
            <w:noProof/>
            <w:webHidden/>
          </w:rPr>
          <w:tab/>
        </w:r>
        <w:r w:rsidR="00410D17" w:rsidDel="00BA342C">
          <w:rPr>
            <w:noProof/>
            <w:webHidden/>
          </w:rPr>
          <w:delText>38</w:delText>
        </w:r>
      </w:del>
    </w:p>
    <w:p w14:paraId="07FA5ED9" w14:textId="6A25AB4B" w:rsidR="00464BAD" w:rsidDel="00BA342C" w:rsidRDefault="00464BAD">
      <w:pPr>
        <w:pStyle w:val="TOC1"/>
        <w:rPr>
          <w:del w:id="44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47" w:author="Emmanuel Thomas" w:date="2025-10-04T11:20:00Z" w16du:dateUtc="2025-10-04T09:20:00Z">
        <w:r w:rsidRPr="00BA342C" w:rsidDel="00BA342C">
          <w:rPr>
            <w:noProof/>
            <w:lang w:val="en-US"/>
            <w:rPrChange w:id="448" w:author="Emmanuel Thomas" w:date="2025-10-04T11:20:00Z" w16du:dateUtc="2025-10-04T09:20:00Z">
              <w:rPr>
                <w:rStyle w:val="Hyperlink"/>
                <w:noProof/>
                <w:lang w:val="en-US"/>
              </w:rPr>
            </w:rPrChange>
          </w:rPr>
          <w:delText>D.3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49" w:author="Emmanuel Thomas" w:date="2025-10-04T11:20:00Z" w16du:dateUtc="2025-10-04T09:20:00Z">
              <w:rPr>
                <w:rStyle w:val="Hyperlink"/>
                <w:noProof/>
                <w:lang w:val="en-US"/>
              </w:rPr>
            </w:rPrChange>
          </w:rPr>
          <w:delText>Creating a 2-by-2 video mosaic via SEI control</w:delText>
        </w:r>
        <w:r w:rsidDel="00BA342C">
          <w:rPr>
            <w:noProof/>
            <w:webHidden/>
          </w:rPr>
          <w:tab/>
        </w:r>
        <w:r w:rsidR="00410D17" w:rsidDel="00BA342C">
          <w:rPr>
            <w:noProof/>
            <w:webHidden/>
          </w:rPr>
          <w:delText>41</w:delText>
        </w:r>
      </w:del>
    </w:p>
    <w:p w14:paraId="2B15540B" w14:textId="2518E9E5" w:rsidR="00464BAD" w:rsidDel="00BA342C" w:rsidRDefault="00464BAD">
      <w:pPr>
        <w:pStyle w:val="TOC1"/>
        <w:rPr>
          <w:del w:id="45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51" w:author="Emmanuel Thomas" w:date="2025-10-04T11:20:00Z" w16du:dateUtc="2025-10-04T09:20:00Z">
        <w:r w:rsidRPr="00BA342C" w:rsidDel="00BA342C">
          <w:rPr>
            <w:noProof/>
            <w:lang w:val="en-US"/>
            <w:rPrChange w:id="452" w:author="Emmanuel Thomas" w:date="2025-10-04T11:20:00Z" w16du:dateUtc="2025-10-04T09:20:00Z">
              <w:rPr>
                <w:rStyle w:val="Hyperlink"/>
                <w:noProof/>
                <w:lang w:val="en-US"/>
              </w:rPr>
            </w:rPrChange>
          </w:rPr>
          <w:delText>Annex E (informative)  Brief description of OpenMAX IL functions</w:delText>
        </w:r>
        <w:r w:rsidDel="00BA342C">
          <w:rPr>
            <w:noProof/>
            <w:webHidden/>
          </w:rPr>
          <w:tab/>
        </w:r>
        <w:r w:rsidR="00410D17" w:rsidDel="00BA342C">
          <w:rPr>
            <w:noProof/>
            <w:webHidden/>
          </w:rPr>
          <w:delText>42</w:delText>
        </w:r>
      </w:del>
    </w:p>
    <w:p w14:paraId="6C460016" w14:textId="3F372D02" w:rsidR="00464BAD" w:rsidDel="00BA342C" w:rsidRDefault="00464BAD">
      <w:pPr>
        <w:pStyle w:val="TOC1"/>
        <w:rPr>
          <w:del w:id="453"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54" w:author="Emmanuel Thomas" w:date="2025-10-04T11:20:00Z" w16du:dateUtc="2025-10-04T09:20:00Z">
        <w:r w:rsidRPr="00BA342C" w:rsidDel="00BA342C">
          <w:rPr>
            <w:noProof/>
            <w:lang w:val="en-US"/>
            <w:rPrChange w:id="455" w:author="Emmanuel Thomas" w:date="2025-10-04T11:20:00Z" w16du:dateUtc="2025-10-04T09:20:00Z">
              <w:rPr>
                <w:rStyle w:val="Hyperlink"/>
                <w:noProof/>
                <w:lang w:val="en-US"/>
              </w:rPr>
            </w:rPrChange>
          </w:rPr>
          <w:delText>E.1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56" w:author="Emmanuel Thomas" w:date="2025-10-04T11:20:00Z" w16du:dateUtc="2025-10-04T09:20:00Z">
              <w:rPr>
                <w:rStyle w:val="Hyperlink"/>
                <w:noProof/>
                <w:lang w:val="en-US"/>
              </w:rPr>
            </w:rPrChange>
          </w:rPr>
          <w:delText>Decoder engine control interface</w:delText>
        </w:r>
        <w:r w:rsidDel="00BA342C">
          <w:rPr>
            <w:noProof/>
            <w:webHidden/>
          </w:rPr>
          <w:tab/>
        </w:r>
        <w:r w:rsidR="00410D17" w:rsidDel="00BA342C">
          <w:rPr>
            <w:noProof/>
            <w:webHidden/>
          </w:rPr>
          <w:delText>42</w:delText>
        </w:r>
      </w:del>
    </w:p>
    <w:p w14:paraId="547E40E1" w14:textId="5CAC5BD2" w:rsidR="00464BAD" w:rsidDel="00BA342C" w:rsidRDefault="00464BAD">
      <w:pPr>
        <w:pStyle w:val="TOC1"/>
        <w:rPr>
          <w:del w:id="457"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58" w:author="Emmanuel Thomas" w:date="2025-10-04T11:20:00Z" w16du:dateUtc="2025-10-04T09:20:00Z">
        <w:r w:rsidRPr="00BA342C" w:rsidDel="00BA342C">
          <w:rPr>
            <w:noProof/>
            <w:lang w:val="en-US"/>
            <w:rPrChange w:id="459" w:author="Emmanuel Thomas" w:date="2025-10-04T11:20:00Z" w16du:dateUtc="2025-10-04T09:20:00Z">
              <w:rPr>
                <w:rStyle w:val="Hyperlink"/>
                <w:noProof/>
                <w:lang w:val="en-US"/>
              </w:rPr>
            </w:rPrChange>
          </w:rPr>
          <w:delText>E.1.1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60" w:author="Emmanuel Thomas" w:date="2025-10-04T11:20:00Z" w16du:dateUtc="2025-10-04T09:20:00Z">
              <w:rPr>
                <w:rStyle w:val="Hyperlink"/>
                <w:noProof/>
                <w:lang w:val="en-US"/>
              </w:rPr>
            </w:rPrChange>
          </w:rPr>
          <w:delText>OMX_Init() and OMX_Deinit()</w:delText>
        </w:r>
        <w:r w:rsidDel="00BA342C">
          <w:rPr>
            <w:noProof/>
            <w:webHidden/>
          </w:rPr>
          <w:tab/>
        </w:r>
        <w:r w:rsidR="00410D17" w:rsidDel="00BA342C">
          <w:rPr>
            <w:noProof/>
            <w:webHidden/>
          </w:rPr>
          <w:delText>42</w:delText>
        </w:r>
      </w:del>
    </w:p>
    <w:p w14:paraId="0A8BDF5E" w14:textId="2475E578" w:rsidR="00464BAD" w:rsidDel="00BA342C" w:rsidRDefault="00464BAD">
      <w:pPr>
        <w:pStyle w:val="TOC1"/>
        <w:rPr>
          <w:del w:id="461"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62" w:author="Emmanuel Thomas" w:date="2025-10-04T11:20:00Z" w16du:dateUtc="2025-10-04T09:20:00Z">
        <w:r w:rsidRPr="00BA342C" w:rsidDel="00BA342C">
          <w:rPr>
            <w:noProof/>
            <w:lang w:val="en-US"/>
            <w:rPrChange w:id="463" w:author="Emmanuel Thomas" w:date="2025-10-04T11:20:00Z" w16du:dateUtc="2025-10-04T09:20:00Z">
              <w:rPr>
                <w:rStyle w:val="Hyperlink"/>
                <w:noProof/>
                <w:lang w:val="en-US"/>
              </w:rPr>
            </w:rPrChange>
          </w:rPr>
          <w:delText>E.1.2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64" w:author="Emmanuel Thomas" w:date="2025-10-04T11:20:00Z" w16du:dateUtc="2025-10-04T09:20:00Z">
              <w:rPr>
                <w:rStyle w:val="Hyperlink"/>
                <w:noProof/>
                <w:lang w:val="en-US"/>
              </w:rPr>
            </w:rPrChange>
          </w:rPr>
          <w:delText>OMX_GetHandle() and OMX_FreeHandle()</w:delText>
        </w:r>
        <w:r w:rsidDel="00BA342C">
          <w:rPr>
            <w:noProof/>
            <w:webHidden/>
          </w:rPr>
          <w:tab/>
        </w:r>
        <w:r w:rsidR="00410D17" w:rsidDel="00BA342C">
          <w:rPr>
            <w:noProof/>
            <w:webHidden/>
          </w:rPr>
          <w:delText>42</w:delText>
        </w:r>
      </w:del>
    </w:p>
    <w:p w14:paraId="3304D4A5" w14:textId="2FB5E0FF" w:rsidR="00464BAD" w:rsidDel="00BA342C" w:rsidRDefault="00464BAD">
      <w:pPr>
        <w:pStyle w:val="TOC1"/>
        <w:rPr>
          <w:del w:id="465"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66" w:author="Emmanuel Thomas" w:date="2025-10-04T11:20:00Z" w16du:dateUtc="2025-10-04T09:20:00Z">
        <w:r w:rsidRPr="00BA342C" w:rsidDel="00BA342C">
          <w:rPr>
            <w:noProof/>
            <w:lang w:val="en-US"/>
            <w:rPrChange w:id="467" w:author="Emmanuel Thomas" w:date="2025-10-04T11:20:00Z" w16du:dateUtc="2025-10-04T09:20:00Z">
              <w:rPr>
                <w:rStyle w:val="Hyperlink"/>
                <w:noProof/>
                <w:lang w:val="en-US"/>
              </w:rPr>
            </w:rPrChange>
          </w:rPr>
          <w:delText>E.1.3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68" w:author="Emmanuel Thomas" w:date="2025-10-04T11:20:00Z" w16du:dateUtc="2025-10-04T09:20:00Z">
              <w:rPr>
                <w:rStyle w:val="Hyperlink"/>
                <w:noProof/>
                <w:lang w:val="en-US"/>
              </w:rPr>
            </w:rPrChange>
          </w:rPr>
          <w:delText>OMX_SetupTunnel() and OMX_TeardownTunnel()</w:delText>
        </w:r>
        <w:r w:rsidDel="00BA342C">
          <w:rPr>
            <w:noProof/>
            <w:webHidden/>
          </w:rPr>
          <w:tab/>
        </w:r>
        <w:r w:rsidR="00410D17" w:rsidDel="00BA342C">
          <w:rPr>
            <w:noProof/>
            <w:webHidden/>
          </w:rPr>
          <w:delText>42</w:delText>
        </w:r>
      </w:del>
    </w:p>
    <w:p w14:paraId="5B5E79F5" w14:textId="48186AE4" w:rsidR="00464BAD" w:rsidDel="00BA342C" w:rsidRDefault="00464BAD">
      <w:pPr>
        <w:pStyle w:val="TOC1"/>
        <w:rPr>
          <w:del w:id="469"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70" w:author="Emmanuel Thomas" w:date="2025-10-04T11:20:00Z" w16du:dateUtc="2025-10-04T09:20:00Z">
        <w:r w:rsidRPr="00BA342C" w:rsidDel="00BA342C">
          <w:rPr>
            <w:noProof/>
            <w:lang w:val="en-US"/>
            <w:rPrChange w:id="471" w:author="Emmanuel Thomas" w:date="2025-10-04T11:20:00Z" w16du:dateUtc="2025-10-04T09:20:00Z">
              <w:rPr>
                <w:rStyle w:val="Hyperlink"/>
                <w:noProof/>
                <w:lang w:val="en-US"/>
              </w:rPr>
            </w:rPrChange>
          </w:rPr>
          <w:delText>E.2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72" w:author="Emmanuel Thomas" w:date="2025-10-04T11:20:00Z" w16du:dateUtc="2025-10-04T09:20:00Z">
              <w:rPr>
                <w:rStyle w:val="Hyperlink"/>
                <w:noProof/>
                <w:lang w:val="en-US"/>
              </w:rPr>
            </w:rPrChange>
          </w:rPr>
          <w:delText>Decoder instance interface</w:delText>
        </w:r>
        <w:r w:rsidDel="00BA342C">
          <w:rPr>
            <w:noProof/>
            <w:webHidden/>
          </w:rPr>
          <w:tab/>
        </w:r>
        <w:r w:rsidR="00410D17" w:rsidDel="00BA342C">
          <w:rPr>
            <w:noProof/>
            <w:webHidden/>
          </w:rPr>
          <w:delText>42</w:delText>
        </w:r>
      </w:del>
    </w:p>
    <w:p w14:paraId="527998CD" w14:textId="05CFBDFE" w:rsidR="00464BAD" w:rsidDel="00BA342C" w:rsidRDefault="00464BAD">
      <w:pPr>
        <w:pStyle w:val="TOC1"/>
        <w:rPr>
          <w:del w:id="473"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74" w:author="Emmanuel Thomas" w:date="2025-10-04T11:20:00Z" w16du:dateUtc="2025-10-04T09:20:00Z">
        <w:r w:rsidRPr="00BA342C" w:rsidDel="00BA342C">
          <w:rPr>
            <w:noProof/>
            <w:lang w:val="en-US"/>
            <w:rPrChange w:id="475" w:author="Emmanuel Thomas" w:date="2025-10-04T11:20:00Z" w16du:dateUtc="2025-10-04T09:20:00Z">
              <w:rPr>
                <w:rStyle w:val="Hyperlink"/>
                <w:noProof/>
                <w:lang w:val="en-US"/>
              </w:rPr>
            </w:rPrChange>
          </w:rPr>
          <w:delText>E.2.1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76" w:author="Emmanuel Thomas" w:date="2025-10-04T11:20:00Z" w16du:dateUtc="2025-10-04T09:20:00Z">
              <w:rPr>
                <w:rStyle w:val="Hyperlink"/>
                <w:noProof/>
                <w:lang w:val="en-US"/>
              </w:rPr>
            </w:rPrChange>
          </w:rPr>
          <w:delText>Methods</w:delText>
        </w:r>
        <w:r w:rsidDel="00BA342C">
          <w:rPr>
            <w:noProof/>
            <w:webHidden/>
          </w:rPr>
          <w:tab/>
        </w:r>
        <w:r w:rsidR="00410D17" w:rsidDel="00BA342C">
          <w:rPr>
            <w:noProof/>
            <w:webHidden/>
          </w:rPr>
          <w:delText>42</w:delText>
        </w:r>
      </w:del>
    </w:p>
    <w:p w14:paraId="1DE7C06C" w14:textId="17F567D8" w:rsidR="00464BAD" w:rsidDel="00BA342C" w:rsidRDefault="00464BAD">
      <w:pPr>
        <w:pStyle w:val="TOC1"/>
        <w:rPr>
          <w:del w:id="477"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78" w:author="Emmanuel Thomas" w:date="2025-10-04T11:20:00Z" w16du:dateUtc="2025-10-04T09:20:00Z">
        <w:r w:rsidRPr="00BA342C" w:rsidDel="00BA342C">
          <w:rPr>
            <w:noProof/>
            <w:lang w:val="en-US"/>
            <w:rPrChange w:id="479" w:author="Emmanuel Thomas" w:date="2025-10-04T11:20:00Z" w16du:dateUtc="2025-10-04T09:20:00Z">
              <w:rPr>
                <w:rStyle w:val="Hyperlink"/>
                <w:noProof/>
                <w:lang w:val="en-US"/>
              </w:rPr>
            </w:rPrChange>
          </w:rPr>
          <w:delText>E.2.2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80" w:author="Emmanuel Thomas" w:date="2025-10-04T11:20:00Z" w16du:dateUtc="2025-10-04T09:20:00Z">
              <w:rPr>
                <w:rStyle w:val="Hyperlink"/>
                <w:noProof/>
                <w:lang w:val="en-US"/>
              </w:rPr>
            </w:rPrChange>
          </w:rPr>
          <w:delText>Media input and output interface</w:delText>
        </w:r>
        <w:r w:rsidDel="00BA342C">
          <w:rPr>
            <w:noProof/>
            <w:webHidden/>
          </w:rPr>
          <w:tab/>
        </w:r>
        <w:r w:rsidR="00410D17" w:rsidDel="00BA342C">
          <w:rPr>
            <w:noProof/>
            <w:webHidden/>
          </w:rPr>
          <w:delText>43</w:delText>
        </w:r>
      </w:del>
    </w:p>
    <w:p w14:paraId="5ECDC1CE" w14:textId="61A0DF20" w:rsidR="00464BAD" w:rsidDel="00BA342C" w:rsidRDefault="00464BAD">
      <w:pPr>
        <w:pStyle w:val="TOC1"/>
        <w:rPr>
          <w:del w:id="481"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82" w:author="Emmanuel Thomas" w:date="2025-10-04T11:20:00Z" w16du:dateUtc="2025-10-04T09:20:00Z">
        <w:r w:rsidRPr="00BA342C" w:rsidDel="00BA342C">
          <w:rPr>
            <w:noProof/>
            <w:lang w:val="en-US"/>
            <w:rPrChange w:id="483" w:author="Emmanuel Thomas" w:date="2025-10-04T11:20:00Z" w16du:dateUtc="2025-10-04T09:20:00Z">
              <w:rPr>
                <w:rStyle w:val="Hyperlink"/>
                <w:noProof/>
                <w:lang w:val="en-US"/>
              </w:rPr>
            </w:rPrChange>
          </w:rPr>
          <w:delText>E.2.3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84" w:author="Emmanuel Thomas" w:date="2025-10-04T11:20:00Z" w16du:dateUtc="2025-10-04T09:20:00Z">
              <w:rPr>
                <w:rStyle w:val="Hyperlink"/>
                <w:noProof/>
                <w:lang w:val="en-US"/>
              </w:rPr>
            </w:rPrChange>
          </w:rPr>
          <w:delText>Format of the OpenMAX IL buffer header</w:delText>
        </w:r>
        <w:r w:rsidDel="00BA342C">
          <w:rPr>
            <w:noProof/>
            <w:webHidden/>
          </w:rPr>
          <w:tab/>
        </w:r>
        <w:r w:rsidR="00410D17" w:rsidDel="00BA342C">
          <w:rPr>
            <w:noProof/>
            <w:webHidden/>
          </w:rPr>
          <w:delText>44</w:delText>
        </w:r>
      </w:del>
    </w:p>
    <w:p w14:paraId="1690DC1F" w14:textId="68E82DAE" w:rsidR="00464BAD" w:rsidDel="00BA342C" w:rsidRDefault="00464BAD">
      <w:pPr>
        <w:pStyle w:val="TOC1"/>
        <w:rPr>
          <w:del w:id="485"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86" w:author="Emmanuel Thomas" w:date="2025-10-04T11:20:00Z" w16du:dateUtc="2025-10-04T09:20:00Z">
        <w:r w:rsidRPr="00BA342C" w:rsidDel="00BA342C">
          <w:rPr>
            <w:noProof/>
            <w:lang w:val="en-US"/>
            <w:rPrChange w:id="487" w:author="Emmanuel Thomas" w:date="2025-10-04T11:20:00Z" w16du:dateUtc="2025-10-04T09:20:00Z">
              <w:rPr>
                <w:rStyle w:val="Hyperlink"/>
                <w:noProof/>
                <w:lang w:val="en-US"/>
              </w:rPr>
            </w:rPrChange>
          </w:rPr>
          <w:delText>E.2.4</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88" w:author="Emmanuel Thomas" w:date="2025-10-04T11:20:00Z" w16du:dateUtc="2025-10-04T09:20:00Z">
              <w:rPr>
                <w:rStyle w:val="Hyperlink"/>
                <w:noProof/>
                <w:lang w:val="en-US"/>
              </w:rPr>
            </w:rPrChange>
          </w:rPr>
          <w:delText>Buffer flags defined in OpenMAX IL</w:delText>
        </w:r>
        <w:r w:rsidDel="00BA342C">
          <w:rPr>
            <w:noProof/>
            <w:webHidden/>
          </w:rPr>
          <w:tab/>
        </w:r>
        <w:r w:rsidR="00410D17" w:rsidDel="00BA342C">
          <w:rPr>
            <w:noProof/>
            <w:webHidden/>
          </w:rPr>
          <w:delText>44</w:delText>
        </w:r>
      </w:del>
    </w:p>
    <w:p w14:paraId="4E595466" w14:textId="2592C6D4" w:rsidR="00464BAD" w:rsidDel="00BA342C" w:rsidRDefault="00464BAD">
      <w:pPr>
        <w:pStyle w:val="TOC1"/>
        <w:rPr>
          <w:del w:id="489"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90" w:author="Emmanuel Thomas" w:date="2025-10-04T11:20:00Z" w16du:dateUtc="2025-10-04T09:20:00Z">
        <w:r w:rsidRPr="00BA342C" w:rsidDel="00BA342C">
          <w:rPr>
            <w:rFonts w:eastAsia="Times New Roman"/>
            <w:noProof/>
            <w:lang w:val="en-US"/>
            <w:rPrChange w:id="491" w:author="Emmanuel Thomas" w:date="2025-10-04T11:20:00Z" w16du:dateUtc="2025-10-04T09:20:00Z">
              <w:rPr>
                <w:rStyle w:val="Hyperlink"/>
                <w:rFonts w:eastAsia="Times New Roman"/>
                <w:noProof/>
                <w:lang w:val="en-US"/>
              </w:rPr>
            </w:rPrChange>
          </w:rPr>
          <w:delText>E.2.5</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92" w:author="Emmanuel Thomas" w:date="2025-10-04T11:20:00Z" w16du:dateUtc="2025-10-04T09:20:00Z">
              <w:rPr>
                <w:rStyle w:val="Hyperlink"/>
                <w:noProof/>
                <w:lang w:val="en-US"/>
              </w:rPr>
            </w:rPrChange>
          </w:rPr>
          <w:delText>Input/Output from/into GPU</w:delText>
        </w:r>
        <w:r w:rsidDel="00BA342C">
          <w:rPr>
            <w:noProof/>
            <w:webHidden/>
          </w:rPr>
          <w:tab/>
        </w:r>
        <w:r w:rsidR="00410D17" w:rsidDel="00BA342C">
          <w:rPr>
            <w:noProof/>
            <w:webHidden/>
          </w:rPr>
          <w:delText>44</w:delText>
        </w:r>
      </w:del>
    </w:p>
    <w:p w14:paraId="54079D4D" w14:textId="1A38DE3B" w:rsidR="00464BAD" w:rsidDel="00BA342C" w:rsidRDefault="00464BAD">
      <w:pPr>
        <w:pStyle w:val="TOC1"/>
        <w:rPr>
          <w:del w:id="493"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94" w:author="Emmanuel Thomas" w:date="2025-10-04T11:20:00Z" w16du:dateUtc="2025-10-04T09:20:00Z">
        <w:r w:rsidRPr="00BA342C" w:rsidDel="00BA342C">
          <w:rPr>
            <w:noProof/>
            <w:lang w:val="en-US"/>
            <w:rPrChange w:id="495" w:author="Emmanuel Thomas" w:date="2025-10-04T11:20:00Z" w16du:dateUtc="2025-10-04T09:20:00Z">
              <w:rPr>
                <w:rStyle w:val="Hyperlink"/>
                <w:noProof/>
                <w:lang w:val="en-US"/>
              </w:rPr>
            </w:rPrChange>
          </w:rPr>
          <w:delText>Annex F (informative)  Mapping on media source extensions (MSE)</w:delText>
        </w:r>
        <w:r w:rsidDel="00BA342C">
          <w:rPr>
            <w:noProof/>
            <w:webHidden/>
          </w:rPr>
          <w:tab/>
        </w:r>
        <w:r w:rsidR="00410D17" w:rsidDel="00BA342C">
          <w:rPr>
            <w:noProof/>
            <w:webHidden/>
          </w:rPr>
          <w:delText>45</w:delText>
        </w:r>
      </w:del>
    </w:p>
    <w:p w14:paraId="432A816B" w14:textId="37606634" w:rsidR="00464BAD" w:rsidDel="00BA342C" w:rsidRDefault="00464BAD">
      <w:pPr>
        <w:pStyle w:val="TOC1"/>
        <w:rPr>
          <w:del w:id="496"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497" w:author="Emmanuel Thomas" w:date="2025-10-04T11:20:00Z" w16du:dateUtc="2025-10-04T09:20:00Z">
        <w:r w:rsidRPr="00BA342C" w:rsidDel="00BA342C">
          <w:rPr>
            <w:noProof/>
            <w:lang w:val="en-US"/>
            <w:rPrChange w:id="498" w:author="Emmanuel Thomas" w:date="2025-10-04T11:20:00Z" w16du:dateUtc="2025-10-04T09:20:00Z">
              <w:rPr>
                <w:rStyle w:val="Hyperlink"/>
                <w:noProof/>
                <w:lang w:val="en-US"/>
              </w:rPr>
            </w:rPrChange>
          </w:rPr>
          <w:delText>F.1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499" w:author="Emmanuel Thomas" w:date="2025-10-04T11:20:00Z" w16du:dateUtc="2025-10-04T09:20:00Z">
              <w:rPr>
                <w:rStyle w:val="Hyperlink"/>
                <w:noProof/>
                <w:lang w:val="en-US"/>
              </w:rPr>
            </w:rPrChange>
          </w:rPr>
          <w:delText>Overview</w:delText>
        </w:r>
        <w:r w:rsidDel="00BA342C">
          <w:rPr>
            <w:noProof/>
            <w:webHidden/>
          </w:rPr>
          <w:tab/>
        </w:r>
        <w:r w:rsidR="00410D17" w:rsidDel="00BA342C">
          <w:rPr>
            <w:noProof/>
            <w:webHidden/>
          </w:rPr>
          <w:delText>45</w:delText>
        </w:r>
      </w:del>
    </w:p>
    <w:p w14:paraId="50B3B5AB" w14:textId="0D416DAE" w:rsidR="00464BAD" w:rsidDel="00BA342C" w:rsidRDefault="00464BAD">
      <w:pPr>
        <w:pStyle w:val="TOC1"/>
        <w:rPr>
          <w:del w:id="500"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501" w:author="Emmanuel Thomas" w:date="2025-10-04T11:20:00Z" w16du:dateUtc="2025-10-04T09:20:00Z">
        <w:r w:rsidRPr="00BA342C" w:rsidDel="00BA342C">
          <w:rPr>
            <w:noProof/>
            <w:lang w:val="en-US"/>
            <w:rPrChange w:id="502" w:author="Emmanuel Thomas" w:date="2025-10-04T11:20:00Z" w16du:dateUtc="2025-10-04T09:20:00Z">
              <w:rPr>
                <w:rStyle w:val="Hyperlink"/>
                <w:noProof/>
                <w:lang w:val="en-US"/>
              </w:rPr>
            </w:rPrChange>
          </w:rPr>
          <w:delText>F.2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503" w:author="Emmanuel Thomas" w:date="2025-10-04T11:20:00Z" w16du:dateUtc="2025-10-04T09:20:00Z">
              <w:rPr>
                <w:rStyle w:val="Hyperlink"/>
                <w:noProof/>
                <w:lang w:val="en-US"/>
              </w:rPr>
            </w:rPrChange>
          </w:rPr>
          <w:delText>Mapping of VDI functions</w:delText>
        </w:r>
        <w:r w:rsidDel="00BA342C">
          <w:rPr>
            <w:noProof/>
            <w:webHidden/>
          </w:rPr>
          <w:tab/>
        </w:r>
        <w:r w:rsidR="00410D17" w:rsidDel="00BA342C">
          <w:rPr>
            <w:noProof/>
            <w:webHidden/>
          </w:rPr>
          <w:delText>46</w:delText>
        </w:r>
      </w:del>
    </w:p>
    <w:p w14:paraId="194D4C1F" w14:textId="798B9C7D" w:rsidR="00464BAD" w:rsidDel="00BA342C" w:rsidRDefault="00464BAD">
      <w:pPr>
        <w:pStyle w:val="TOC1"/>
        <w:rPr>
          <w:del w:id="504"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505" w:author="Emmanuel Thomas" w:date="2025-10-04T11:20:00Z" w16du:dateUtc="2025-10-04T09:20:00Z">
        <w:r w:rsidRPr="00BA342C" w:rsidDel="00BA342C">
          <w:rPr>
            <w:noProof/>
            <w:lang w:val="en-US"/>
            <w:rPrChange w:id="506" w:author="Emmanuel Thomas" w:date="2025-10-04T11:20:00Z" w16du:dateUtc="2025-10-04T09:20:00Z">
              <w:rPr>
                <w:rStyle w:val="Hyperlink"/>
                <w:noProof/>
                <w:lang w:val="en-US"/>
              </w:rPr>
            </w:rPrChange>
          </w:rPr>
          <w:delText>Annex G (normative)  Levels</w:delText>
        </w:r>
        <w:r w:rsidDel="00BA342C">
          <w:rPr>
            <w:noProof/>
            <w:webHidden/>
          </w:rPr>
          <w:tab/>
        </w:r>
        <w:r w:rsidR="00410D17" w:rsidDel="00BA342C">
          <w:rPr>
            <w:noProof/>
            <w:webHidden/>
          </w:rPr>
          <w:delText>47</w:delText>
        </w:r>
      </w:del>
    </w:p>
    <w:p w14:paraId="456E036C" w14:textId="63C39724" w:rsidR="00464BAD" w:rsidDel="00BA342C" w:rsidRDefault="00464BAD">
      <w:pPr>
        <w:pStyle w:val="TOC1"/>
        <w:rPr>
          <w:del w:id="507"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508" w:author="Emmanuel Thomas" w:date="2025-10-04T11:20:00Z" w16du:dateUtc="2025-10-04T09:20:00Z">
        <w:r w:rsidRPr="00BA342C" w:rsidDel="00BA342C">
          <w:rPr>
            <w:noProof/>
            <w:lang w:val="en-US"/>
            <w:rPrChange w:id="509" w:author="Emmanuel Thomas" w:date="2025-10-04T11:20:00Z" w16du:dateUtc="2025-10-04T09:20:00Z">
              <w:rPr>
                <w:rStyle w:val="Hyperlink"/>
                <w:noProof/>
                <w:lang w:val="en-US"/>
              </w:rPr>
            </w:rPrChange>
          </w:rPr>
          <w:delText>G.1</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510" w:author="Emmanuel Thomas" w:date="2025-10-04T11:20:00Z" w16du:dateUtc="2025-10-04T09:20:00Z">
              <w:rPr>
                <w:rStyle w:val="Hyperlink"/>
                <w:noProof/>
                <w:lang w:val="en-US"/>
              </w:rPr>
            </w:rPrChange>
          </w:rPr>
          <w:delText>Introduction</w:delText>
        </w:r>
        <w:r w:rsidDel="00BA342C">
          <w:rPr>
            <w:noProof/>
            <w:webHidden/>
          </w:rPr>
          <w:tab/>
        </w:r>
        <w:r w:rsidR="00410D17" w:rsidDel="00BA342C">
          <w:rPr>
            <w:noProof/>
            <w:webHidden/>
          </w:rPr>
          <w:delText>47</w:delText>
        </w:r>
      </w:del>
    </w:p>
    <w:p w14:paraId="28862EFC" w14:textId="137B8D2D" w:rsidR="00464BAD" w:rsidDel="00BA342C" w:rsidRDefault="00464BAD">
      <w:pPr>
        <w:pStyle w:val="TOC1"/>
        <w:rPr>
          <w:del w:id="511"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512" w:author="Emmanuel Thomas" w:date="2025-10-04T11:20:00Z" w16du:dateUtc="2025-10-04T09:20:00Z">
        <w:r w:rsidRPr="00BA342C" w:rsidDel="00BA342C">
          <w:rPr>
            <w:noProof/>
            <w:lang w:val="en-US"/>
            <w:rPrChange w:id="513" w:author="Emmanuel Thomas" w:date="2025-10-04T11:20:00Z" w16du:dateUtc="2025-10-04T09:20:00Z">
              <w:rPr>
                <w:rStyle w:val="Hyperlink"/>
                <w:noProof/>
                <w:lang w:val="en-US"/>
              </w:rPr>
            </w:rPrChange>
          </w:rPr>
          <w:delText>G.2</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514" w:author="Emmanuel Thomas" w:date="2025-10-04T11:20:00Z" w16du:dateUtc="2025-10-04T09:20:00Z">
              <w:rPr>
                <w:rStyle w:val="Hyperlink"/>
                <w:noProof/>
                <w:lang w:val="en-US"/>
              </w:rPr>
            </w:rPrChange>
          </w:rPr>
          <w:delText>Definitions</w:delText>
        </w:r>
        <w:r w:rsidDel="00BA342C">
          <w:rPr>
            <w:noProof/>
            <w:webHidden/>
          </w:rPr>
          <w:tab/>
        </w:r>
        <w:r w:rsidR="00410D17" w:rsidDel="00BA342C">
          <w:rPr>
            <w:noProof/>
            <w:webHidden/>
          </w:rPr>
          <w:delText>47</w:delText>
        </w:r>
      </w:del>
    </w:p>
    <w:p w14:paraId="3EC550D7" w14:textId="2A006134" w:rsidR="00464BAD" w:rsidDel="00BA342C" w:rsidRDefault="00464BAD">
      <w:pPr>
        <w:pStyle w:val="TOC1"/>
        <w:rPr>
          <w:del w:id="515"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516" w:author="Emmanuel Thomas" w:date="2025-10-04T11:20:00Z" w16du:dateUtc="2025-10-04T09:20:00Z">
        <w:r w:rsidRPr="00BA342C" w:rsidDel="00BA342C">
          <w:rPr>
            <w:noProof/>
            <w:lang w:val="en-US"/>
            <w:rPrChange w:id="517" w:author="Emmanuel Thomas" w:date="2025-10-04T11:20:00Z" w16du:dateUtc="2025-10-04T09:20:00Z">
              <w:rPr>
                <w:rStyle w:val="Hyperlink"/>
                <w:noProof/>
                <w:lang w:val="en-US"/>
              </w:rPr>
            </w:rPrChange>
          </w:rPr>
          <w:delText>G.3</w:delText>
        </w:r>
        <w:r w:rsidDel="00BA342C">
          <w:rPr>
            <w:rFonts w:asciiTheme="minorHAnsi" w:eastAsiaTheme="minorEastAsia" w:hAnsiTheme="minorHAnsi" w:cstheme="minorBidi"/>
            <w:b w:val="0"/>
            <w:noProof/>
            <w:kern w:val="2"/>
            <w:sz w:val="24"/>
            <w:szCs w:val="24"/>
            <w:lang w:val="en-NL" w:eastAsia="zh-CN"/>
            <w14:ligatures w14:val="standardContextual"/>
          </w:rPr>
          <w:tab/>
        </w:r>
        <w:r w:rsidRPr="00BA342C" w:rsidDel="00BA342C">
          <w:rPr>
            <w:noProof/>
            <w:lang w:val="en-US"/>
            <w:rPrChange w:id="518" w:author="Emmanuel Thomas" w:date="2025-10-04T11:20:00Z" w16du:dateUtc="2025-10-04T09:20:00Z">
              <w:rPr>
                <w:rStyle w:val="Hyperlink"/>
                <w:noProof/>
                <w:lang w:val="en-US"/>
              </w:rPr>
            </w:rPrChange>
          </w:rPr>
          <w:delText>Level limits</w:delText>
        </w:r>
        <w:r w:rsidDel="00BA342C">
          <w:rPr>
            <w:noProof/>
            <w:webHidden/>
          </w:rPr>
          <w:tab/>
        </w:r>
        <w:r w:rsidR="00410D17" w:rsidDel="00BA342C">
          <w:rPr>
            <w:noProof/>
            <w:webHidden/>
          </w:rPr>
          <w:delText>48</w:delText>
        </w:r>
      </w:del>
    </w:p>
    <w:p w14:paraId="32BB1309" w14:textId="216587AF" w:rsidR="00464BAD" w:rsidDel="00BA342C" w:rsidRDefault="00464BAD">
      <w:pPr>
        <w:pStyle w:val="TOC1"/>
        <w:rPr>
          <w:del w:id="519" w:author="Emmanuel Thomas" w:date="2025-10-04T11:20:00Z" w16du:dateUtc="2025-10-04T09:20:00Z"/>
          <w:rFonts w:asciiTheme="minorHAnsi" w:eastAsiaTheme="minorEastAsia" w:hAnsiTheme="minorHAnsi" w:cstheme="minorBidi"/>
          <w:b w:val="0"/>
          <w:noProof/>
          <w:kern w:val="2"/>
          <w:sz w:val="24"/>
          <w:szCs w:val="24"/>
          <w:lang w:val="en-NL" w:eastAsia="zh-CN"/>
          <w14:ligatures w14:val="standardContextual"/>
        </w:rPr>
      </w:pPr>
      <w:del w:id="520" w:author="Emmanuel Thomas" w:date="2025-10-04T11:20:00Z" w16du:dateUtc="2025-10-04T09:20:00Z">
        <w:r w:rsidRPr="00BA342C" w:rsidDel="00BA342C">
          <w:rPr>
            <w:noProof/>
            <w:lang w:val="en-US"/>
            <w:rPrChange w:id="521" w:author="Emmanuel Thomas" w:date="2025-10-04T11:20:00Z" w16du:dateUtc="2025-10-04T09:20:00Z">
              <w:rPr>
                <w:rStyle w:val="Hyperlink"/>
                <w:noProof/>
                <w:lang w:val="en-US"/>
              </w:rPr>
            </w:rPrChange>
          </w:rPr>
          <w:delText>Bibliography</w:delText>
        </w:r>
        <w:r w:rsidDel="00BA342C">
          <w:rPr>
            <w:noProof/>
            <w:webHidden/>
          </w:rPr>
          <w:tab/>
        </w:r>
        <w:r w:rsidR="00410D17" w:rsidDel="00BA342C">
          <w:rPr>
            <w:noProof/>
            <w:webHidden/>
          </w:rPr>
          <w:delText>49</w:delText>
        </w:r>
      </w:del>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522" w:name="_Toc353342667"/>
      <w:bookmarkStart w:id="523" w:name="_Toc210469217"/>
      <w:r w:rsidRPr="001854F3">
        <w:rPr>
          <w:lang w:val="en-US"/>
        </w:rPr>
        <w:lastRenderedPageBreak/>
        <w:t>Foreword</w:t>
      </w:r>
      <w:bookmarkEnd w:id="522"/>
      <w:bookmarkEnd w:id="523"/>
    </w:p>
    <w:p w14:paraId="766D04B8" w14:textId="77777777" w:rsidR="005E4635" w:rsidRPr="00F90EA4" w:rsidRDefault="005E4635" w:rsidP="00F90EA4">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w:t>
      </w:r>
      <w:proofErr w:type="gramStart"/>
      <w:r w:rsidRPr="00F90EA4">
        <w:rPr>
          <w:lang w:val="en-US"/>
        </w:rPr>
        <w:t>are described</w:t>
      </w:r>
      <w:proofErr w:type="gramEnd"/>
      <w:r w:rsidRPr="00F90EA4">
        <w:rPr>
          <w:lang w:val="en-US"/>
        </w:rPr>
        <w:t xml:space="preserve"> in the ISO/IEC Directives, Part 1. In particular, the different approval criteria needed for the </w:t>
      </w:r>
      <w:proofErr w:type="gramStart"/>
      <w:r w:rsidRPr="00F90EA4">
        <w:rPr>
          <w:lang w:val="en-US"/>
        </w:rPr>
        <w:t>different types</w:t>
      </w:r>
      <w:proofErr w:type="gramEnd"/>
      <w:r w:rsidRPr="00F90EA4">
        <w:rPr>
          <w:lang w:val="en-US"/>
        </w:rPr>
        <w:t xml:space="preserve"> of document should </w:t>
      </w:r>
      <w:proofErr w:type="gramStart"/>
      <w:r w:rsidRPr="00F90EA4">
        <w:rPr>
          <w:lang w:val="en-US"/>
        </w:rPr>
        <w:t>be noted</w:t>
      </w:r>
      <w:proofErr w:type="gramEnd"/>
      <w:r w:rsidRPr="00F90EA4">
        <w:rPr>
          <w:lang w:val="en-US"/>
        </w:rPr>
        <w:t xml:space="preserve">.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w:t>
      </w:r>
      <w:proofErr w:type="gramStart"/>
      <w:r w:rsidRPr="00F90EA4">
        <w:rPr>
          <w:lang w:val="en-US"/>
        </w:rPr>
        <w:t>is drawn</w:t>
      </w:r>
      <w:proofErr w:type="gramEnd"/>
      <w:r w:rsidRPr="00F90EA4">
        <w:rPr>
          <w:lang w:val="en-US"/>
        </w:rPr>
        <w:t xml:space="preserve"> to the possibility that </w:t>
      </w:r>
      <w:proofErr w:type="gramStart"/>
      <w:r w:rsidRPr="00F90EA4">
        <w:rPr>
          <w:lang w:val="en-US"/>
        </w:rPr>
        <w:t>some of</w:t>
      </w:r>
      <w:proofErr w:type="gramEnd"/>
      <w:r w:rsidRPr="00F90EA4">
        <w:rPr>
          <w:lang w:val="en-US"/>
        </w:rPr>
        <w:t xml:space="preserve"> the elements of this document may be the subject of patent rights. ISO and IEC shall not </w:t>
      </w:r>
      <w:proofErr w:type="gramStart"/>
      <w:r w:rsidRPr="00F90EA4">
        <w:rPr>
          <w:lang w:val="en-US"/>
        </w:rPr>
        <w:t>be held</w:t>
      </w:r>
      <w:proofErr w:type="gramEnd"/>
      <w:r w:rsidRPr="00F90EA4">
        <w:rPr>
          <w:lang w:val="en-US"/>
        </w:rPr>
        <w:t xml:space="preserve">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 xml:space="preserve">Coding of audio, picture, </w:t>
      </w:r>
      <w:proofErr w:type="gramStart"/>
      <w:r w:rsidR="00EB023F" w:rsidRPr="009E17B4">
        <w:rPr>
          <w:i/>
          <w:lang w:val="en-US"/>
        </w:rPr>
        <w:t>multimedia</w:t>
      </w:r>
      <w:proofErr w:type="gramEnd"/>
      <w:r w:rsidR="00EB023F" w:rsidRPr="009E17B4">
        <w:rPr>
          <w:i/>
          <w:lang w:val="en-US"/>
        </w:rPr>
        <w:t xml:space="preserve">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w:t>
      </w:r>
      <w:proofErr w:type="gramStart"/>
      <w:r w:rsidRPr="001854F3">
        <w:rPr>
          <w:lang w:val="en-US"/>
        </w:rPr>
        <w:t>be found</w:t>
      </w:r>
      <w:proofErr w:type="gramEnd"/>
      <w:r w:rsidRPr="001854F3">
        <w:rPr>
          <w:lang w:val="en-US"/>
        </w:rPr>
        <w:t xml:space="preserve">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w:t>
      </w:r>
      <w:proofErr w:type="gramStart"/>
      <w:r w:rsidRPr="00F90EA4">
        <w:rPr>
          <w:lang w:val="en-US"/>
        </w:rPr>
        <w:t>be directed</w:t>
      </w:r>
      <w:proofErr w:type="gramEnd"/>
      <w:r w:rsidRPr="00F90EA4">
        <w:rPr>
          <w:lang w:val="en-US"/>
        </w:rPr>
        <w:t xml:space="preserve">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524" w:name="_Toc353342668"/>
      <w:bookmarkStart w:id="525" w:name="_Toc210469218"/>
      <w:r w:rsidRPr="001854F3">
        <w:rPr>
          <w:lang w:val="en-US"/>
        </w:rPr>
        <w:lastRenderedPageBreak/>
        <w:t>Introduction</w:t>
      </w:r>
      <w:bookmarkEnd w:id="524"/>
      <w:bookmarkEnd w:id="52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w:t>
      </w:r>
      <w:proofErr w:type="gramStart"/>
      <w:r w:rsidRPr="00F90EA4">
        <w:rPr>
          <w:rFonts w:eastAsia="Cambria" w:cs="Cambria"/>
          <w:lang w:val="en-US"/>
        </w:rPr>
        <w:t>is claimed</w:t>
      </w:r>
      <w:proofErr w:type="gramEnd"/>
      <w:r w:rsidRPr="00F90EA4">
        <w:rPr>
          <w:rFonts w:eastAsia="Cambria" w:cs="Cambria"/>
          <w:lang w:val="en-US"/>
        </w:rPr>
        <w:t xml:space="preserve">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 xml:space="preserve">ISO and IEC take no position concerning the evidence, </w:t>
      </w:r>
      <w:proofErr w:type="gramStart"/>
      <w:r w:rsidRPr="00F90EA4">
        <w:rPr>
          <w:rFonts w:eastAsia="Cambria" w:cs="Cambria"/>
          <w:lang w:val="en-US"/>
        </w:rPr>
        <w:t>validity</w:t>
      </w:r>
      <w:proofErr w:type="gramEnd"/>
      <w:r w:rsidRPr="00F90EA4">
        <w:rPr>
          <w:rFonts w:eastAsia="Cambria" w:cs="Cambria"/>
          <w:lang w:val="en-US"/>
        </w:rPr>
        <w:t xml:space="preserve">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w:t>
      </w:r>
      <w:proofErr w:type="spellStart"/>
      <w:r w:rsidRPr="00F90EA4">
        <w:rPr>
          <w:rFonts w:eastAsia="Cambria" w:cs="Cambria"/>
          <w:lang w:val="en-US"/>
        </w:rPr>
        <w:t>licences</w:t>
      </w:r>
      <w:proofErr w:type="spellEnd"/>
      <w:r w:rsidRPr="00F90EA4">
        <w:rPr>
          <w:rFonts w:eastAsia="Cambria" w:cs="Cambria"/>
          <w:lang w:val="en-US"/>
        </w:rPr>
        <w:t xml:space="preserve"> under reasonable and non-discriminatory terms and conditions with applicants throughout the world. In this respect, the statement of the holder of this patent right </w:t>
      </w:r>
      <w:proofErr w:type="gramStart"/>
      <w:r w:rsidRPr="00F90EA4">
        <w:rPr>
          <w:rFonts w:eastAsia="Cambria" w:cs="Cambria"/>
          <w:lang w:val="en-US"/>
        </w:rPr>
        <w:t>is registered</w:t>
      </w:r>
      <w:proofErr w:type="gramEnd"/>
      <w:r w:rsidRPr="00F90EA4">
        <w:rPr>
          <w:rFonts w:eastAsia="Cambria" w:cs="Cambria"/>
          <w:lang w:val="en-US"/>
        </w:rPr>
        <w:t xml:space="preserve">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608DB332" w14:textId="7287045F" w:rsidR="00611987" w:rsidDel="00A24A3E" w:rsidRDefault="00A82843" w:rsidP="009169C4">
      <w:pPr>
        <w:pStyle w:val="BodyText"/>
        <w:rPr>
          <w:del w:id="526" w:author="Emmanuel Thomas" w:date="2025-10-04T12:31:00Z" w16du:dateUtc="2025-10-04T10:31:00Z"/>
          <w:rFonts w:eastAsia="Cambria" w:cs="Cambria"/>
          <w:lang w:val="en-US"/>
        </w:rPr>
      </w:pPr>
      <w:r w:rsidRPr="00F90EA4">
        <w:rPr>
          <w:rFonts w:eastAsia="Cambria" w:cs="Cambria"/>
          <w:lang w:val="en-US"/>
        </w:rPr>
        <w:t xml:space="preserve">Attention </w:t>
      </w:r>
      <w:proofErr w:type="gramStart"/>
      <w:r w:rsidRPr="00F90EA4">
        <w:rPr>
          <w:rFonts w:eastAsia="Cambria" w:cs="Cambria"/>
          <w:lang w:val="en-US"/>
        </w:rPr>
        <w:t>is drawn</w:t>
      </w:r>
      <w:proofErr w:type="gramEnd"/>
      <w:r w:rsidRPr="00F90EA4">
        <w:rPr>
          <w:rFonts w:eastAsia="Cambria" w:cs="Cambria"/>
          <w:lang w:val="en-US"/>
        </w:rPr>
        <w:t xml:space="preserve"> to the possibility that </w:t>
      </w:r>
      <w:proofErr w:type="gramStart"/>
      <w:r w:rsidRPr="00F90EA4">
        <w:rPr>
          <w:rFonts w:eastAsia="Cambria" w:cs="Cambria"/>
          <w:lang w:val="en-US"/>
        </w:rPr>
        <w:t>some of</w:t>
      </w:r>
      <w:proofErr w:type="gramEnd"/>
      <w:r w:rsidRPr="00F90EA4">
        <w:rPr>
          <w:rFonts w:eastAsia="Cambria" w:cs="Cambria"/>
          <w:lang w:val="en-US"/>
        </w:rPr>
        <w:t xml:space="preserve"> the elements of this document may be the subject of patent rights other than those in the patent database. ISO and IEC shall not </w:t>
      </w:r>
      <w:proofErr w:type="gramStart"/>
      <w:r w:rsidRPr="00F90EA4">
        <w:rPr>
          <w:rFonts w:eastAsia="Cambria" w:cs="Cambria"/>
          <w:lang w:val="en-US"/>
        </w:rPr>
        <w:t>be held</w:t>
      </w:r>
      <w:proofErr w:type="gramEnd"/>
      <w:r w:rsidRPr="00F90EA4">
        <w:rPr>
          <w:rFonts w:eastAsia="Cambria" w:cs="Cambria"/>
          <w:lang w:val="en-US"/>
        </w:rPr>
        <w:t xml:space="preserve"> responsible for identifying any or all such patent rights.</w:t>
      </w:r>
    </w:p>
    <w:p w14:paraId="5FF701B8" w14:textId="77777777" w:rsidR="00611987" w:rsidRDefault="00611987" w:rsidP="009169C4">
      <w:pPr>
        <w:pStyle w:val="BodyText"/>
        <w:rPr>
          <w:rFonts w:eastAsia="Cambria" w:cs="Cambria"/>
          <w:lang w:val="en-US"/>
        </w:rPr>
      </w:pPr>
    </w:p>
    <w:p w14:paraId="1C0D7837" w14:textId="74B3E8A3" w:rsidR="00370BDC" w:rsidRPr="000B1696" w:rsidDel="00A24A3E" w:rsidRDefault="00611987" w:rsidP="009169C4">
      <w:pPr>
        <w:pStyle w:val="BodyText"/>
        <w:rPr>
          <w:del w:id="527" w:author="Emmanuel Thomas" w:date="2025-10-04T12:31:00Z" w16du:dateUtc="2025-10-04T10:31:00Z"/>
          <w:rFonts w:eastAsia="Cambria" w:cs="Cambria"/>
          <w:b/>
          <w:bCs/>
          <w:highlight w:val="yellow"/>
          <w:u w:val="single"/>
          <w:lang w:val="en-US"/>
        </w:rPr>
      </w:pPr>
      <w:del w:id="528" w:author="Emmanuel Thomas" w:date="2025-10-04T12:31:00Z" w16du:dateUtc="2025-10-04T10:31:00Z">
        <w:r w:rsidRPr="000B1696" w:rsidDel="00A24A3E">
          <w:rPr>
            <w:rFonts w:eastAsia="Cambria" w:cs="Cambria"/>
            <w:b/>
            <w:bCs/>
            <w:highlight w:val="yellow"/>
            <w:u w:val="single"/>
            <w:lang w:val="en-US"/>
          </w:rPr>
          <w:delText>Notes from MPEG #147</w:delText>
        </w:r>
      </w:del>
    </w:p>
    <w:p w14:paraId="45F1999C" w14:textId="349E6C2D" w:rsidR="00370BDC" w:rsidRPr="000B1696" w:rsidDel="00A24A3E" w:rsidRDefault="00370BDC" w:rsidP="009169C4">
      <w:pPr>
        <w:pStyle w:val="BodyText"/>
        <w:rPr>
          <w:del w:id="529" w:author="Emmanuel Thomas" w:date="2025-10-04T12:31:00Z" w16du:dateUtc="2025-10-04T10:31:00Z"/>
          <w:rFonts w:eastAsia="Cambria" w:cs="Cambria"/>
          <w:highlight w:val="yellow"/>
          <w:lang w:val="en-US"/>
        </w:rPr>
      </w:pPr>
      <w:del w:id="530" w:author="Emmanuel Thomas" w:date="2025-10-04T12:31:00Z" w16du:dateUtc="2025-10-04T10:31:00Z">
        <w:r w:rsidRPr="000B1696" w:rsidDel="00A24A3E">
          <w:rPr>
            <w:rFonts w:eastAsia="Cambria" w:cs="Cambria"/>
            <w:highlight w:val="yellow"/>
            <w:lang w:val="en-US"/>
          </w:rPr>
          <w:delText>AS per the disposition agreed in the VDI BoG</w:delText>
        </w:r>
        <w:r w:rsidR="00275046" w:rsidDel="00A24A3E">
          <w:rPr>
            <w:rFonts w:eastAsia="Cambria" w:cs="Cambria"/>
            <w:highlight w:val="yellow"/>
            <w:lang w:val="en-US"/>
          </w:rPr>
          <w:delText xml:space="preserve"> (related </w:delText>
        </w:r>
        <w:r w:rsidR="00275046" w:rsidRPr="00275046" w:rsidDel="00A24A3E">
          <w:rPr>
            <w:rFonts w:eastAsia="Cambria" w:cs="Cambria"/>
            <w:highlight w:val="yellow"/>
            <w:lang w:val="en-US"/>
          </w:rPr>
          <w:delText xml:space="preserve">to </w:delText>
        </w:r>
        <w:r w:rsidR="00275046" w:rsidRPr="000B1696" w:rsidDel="00A24A3E">
          <w:rPr>
            <w:rFonts w:eastAsia="Cambria" w:cs="Cambria"/>
            <w:highlight w:val="yellow"/>
            <w:lang w:val="en-US"/>
          </w:rPr>
          <w:delText>m68904</w:delText>
        </w:r>
        <w:r w:rsidR="00275046" w:rsidRPr="00275046" w:rsidDel="00A24A3E">
          <w:rPr>
            <w:rFonts w:eastAsia="Cambria" w:cs="Cambria"/>
            <w:highlight w:val="yellow"/>
            <w:lang w:val="en-US"/>
          </w:rPr>
          <w:delText>)</w:delText>
        </w:r>
        <w:r w:rsidRPr="000B1696" w:rsidDel="00A24A3E">
          <w:rPr>
            <w:rFonts w:eastAsia="Cambria" w:cs="Cambria"/>
            <w:highlight w:val="yellow"/>
            <w:lang w:val="en-US"/>
          </w:rPr>
          <w:delText>, here is a list of topics that considered relevant to be addressed in the 2</w:delText>
        </w:r>
        <w:r w:rsidRPr="000B1696" w:rsidDel="00A24A3E">
          <w:rPr>
            <w:rFonts w:eastAsia="Cambria" w:cs="Cambria"/>
            <w:highlight w:val="yellow"/>
            <w:vertAlign w:val="superscript"/>
            <w:lang w:val="en-US"/>
          </w:rPr>
          <w:delText>nd</w:delText>
        </w:r>
        <w:r w:rsidRPr="000B1696" w:rsidDel="00A24A3E">
          <w:rPr>
            <w:rFonts w:eastAsia="Cambria" w:cs="Cambria"/>
            <w:highlight w:val="yellow"/>
            <w:lang w:val="en-US"/>
          </w:rPr>
          <w:delText xml:space="preserve"> edition of VDI. Therefore, contributions are welcome to address those topics.</w:delText>
        </w:r>
      </w:del>
    </w:p>
    <w:p w14:paraId="6AB150A2" w14:textId="3CA8C367" w:rsidR="00370BDC" w:rsidRPr="000B1696" w:rsidDel="00A24A3E" w:rsidRDefault="00370BDC" w:rsidP="009169C4">
      <w:pPr>
        <w:pStyle w:val="BodyText"/>
        <w:rPr>
          <w:del w:id="531" w:author="Emmanuel Thomas" w:date="2025-10-04T12:31:00Z" w16du:dateUtc="2025-10-04T10:31:00Z"/>
          <w:rFonts w:eastAsia="Cambria" w:cs="Cambria"/>
          <w:highlight w:val="yellow"/>
          <w:lang w:val="en-US"/>
        </w:rPr>
      </w:pPr>
    </w:p>
    <w:p w14:paraId="7A7B741C" w14:textId="5D3DEF0D" w:rsidR="00370BDC" w:rsidRPr="000B1696" w:rsidDel="00A24A3E" w:rsidRDefault="00370BDC" w:rsidP="00370BDC">
      <w:pPr>
        <w:pStyle w:val="ListParagraph"/>
        <w:numPr>
          <w:ilvl w:val="0"/>
          <w:numId w:val="128"/>
        </w:numPr>
        <w:tabs>
          <w:tab w:val="clear" w:pos="403"/>
        </w:tabs>
        <w:spacing w:after="120" w:line="240" w:lineRule="auto"/>
        <w:ind w:hanging="357"/>
        <w:contextualSpacing w:val="0"/>
        <w:rPr>
          <w:del w:id="532" w:author="Emmanuel Thomas" w:date="2025-10-04T12:31:00Z" w16du:dateUtc="2025-10-04T10:31:00Z"/>
          <w:rFonts w:eastAsia="SimSun"/>
          <w:bCs/>
          <w:sz w:val="24"/>
          <w:highlight w:val="yellow"/>
          <w:lang w:eastAsia="zh-CN"/>
        </w:rPr>
      </w:pPr>
      <w:del w:id="533" w:author="Emmanuel Thomas" w:date="2025-10-04T12:31:00Z" w16du:dateUtc="2025-10-04T10:31:00Z">
        <w:r w:rsidRPr="000B1696" w:rsidDel="00A24A3E">
          <w:rPr>
            <w:rFonts w:eastAsia="SimSun"/>
            <w:bCs/>
            <w:sz w:val="24"/>
            <w:highlight w:val="yellow"/>
            <w:lang w:eastAsia="zh-CN"/>
          </w:rPr>
          <w:delText>Level definitions</w:delText>
        </w:r>
      </w:del>
    </w:p>
    <w:p w14:paraId="6D225001" w14:textId="64CC673A"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34" w:author="Emmanuel Thomas" w:date="2025-10-04T12:31:00Z" w16du:dateUtc="2025-10-04T10:31:00Z"/>
          <w:rFonts w:eastAsia="SimSun"/>
          <w:bCs/>
          <w:sz w:val="24"/>
          <w:highlight w:val="yellow"/>
          <w:lang w:eastAsia="zh-CN"/>
        </w:rPr>
      </w:pPr>
      <w:del w:id="535" w:author="Emmanuel Thomas" w:date="2025-10-04T12:31:00Z" w16du:dateUtc="2025-10-04T10:31:00Z">
        <w:r w:rsidRPr="000B1696" w:rsidDel="00A24A3E">
          <w:rPr>
            <w:rFonts w:eastAsia="SimSun"/>
            <w:bCs/>
            <w:sz w:val="24"/>
            <w:highlight w:val="yellow"/>
            <w:lang w:eastAsia="zh-CN"/>
          </w:rPr>
          <w:delText>Maybe some refinement, new code points</w:delText>
        </w:r>
      </w:del>
    </w:p>
    <w:p w14:paraId="58641DB0" w14:textId="0F7E9E57"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36" w:author="Emmanuel Thomas" w:date="2025-10-04T12:31:00Z" w16du:dateUtc="2025-10-04T10:31:00Z"/>
          <w:rFonts w:eastAsia="SimSun"/>
          <w:bCs/>
          <w:sz w:val="24"/>
          <w:highlight w:val="yellow"/>
          <w:lang w:eastAsia="zh-CN"/>
        </w:rPr>
      </w:pPr>
      <w:del w:id="537" w:author="Emmanuel Thomas" w:date="2025-10-04T12:31:00Z" w16du:dateUtc="2025-10-04T10:31:00Z">
        <w:r w:rsidRPr="000B1696" w:rsidDel="00A24A3E">
          <w:rPr>
            <w:rFonts w:eastAsia="SimSun"/>
            <w:bCs/>
            <w:sz w:val="24"/>
            <w:highlight w:val="yellow"/>
            <w:lang w:eastAsia="zh-CN"/>
          </w:rPr>
          <w:delText>Signalling and carriage of those levels in video bitstream, file format, etc…</w:delText>
        </w:r>
      </w:del>
    </w:p>
    <w:p w14:paraId="13D3D55D" w14:textId="4AA7A3E6" w:rsidR="00370BDC" w:rsidRPr="000B1696" w:rsidDel="00A24A3E" w:rsidRDefault="00370BDC" w:rsidP="00370BDC">
      <w:pPr>
        <w:pStyle w:val="ListParagraph"/>
        <w:numPr>
          <w:ilvl w:val="0"/>
          <w:numId w:val="128"/>
        </w:numPr>
        <w:tabs>
          <w:tab w:val="clear" w:pos="403"/>
        </w:tabs>
        <w:spacing w:after="120" w:line="240" w:lineRule="auto"/>
        <w:ind w:hanging="357"/>
        <w:contextualSpacing w:val="0"/>
        <w:rPr>
          <w:del w:id="538" w:author="Emmanuel Thomas" w:date="2025-10-04T12:31:00Z" w16du:dateUtc="2025-10-04T10:31:00Z"/>
          <w:rFonts w:eastAsia="SimSun"/>
          <w:bCs/>
          <w:sz w:val="24"/>
          <w:highlight w:val="yellow"/>
          <w:lang w:eastAsia="zh-CN"/>
        </w:rPr>
      </w:pPr>
      <w:del w:id="539" w:author="Emmanuel Thomas" w:date="2025-10-04T12:31:00Z" w16du:dateUtc="2025-10-04T10:31:00Z">
        <w:r w:rsidRPr="000B1696" w:rsidDel="00A24A3E">
          <w:rPr>
            <w:rFonts w:eastAsia="SimSun"/>
            <w:bCs/>
            <w:sz w:val="24"/>
            <w:highlight w:val="yellow"/>
            <w:lang w:eastAsia="zh-CN"/>
          </w:rPr>
          <w:delText>New video codecs</w:delText>
        </w:r>
      </w:del>
    </w:p>
    <w:p w14:paraId="40ACFDE4" w14:textId="21AE5E78"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40" w:author="Emmanuel Thomas" w:date="2025-10-04T12:31:00Z" w16du:dateUtc="2025-10-04T10:31:00Z"/>
          <w:rFonts w:eastAsia="SimSun"/>
          <w:bCs/>
          <w:sz w:val="24"/>
          <w:highlight w:val="yellow"/>
          <w:lang w:eastAsia="zh-CN"/>
        </w:rPr>
      </w:pPr>
      <w:del w:id="541" w:author="Emmanuel Thomas" w:date="2025-10-04T12:31:00Z" w16du:dateUtc="2025-10-04T10:31:00Z">
        <w:r w:rsidRPr="000B1696" w:rsidDel="00A24A3E">
          <w:rPr>
            <w:rFonts w:eastAsia="SimSun"/>
            <w:bCs/>
            <w:sz w:val="24"/>
            <w:highlight w:val="yellow"/>
            <w:lang w:eastAsia="zh-CN"/>
          </w:rPr>
          <w:delText xml:space="preserve">AVC is </w:delText>
        </w:r>
        <w:r w:rsidR="005F3792" w:rsidDel="00A24A3E">
          <w:rPr>
            <w:rFonts w:eastAsia="SimSun"/>
            <w:bCs/>
            <w:sz w:val="24"/>
            <w:highlight w:val="yellow"/>
            <w:lang w:eastAsia="zh-CN"/>
          </w:rPr>
          <w:delText>almost</w:delText>
        </w:r>
        <w:r w:rsidRPr="000B1696" w:rsidDel="00A24A3E">
          <w:rPr>
            <w:rFonts w:eastAsia="SimSun"/>
            <w:bCs/>
            <w:sz w:val="24"/>
            <w:highlight w:val="yellow"/>
            <w:lang w:eastAsia="zh-CN"/>
          </w:rPr>
          <w:delText xml:space="preserve"> deployed in </w:delText>
        </w:r>
        <w:r w:rsidR="005F3792" w:rsidDel="00A24A3E">
          <w:rPr>
            <w:rFonts w:eastAsia="SimSun"/>
            <w:bCs/>
            <w:sz w:val="24"/>
            <w:highlight w:val="yellow"/>
            <w:lang w:eastAsia="zh-CN"/>
          </w:rPr>
          <w:delText>all</w:delText>
        </w:r>
        <w:r w:rsidRPr="000B1696" w:rsidDel="00A24A3E">
          <w:rPr>
            <w:rFonts w:eastAsia="SimSun"/>
            <w:bCs/>
            <w:sz w:val="24"/>
            <w:highlight w:val="yellow"/>
            <w:lang w:eastAsia="zh-CN"/>
          </w:rPr>
          <w:delText xml:space="preserve"> media capable device</w:delText>
        </w:r>
        <w:r w:rsidR="005F3792" w:rsidDel="00A24A3E">
          <w:rPr>
            <w:rFonts w:eastAsia="SimSun"/>
            <w:bCs/>
            <w:sz w:val="24"/>
            <w:highlight w:val="yellow"/>
            <w:lang w:eastAsia="zh-CN"/>
          </w:rPr>
          <w:delText>s</w:delText>
        </w:r>
        <w:r w:rsidRPr="000B1696" w:rsidDel="00A24A3E">
          <w:rPr>
            <w:rFonts w:eastAsia="SimSun"/>
            <w:bCs/>
            <w:sz w:val="24"/>
            <w:highlight w:val="yellow"/>
            <w:lang w:eastAsia="zh-CN"/>
          </w:rPr>
          <w:delText xml:space="preserve"> today but VDI has no provision for AVC. Is there something to be done for AVC?</w:delText>
        </w:r>
      </w:del>
    </w:p>
    <w:p w14:paraId="4794FB01" w14:textId="5628DAEC"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42" w:author="Emmanuel Thomas" w:date="2025-10-04T12:31:00Z" w16du:dateUtc="2025-10-04T10:31:00Z"/>
          <w:rFonts w:eastAsia="SimSun"/>
          <w:bCs/>
          <w:sz w:val="24"/>
          <w:highlight w:val="yellow"/>
          <w:lang w:eastAsia="zh-CN"/>
        </w:rPr>
      </w:pPr>
      <w:del w:id="543" w:author="Emmanuel Thomas" w:date="2025-10-04T12:31:00Z" w16du:dateUtc="2025-10-04T10:31:00Z">
        <w:r w:rsidRPr="000B1696" w:rsidDel="00A24A3E">
          <w:rPr>
            <w:rFonts w:eastAsia="SimSun"/>
            <w:bCs/>
            <w:sz w:val="24"/>
            <w:highlight w:val="yellow"/>
            <w:lang w:eastAsia="zh-CN"/>
          </w:rPr>
          <w:delText>The media industry today is a multi codec world, to what extend VDI concepts and API can be used with non MPEG codec? Is there more to be done to enable non MPEG codec?</w:delText>
        </w:r>
      </w:del>
    </w:p>
    <w:p w14:paraId="48C43C08" w14:textId="1809E742" w:rsidR="00370BDC" w:rsidRPr="000B1696" w:rsidDel="00A24A3E" w:rsidRDefault="00370BDC" w:rsidP="00370BDC">
      <w:pPr>
        <w:pStyle w:val="ListParagraph"/>
        <w:numPr>
          <w:ilvl w:val="0"/>
          <w:numId w:val="128"/>
        </w:numPr>
        <w:tabs>
          <w:tab w:val="clear" w:pos="403"/>
        </w:tabs>
        <w:spacing w:after="120" w:line="240" w:lineRule="auto"/>
        <w:ind w:hanging="357"/>
        <w:contextualSpacing w:val="0"/>
        <w:rPr>
          <w:del w:id="544" w:author="Emmanuel Thomas" w:date="2025-10-04T12:31:00Z" w16du:dateUtc="2025-10-04T10:31:00Z"/>
          <w:rFonts w:eastAsia="SimSun"/>
          <w:bCs/>
          <w:sz w:val="24"/>
          <w:highlight w:val="yellow"/>
          <w:lang w:eastAsia="zh-CN"/>
        </w:rPr>
      </w:pPr>
      <w:del w:id="545" w:author="Emmanuel Thomas" w:date="2025-10-04T12:31:00Z" w16du:dateUtc="2025-10-04T10:31:00Z">
        <w:r w:rsidRPr="000B1696" w:rsidDel="00A24A3E">
          <w:rPr>
            <w:rFonts w:eastAsia="SimSun"/>
            <w:bCs/>
            <w:sz w:val="24"/>
            <w:highlight w:val="yellow"/>
            <w:lang w:eastAsia="zh-CN"/>
          </w:rPr>
          <w:delText>Relevant Video APIs</w:delText>
        </w:r>
      </w:del>
    </w:p>
    <w:p w14:paraId="2B3FE3FC" w14:textId="589AC4F2"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46" w:author="Emmanuel Thomas" w:date="2025-10-04T12:31:00Z" w16du:dateUtc="2025-10-04T10:31:00Z"/>
          <w:rFonts w:eastAsia="SimSun"/>
          <w:bCs/>
          <w:sz w:val="24"/>
          <w:highlight w:val="yellow"/>
          <w:lang w:eastAsia="zh-CN"/>
        </w:rPr>
      </w:pPr>
      <w:del w:id="547" w:author="Emmanuel Thomas" w:date="2025-10-04T12:31:00Z" w16du:dateUtc="2025-10-04T10:31:00Z">
        <w:r w:rsidRPr="000B1696" w:rsidDel="00A24A3E">
          <w:rPr>
            <w:rFonts w:eastAsia="SimSun"/>
            <w:bCs/>
            <w:sz w:val="24"/>
            <w:highlight w:val="yellow"/>
            <w:lang w:eastAsia="zh-CN"/>
          </w:rPr>
          <w:delText>At the time VDI started, Open MAX IL was still fairly used on mobile platforms. Today, its usage has significantly decreased. There is a question whether this mapping of the VDI API on Open MAX I is still relevant.</w:delText>
        </w:r>
      </w:del>
    </w:p>
    <w:p w14:paraId="4D1A15A9" w14:textId="56C667F0"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48" w:author="Emmanuel Thomas" w:date="2025-10-04T12:31:00Z" w16du:dateUtc="2025-10-04T10:31:00Z"/>
          <w:rFonts w:eastAsia="SimSun"/>
          <w:bCs/>
          <w:sz w:val="24"/>
          <w:highlight w:val="yellow"/>
          <w:lang w:eastAsia="zh-CN"/>
        </w:rPr>
      </w:pPr>
      <w:del w:id="549" w:author="Emmanuel Thomas" w:date="2025-10-04T12:31:00Z" w16du:dateUtc="2025-10-04T10:31:00Z">
        <w:r w:rsidRPr="000B1696" w:rsidDel="00A24A3E">
          <w:rPr>
            <w:rFonts w:eastAsia="SimSun"/>
            <w:bCs/>
            <w:sz w:val="24"/>
            <w:highlight w:val="yellow"/>
            <w:lang w:eastAsia="zh-CN"/>
          </w:rPr>
          <w:delText>Furthermore, there may be more relevant APIs today that we should provide a VDI mapping for, e.g. WebCodecs.</w:delText>
        </w:r>
      </w:del>
    </w:p>
    <w:p w14:paraId="7CBDC96F" w14:textId="333980D5" w:rsidR="00370BDC" w:rsidRPr="000B1696" w:rsidDel="00A24A3E" w:rsidRDefault="00370BDC" w:rsidP="00370BDC">
      <w:pPr>
        <w:pStyle w:val="ListParagraph"/>
        <w:numPr>
          <w:ilvl w:val="0"/>
          <w:numId w:val="128"/>
        </w:numPr>
        <w:tabs>
          <w:tab w:val="clear" w:pos="403"/>
        </w:tabs>
        <w:spacing w:after="120" w:line="240" w:lineRule="auto"/>
        <w:ind w:hanging="357"/>
        <w:contextualSpacing w:val="0"/>
        <w:rPr>
          <w:del w:id="550" w:author="Emmanuel Thomas" w:date="2025-10-04T12:31:00Z" w16du:dateUtc="2025-10-04T10:31:00Z"/>
          <w:rFonts w:eastAsia="SimSun"/>
          <w:bCs/>
          <w:sz w:val="24"/>
          <w:highlight w:val="yellow"/>
          <w:lang w:eastAsia="zh-CN"/>
        </w:rPr>
      </w:pPr>
      <w:del w:id="551" w:author="Emmanuel Thomas" w:date="2025-10-04T12:31:00Z" w16du:dateUtc="2025-10-04T10:31:00Z">
        <w:r w:rsidRPr="000B1696" w:rsidDel="00A24A3E">
          <w:rPr>
            <w:rFonts w:eastAsia="SimSun"/>
            <w:bCs/>
            <w:sz w:val="24"/>
            <w:highlight w:val="yellow"/>
            <w:lang w:eastAsia="zh-CN"/>
          </w:rPr>
          <w:delText>Metadata streams</w:delText>
        </w:r>
      </w:del>
    </w:p>
    <w:p w14:paraId="17E5ADC0" w14:textId="4903209F" w:rsidR="00370BDC" w:rsidRPr="000B1696" w:rsidDel="00A24A3E" w:rsidRDefault="00370BDC" w:rsidP="00370BDC">
      <w:pPr>
        <w:pStyle w:val="ListParagraph"/>
        <w:numPr>
          <w:ilvl w:val="1"/>
          <w:numId w:val="128"/>
        </w:numPr>
        <w:tabs>
          <w:tab w:val="clear" w:pos="403"/>
        </w:tabs>
        <w:spacing w:after="120" w:line="240" w:lineRule="auto"/>
        <w:ind w:hanging="357"/>
        <w:contextualSpacing w:val="0"/>
        <w:rPr>
          <w:del w:id="552" w:author="Emmanuel Thomas" w:date="2025-10-04T12:31:00Z" w16du:dateUtc="2025-10-04T10:31:00Z"/>
          <w:rFonts w:eastAsia="SimSun"/>
          <w:bCs/>
          <w:sz w:val="24"/>
          <w:highlight w:val="yellow"/>
          <w:lang w:eastAsia="zh-CN"/>
        </w:rPr>
      </w:pPr>
      <w:del w:id="553" w:author="Emmanuel Thomas" w:date="2025-10-04T12:31:00Z" w16du:dateUtc="2025-10-04T10:31:00Z">
        <w:r w:rsidRPr="000B1696" w:rsidDel="00A24A3E">
          <w:rPr>
            <w:rFonts w:eastAsia="SimSun"/>
            <w:bCs/>
            <w:sz w:val="24"/>
            <w:highlight w:val="yellow"/>
            <w:lang w:eastAsia="zh-CN"/>
          </w:rPr>
          <w:delText>The VDI specification has anticipated the need for a metadata stream concept. However, a concrete use case wasn’t yet found. As a result, we could consider:</w:delText>
        </w:r>
      </w:del>
    </w:p>
    <w:p w14:paraId="61474D21" w14:textId="6CB44D8B" w:rsidR="00370BDC" w:rsidRPr="000B1696" w:rsidDel="00A24A3E" w:rsidRDefault="00370BDC" w:rsidP="00370BDC">
      <w:pPr>
        <w:pStyle w:val="ListParagraph"/>
        <w:numPr>
          <w:ilvl w:val="2"/>
          <w:numId w:val="128"/>
        </w:numPr>
        <w:tabs>
          <w:tab w:val="clear" w:pos="403"/>
        </w:tabs>
        <w:spacing w:after="120" w:line="240" w:lineRule="auto"/>
        <w:ind w:hanging="357"/>
        <w:contextualSpacing w:val="0"/>
        <w:rPr>
          <w:del w:id="554" w:author="Emmanuel Thomas" w:date="2025-10-04T12:31:00Z" w16du:dateUtc="2025-10-04T10:31:00Z"/>
          <w:rFonts w:eastAsia="SimSun"/>
          <w:bCs/>
          <w:sz w:val="24"/>
          <w:highlight w:val="yellow"/>
          <w:lang w:eastAsia="zh-CN"/>
        </w:rPr>
      </w:pPr>
      <w:del w:id="555" w:author="Emmanuel Thomas" w:date="2025-10-04T12:31:00Z" w16du:dateUtc="2025-10-04T10:31:00Z">
        <w:r w:rsidRPr="000B1696" w:rsidDel="00A24A3E">
          <w:rPr>
            <w:rFonts w:eastAsia="SimSun"/>
            <w:bCs/>
            <w:sz w:val="24"/>
            <w:highlight w:val="yellow"/>
            <w:lang w:eastAsia="zh-CN"/>
          </w:rPr>
          <w:delText>Removing metadata stream</w:delText>
        </w:r>
      </w:del>
    </w:p>
    <w:p w14:paraId="0766D58A" w14:textId="09B58C02" w:rsidR="00370BDC" w:rsidRPr="000B1696" w:rsidDel="00A24A3E" w:rsidRDefault="00370BDC" w:rsidP="00370BDC">
      <w:pPr>
        <w:pStyle w:val="ListParagraph"/>
        <w:numPr>
          <w:ilvl w:val="2"/>
          <w:numId w:val="128"/>
        </w:numPr>
        <w:tabs>
          <w:tab w:val="clear" w:pos="403"/>
        </w:tabs>
        <w:spacing w:after="120" w:line="240" w:lineRule="auto"/>
        <w:ind w:hanging="357"/>
        <w:contextualSpacing w:val="0"/>
        <w:rPr>
          <w:del w:id="556" w:author="Emmanuel Thomas" w:date="2025-10-04T12:31:00Z" w16du:dateUtc="2025-10-04T10:31:00Z"/>
          <w:rFonts w:eastAsia="SimSun"/>
          <w:bCs/>
          <w:szCs w:val="20"/>
          <w:highlight w:val="yellow"/>
          <w:lang w:eastAsia="zh-CN"/>
        </w:rPr>
      </w:pPr>
      <w:del w:id="557" w:author="Emmanuel Thomas" w:date="2025-10-04T12:31:00Z" w16du:dateUtc="2025-10-04T10:31:00Z">
        <w:r w:rsidRPr="000B1696" w:rsidDel="00A24A3E">
          <w:rPr>
            <w:rFonts w:eastAsia="SimSun"/>
            <w:bCs/>
            <w:sz w:val="24"/>
            <w:highlight w:val="yellow"/>
            <w:lang w:eastAsia="zh-CN"/>
          </w:rPr>
          <w:delText>Or keeping metadata streams and possibly enriching it with related discussion based on the System exploration on sample-auxiliary metadata for which VDI could be a host</w:delText>
        </w:r>
        <w:r w:rsidRPr="000B1696" w:rsidDel="00A24A3E">
          <w:rPr>
            <w:rFonts w:eastAsia="SimSun"/>
            <w:bCs/>
            <w:szCs w:val="20"/>
            <w:highlight w:val="yellow"/>
            <w:lang w:eastAsia="zh-CN"/>
          </w:rPr>
          <w:delText>.</w:delText>
        </w:r>
      </w:del>
    </w:p>
    <w:p w14:paraId="34F9E9F1" w14:textId="1676A355" w:rsidR="000B1696" w:rsidRPr="000B1696" w:rsidRDefault="000B1696" w:rsidP="000B1696">
      <w:pPr>
        <w:pStyle w:val="BodyText"/>
        <w:rPr>
          <w:rFonts w:eastAsia="Cambria" w:cs="Cambria"/>
          <w:lang w:val="en-US"/>
        </w:rPr>
        <w:sectPr w:rsidR="000B1696" w:rsidRPr="000B1696"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558" w:name="_Toc353342669"/>
      <w:bookmarkStart w:id="559" w:name="_Toc210469219"/>
      <w:r w:rsidRPr="001854F3">
        <w:rPr>
          <w:lang w:val="en-US"/>
        </w:rPr>
        <w:t>Scope</w:t>
      </w:r>
      <w:bookmarkEnd w:id="558"/>
      <w:bookmarkEnd w:id="559"/>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w:t>
      </w:r>
      <w:proofErr w:type="gramStart"/>
      <w:r w:rsidRPr="001854F3">
        <w:rPr>
          <w:lang w:val="en-US" w:eastAsia="ja-JP"/>
        </w:rPr>
        <w:t>be performed</w:t>
      </w:r>
      <w:proofErr w:type="gramEnd"/>
      <w:r w:rsidRPr="001854F3">
        <w:rPr>
          <w:lang w:val="en-US" w:eastAsia="ja-JP"/>
        </w:rPr>
        <w:t xml:space="preserve">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560" w:name="_Toc125562503"/>
      <w:bookmarkStart w:id="561" w:name="_Toc125621452"/>
      <w:bookmarkStart w:id="562" w:name="_Toc133355001"/>
      <w:bookmarkStart w:id="563" w:name="_Toc353342670"/>
      <w:bookmarkStart w:id="564" w:name="_Toc210469220"/>
      <w:bookmarkEnd w:id="560"/>
      <w:bookmarkEnd w:id="561"/>
      <w:bookmarkEnd w:id="562"/>
      <w:r w:rsidRPr="001854F3">
        <w:rPr>
          <w:lang w:val="en-US"/>
        </w:rPr>
        <w:t>Normative references</w:t>
      </w:r>
      <w:bookmarkEnd w:id="563"/>
      <w:bookmarkEnd w:id="564"/>
    </w:p>
    <w:p w14:paraId="3A2C2999" w14:textId="77777777" w:rsidR="001A33D0" w:rsidRPr="001854F3" w:rsidRDefault="001A33D0" w:rsidP="001A33D0">
      <w:pPr>
        <w:rPr>
          <w:lang w:val="en-US"/>
        </w:rPr>
      </w:pPr>
      <w:r w:rsidRPr="001854F3">
        <w:rPr>
          <w:lang w:val="en-US"/>
        </w:rPr>
        <w:t xml:space="preserve">The following documents </w:t>
      </w:r>
      <w:proofErr w:type="gramStart"/>
      <w:r w:rsidRPr="001854F3">
        <w:rPr>
          <w:lang w:val="en-US"/>
        </w:rPr>
        <w:t>are referred</w:t>
      </w:r>
      <w:proofErr w:type="gramEnd"/>
      <w:r w:rsidRPr="001854F3">
        <w:rPr>
          <w:lang w:val="en-US"/>
        </w:rPr>
        <w:t xml:space="preserve"> to in the text in such a way that </w:t>
      </w:r>
      <w:proofErr w:type="gramStart"/>
      <w:r w:rsidRPr="001854F3">
        <w:rPr>
          <w:lang w:val="en-US"/>
        </w:rPr>
        <w:t>some</w:t>
      </w:r>
      <w:proofErr w:type="gramEnd"/>
      <w:r w:rsidRPr="001854F3">
        <w:rPr>
          <w:lang w:val="en-US"/>
        </w:rPr>
        <w:t xml:space="preserve"> or </w:t>
      </w:r>
      <w:proofErr w:type="gramStart"/>
      <w:r w:rsidRPr="001854F3">
        <w:rPr>
          <w:lang w:val="en-US"/>
        </w:rPr>
        <w:t>all of</w:t>
      </w:r>
      <w:proofErr w:type="gramEnd"/>
      <w:r w:rsidRPr="001854F3">
        <w:rPr>
          <w:lang w:val="en-US"/>
        </w:rPr>
        <w:t xml:space="preserve">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565" w:name="_Toc30062011"/>
      <w:bookmarkStart w:id="566" w:name="_Toc30062012"/>
      <w:bookmarkStart w:id="567" w:name="_Toc30062013"/>
      <w:bookmarkStart w:id="568" w:name="_Toc353342671"/>
      <w:bookmarkStart w:id="569" w:name="_Toc210469221"/>
      <w:bookmarkEnd w:id="565"/>
      <w:bookmarkEnd w:id="566"/>
      <w:bookmarkEnd w:id="567"/>
      <w:r w:rsidRPr="001854F3">
        <w:rPr>
          <w:lang w:val="en-US"/>
        </w:rPr>
        <w:t>Terms and definitions</w:t>
      </w:r>
      <w:bookmarkEnd w:id="568"/>
      <w:bookmarkEnd w:id="569"/>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w:t>
      </w:r>
      <w:proofErr w:type="gramStart"/>
      <w:r w:rsidR="00BF3E33" w:rsidRPr="001854F3">
        <w:rPr>
          <w:lang w:val="en-US"/>
        </w:rPr>
        <w:t>1</w:t>
      </w:r>
      <w:proofErr w:type="gramEnd"/>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w:t>
      </w:r>
      <w:proofErr w:type="gramStart"/>
      <w:r w:rsidRPr="001854F3">
        <w:rPr>
          <w:lang w:val="en-US"/>
        </w:rPr>
        <w:t>2</w:t>
      </w:r>
      <w:proofErr w:type="gramEnd"/>
      <w:r w:rsidRPr="001854F3">
        <w:rPr>
          <w:lang w:val="en-US"/>
        </w:rPr>
        <w:t xml:space="preserve">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570" w:name="_Hlk85720813"/>
      <w:r w:rsidRPr="001854F3">
        <w:rPr>
          <w:bCs/>
          <w:lang w:val="en-US"/>
        </w:rPr>
        <w:t>i</w:t>
      </w:r>
      <w:r w:rsidRPr="001854F3">
        <w:rPr>
          <w:lang w:val="en-US"/>
        </w:rPr>
        <w:t>ndepe</w:t>
      </w:r>
      <w:bookmarkEnd w:id="570"/>
      <w:r w:rsidRPr="001854F3">
        <w:rPr>
          <w:lang w:val="en-US"/>
        </w:rPr>
        <w:t>ndently decodable unit smaller than a frame</w:t>
      </w:r>
      <w:r w:rsidR="00B65050">
        <w:rPr>
          <w:lang w:val="en-US"/>
        </w:rPr>
        <w:t xml:space="preserve"> </w:t>
      </w:r>
      <w:r w:rsidR="00B65050" w:rsidRPr="00B65050">
        <w:rPr>
          <w:lang w:val="en-US"/>
        </w:rPr>
        <w:t xml:space="preserve">to which post-decoding processing by the decoder, if any, has </w:t>
      </w:r>
      <w:proofErr w:type="gramStart"/>
      <w:r w:rsidR="00B65050" w:rsidRPr="00B65050">
        <w:rPr>
          <w:lang w:val="en-US"/>
        </w:rPr>
        <w:t>been applied</w:t>
      </w:r>
      <w:proofErr w:type="gramEnd"/>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r w:rsidR="009A0AA9" w:rsidRPr="001854F3">
        <w:rPr>
          <w:lang w:val="en-US"/>
        </w:rPr>
        <w:t>substream</w:t>
      </w:r>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571" w:name="_Toc30062015"/>
      <w:bookmarkStart w:id="572" w:name="_Toc78533114"/>
      <w:bookmarkStart w:id="573" w:name="_Toc78533178"/>
      <w:bookmarkStart w:id="574" w:name="_Toc78533712"/>
      <w:bookmarkStart w:id="575" w:name="_Toc78533115"/>
      <w:bookmarkStart w:id="576" w:name="_Toc78533179"/>
      <w:bookmarkStart w:id="577" w:name="_Toc78533713"/>
      <w:bookmarkStart w:id="578" w:name="_Toc78533116"/>
      <w:bookmarkStart w:id="579" w:name="_Toc78533180"/>
      <w:bookmarkStart w:id="580" w:name="_Toc78533714"/>
      <w:bookmarkStart w:id="581" w:name="_Toc78533117"/>
      <w:bookmarkStart w:id="582" w:name="_Toc78533181"/>
      <w:bookmarkStart w:id="583" w:name="_Toc78533715"/>
      <w:bookmarkStart w:id="584" w:name="_Toc77776320"/>
      <w:bookmarkStart w:id="585" w:name="_Toc77776454"/>
      <w:bookmarkStart w:id="586" w:name="_Toc77776586"/>
      <w:bookmarkStart w:id="587" w:name="_Toc77782112"/>
      <w:bookmarkStart w:id="588" w:name="_Toc77782717"/>
      <w:bookmarkStart w:id="589" w:name="_Toc77785502"/>
      <w:bookmarkStart w:id="590" w:name="_Toc77850499"/>
      <w:bookmarkStart w:id="591" w:name="_Toc77850640"/>
      <w:bookmarkStart w:id="592" w:name="_Toc77850781"/>
      <w:bookmarkStart w:id="593" w:name="_Toc77776321"/>
      <w:bookmarkStart w:id="594" w:name="_Toc77776455"/>
      <w:bookmarkStart w:id="595" w:name="_Toc77776587"/>
      <w:bookmarkStart w:id="596" w:name="_Toc77782113"/>
      <w:bookmarkStart w:id="597" w:name="_Toc77782718"/>
      <w:bookmarkStart w:id="598" w:name="_Toc77785503"/>
      <w:bookmarkStart w:id="599" w:name="_Toc77850500"/>
      <w:bookmarkStart w:id="600" w:name="_Toc77850641"/>
      <w:bookmarkStart w:id="601" w:name="_Toc77850782"/>
      <w:bookmarkStart w:id="602" w:name="_Toc77776322"/>
      <w:bookmarkStart w:id="603" w:name="_Toc77776456"/>
      <w:bookmarkStart w:id="604" w:name="_Toc77776588"/>
      <w:bookmarkStart w:id="605" w:name="_Toc77782114"/>
      <w:bookmarkStart w:id="606" w:name="_Toc77782719"/>
      <w:bookmarkStart w:id="607" w:name="_Toc77785504"/>
      <w:bookmarkStart w:id="608" w:name="_Toc77850501"/>
      <w:bookmarkStart w:id="609" w:name="_Toc77850642"/>
      <w:bookmarkStart w:id="610" w:name="_Toc77850783"/>
      <w:bookmarkStart w:id="611" w:name="_Toc77776323"/>
      <w:bookmarkStart w:id="612" w:name="_Toc77776457"/>
      <w:bookmarkStart w:id="613" w:name="_Toc77776589"/>
      <w:bookmarkStart w:id="614" w:name="_Toc77782115"/>
      <w:bookmarkStart w:id="615" w:name="_Toc77782720"/>
      <w:bookmarkStart w:id="616" w:name="_Toc77785505"/>
      <w:bookmarkStart w:id="617" w:name="_Toc77850502"/>
      <w:bookmarkStart w:id="618" w:name="_Toc77850643"/>
      <w:bookmarkStart w:id="619" w:name="_Toc77850784"/>
      <w:bookmarkStart w:id="620" w:name="_Toc77776324"/>
      <w:bookmarkStart w:id="621" w:name="_Toc77776458"/>
      <w:bookmarkStart w:id="622" w:name="_Toc77776590"/>
      <w:bookmarkStart w:id="623" w:name="_Toc77782116"/>
      <w:bookmarkStart w:id="624" w:name="_Toc77782721"/>
      <w:bookmarkStart w:id="625" w:name="_Toc77785506"/>
      <w:bookmarkStart w:id="626" w:name="_Toc77850503"/>
      <w:bookmarkStart w:id="627" w:name="_Toc77850644"/>
      <w:bookmarkStart w:id="628" w:name="_Toc77850785"/>
      <w:bookmarkStart w:id="629" w:name="_Toc77776325"/>
      <w:bookmarkStart w:id="630" w:name="_Toc77776459"/>
      <w:bookmarkStart w:id="631" w:name="_Toc77776591"/>
      <w:bookmarkStart w:id="632" w:name="_Toc77782117"/>
      <w:bookmarkStart w:id="633" w:name="_Toc77782722"/>
      <w:bookmarkStart w:id="634" w:name="_Toc77785507"/>
      <w:bookmarkStart w:id="635" w:name="_Toc77850504"/>
      <w:bookmarkStart w:id="636" w:name="_Toc77850645"/>
      <w:bookmarkStart w:id="637" w:name="_Toc77850786"/>
      <w:bookmarkStart w:id="638" w:name="_Toc77776326"/>
      <w:bookmarkStart w:id="639" w:name="_Toc77776460"/>
      <w:bookmarkStart w:id="640" w:name="_Toc77776592"/>
      <w:bookmarkStart w:id="641" w:name="_Toc77782118"/>
      <w:bookmarkStart w:id="642" w:name="_Toc77782723"/>
      <w:bookmarkStart w:id="643" w:name="_Toc77785508"/>
      <w:bookmarkStart w:id="644" w:name="_Toc77850505"/>
      <w:bookmarkStart w:id="645" w:name="_Toc77850646"/>
      <w:bookmarkStart w:id="646" w:name="_Toc77850787"/>
      <w:bookmarkStart w:id="647" w:name="_Toc77776327"/>
      <w:bookmarkStart w:id="648" w:name="_Toc77776461"/>
      <w:bookmarkStart w:id="649" w:name="_Toc77776593"/>
      <w:bookmarkStart w:id="650" w:name="_Toc77782119"/>
      <w:bookmarkStart w:id="651" w:name="_Toc77782724"/>
      <w:bookmarkStart w:id="652" w:name="_Toc77785509"/>
      <w:bookmarkStart w:id="653" w:name="_Toc77850506"/>
      <w:bookmarkStart w:id="654" w:name="_Toc77850647"/>
      <w:bookmarkStart w:id="655" w:name="_Toc77850788"/>
      <w:bookmarkStart w:id="656" w:name="_Toc77776328"/>
      <w:bookmarkStart w:id="657" w:name="_Toc77776462"/>
      <w:bookmarkStart w:id="658" w:name="_Toc77776594"/>
      <w:bookmarkStart w:id="659" w:name="_Toc77782120"/>
      <w:bookmarkStart w:id="660" w:name="_Toc77782725"/>
      <w:bookmarkStart w:id="661" w:name="_Toc77785510"/>
      <w:bookmarkStart w:id="662" w:name="_Toc77850507"/>
      <w:bookmarkStart w:id="663" w:name="_Toc77850648"/>
      <w:bookmarkStart w:id="664" w:name="_Toc77850789"/>
      <w:bookmarkStart w:id="665" w:name="_Toc77776329"/>
      <w:bookmarkStart w:id="666" w:name="_Toc77776463"/>
      <w:bookmarkStart w:id="667" w:name="_Toc77776595"/>
      <w:bookmarkStart w:id="668" w:name="_Toc77782121"/>
      <w:bookmarkStart w:id="669" w:name="_Toc77782726"/>
      <w:bookmarkStart w:id="670" w:name="_Toc77785511"/>
      <w:bookmarkStart w:id="671" w:name="_Toc77850508"/>
      <w:bookmarkStart w:id="672" w:name="_Toc77850649"/>
      <w:bookmarkStart w:id="673" w:name="_Toc77850790"/>
      <w:bookmarkStart w:id="674" w:name="_Toc77776330"/>
      <w:bookmarkStart w:id="675" w:name="_Toc77776464"/>
      <w:bookmarkStart w:id="676" w:name="_Toc77776596"/>
      <w:bookmarkStart w:id="677" w:name="_Toc77782122"/>
      <w:bookmarkStart w:id="678" w:name="_Toc77782727"/>
      <w:bookmarkStart w:id="679" w:name="_Toc77785512"/>
      <w:bookmarkStart w:id="680" w:name="_Toc77850509"/>
      <w:bookmarkStart w:id="681" w:name="_Toc77850650"/>
      <w:bookmarkStart w:id="682" w:name="_Toc77850791"/>
      <w:bookmarkStart w:id="683" w:name="_Toc77776331"/>
      <w:bookmarkStart w:id="684" w:name="_Toc77776465"/>
      <w:bookmarkStart w:id="685" w:name="_Toc77776597"/>
      <w:bookmarkStart w:id="686" w:name="_Toc77782123"/>
      <w:bookmarkStart w:id="687" w:name="_Toc77782728"/>
      <w:bookmarkStart w:id="688" w:name="_Toc77785513"/>
      <w:bookmarkStart w:id="689" w:name="_Toc77850510"/>
      <w:bookmarkStart w:id="690" w:name="_Toc77850651"/>
      <w:bookmarkStart w:id="691" w:name="_Toc77850792"/>
      <w:bookmarkStart w:id="692" w:name="_Toc77776332"/>
      <w:bookmarkStart w:id="693" w:name="_Toc77776466"/>
      <w:bookmarkStart w:id="694" w:name="_Toc77776598"/>
      <w:bookmarkStart w:id="695" w:name="_Toc77782124"/>
      <w:bookmarkStart w:id="696" w:name="_Toc77782729"/>
      <w:bookmarkStart w:id="697" w:name="_Toc77785514"/>
      <w:bookmarkStart w:id="698" w:name="_Toc77850511"/>
      <w:bookmarkStart w:id="699" w:name="_Toc77850652"/>
      <w:bookmarkStart w:id="700" w:name="_Toc77850793"/>
      <w:bookmarkStart w:id="701" w:name="_Toc353798249"/>
      <w:bookmarkStart w:id="702" w:name="_Toc210469222"/>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r w:rsidRPr="001854F3">
        <w:rPr>
          <w:lang w:val="en-US"/>
        </w:rPr>
        <w:t>Abbreviat</w:t>
      </w:r>
      <w:r w:rsidR="002E28A0">
        <w:rPr>
          <w:lang w:val="en-US"/>
        </w:rPr>
        <w:t>ed terms</w:t>
      </w:r>
      <w:bookmarkEnd w:id="702"/>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703" w:name="_Toc133355005"/>
      <w:bookmarkStart w:id="704" w:name="_Toc210469223"/>
      <w:bookmarkEnd w:id="703"/>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704"/>
    </w:p>
    <w:p w14:paraId="45DEF461" w14:textId="0D1E27F1" w:rsidR="00DB1B8B" w:rsidRPr="001854F3" w:rsidRDefault="00DB1B8B" w:rsidP="00DB1B8B">
      <w:pPr>
        <w:pStyle w:val="Heading2"/>
        <w:rPr>
          <w:lang w:val="en-US"/>
        </w:rPr>
      </w:pPr>
      <w:bookmarkStart w:id="705" w:name="_Toc210469224"/>
      <w:r w:rsidRPr="001854F3">
        <w:rPr>
          <w:lang w:val="en-US"/>
        </w:rPr>
        <w:t>General</w:t>
      </w:r>
      <w:bookmarkEnd w:id="705"/>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proofErr w:type="gramStart"/>
      <w:r w:rsidR="00500CB9" w:rsidRPr="00500CB9">
        <w:rPr>
          <w:lang w:val="en-US" w:eastAsia="ja-JP"/>
        </w:rPr>
        <w:t>synchronization</w:t>
      </w:r>
      <w:proofErr w:type="gramEnd"/>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xml:space="preserve">. The media streams </w:t>
      </w:r>
      <w:proofErr w:type="gramStart"/>
      <w:r w:rsidR="00F64131">
        <w:rPr>
          <w:lang w:val="en-US" w:eastAsia="ja-JP"/>
        </w:rPr>
        <w:t>are</w:t>
      </w:r>
      <w:r w:rsidRPr="001854F3">
        <w:rPr>
          <w:lang w:val="en-US" w:eastAsia="ja-JP"/>
        </w:rPr>
        <w:t xml:space="preserve"> fed</w:t>
      </w:r>
      <w:proofErr w:type="gramEnd"/>
      <w:r w:rsidRPr="001854F3">
        <w:rPr>
          <w:lang w:val="en-US" w:eastAsia="ja-JP"/>
        </w:rPr>
        <w:t xml:space="preserve">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w:t>
      </w:r>
      <w:proofErr w:type="gramStart"/>
      <w:r w:rsidR="002F6412" w:rsidRPr="001854F3">
        <w:rPr>
          <w:lang w:val="en-US" w:eastAsia="ja-JP"/>
        </w:rPr>
        <w:t>some of</w:t>
      </w:r>
      <w:proofErr w:type="gramEnd"/>
      <w:r w:rsidR="002F6412" w:rsidRPr="001854F3">
        <w:rPr>
          <w:lang w:val="en-US" w:eastAsia="ja-JP"/>
        </w:rPr>
        <w:t xml:space="preserve">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59EC0DB5"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410D17" w:rsidRPr="001854F3">
        <w:rPr>
          <w:lang w:val="en-US"/>
        </w:rPr>
        <w:t xml:space="preserve">Figure </w:t>
      </w:r>
      <w:r w:rsidR="00410D17">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w:t>
      </w:r>
      <w:del w:id="706" w:author="Emmanuel Thomas" w:date="2025-10-04T12:34:00Z" w16du:dateUtc="2025-10-04T10:34:00Z">
        <w:r w:rsidR="00FF41E1" w:rsidRPr="001854F3" w:rsidDel="00FF7859">
          <w:rPr>
            <w:lang w:val="en-US" w:eastAsia="ja-JP"/>
          </w:rPr>
          <w:delText>for</w:delText>
        </w:r>
      </w:del>
      <w:ins w:id="707" w:author="Emmanuel Thomas" w:date="2025-10-04T12:34:00Z" w16du:dateUtc="2025-10-04T10:34:00Z">
        <w:r w:rsidR="00FF7859" w:rsidRPr="001854F3">
          <w:rPr>
            <w:lang w:val="en-US" w:eastAsia="ja-JP"/>
          </w:rPr>
          <w:t>of</w:t>
        </w:r>
      </w:ins>
      <w:r w:rsidR="00FF41E1" w:rsidRPr="001854F3">
        <w:rPr>
          <w:lang w:val="en-US" w:eastAsia="ja-JP"/>
        </w:rPr>
        <w:t xml:space="preserve">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708"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tcPr>
          <w:p w14:paraId="23727805" w14:textId="77777777" w:rsidR="00D63F73" w:rsidRPr="001854F3" w:rsidRDefault="00D63F73" w:rsidP="009063C5">
            <w:pPr>
              <w:spacing w:after="60"/>
              <w:jc w:val="left"/>
              <w:rPr>
                <w:sz w:val="20"/>
                <w:lang w:val="en-US"/>
              </w:rPr>
            </w:pPr>
          </w:p>
        </w:tc>
        <w:tc>
          <w:tcPr>
            <w:tcW w:w="4479" w:type="dxa"/>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tcPr>
          <w:p w14:paraId="61751A47" w14:textId="77777777" w:rsidR="00D63F73" w:rsidRPr="001854F3" w:rsidRDefault="00D63F73" w:rsidP="009063C5">
            <w:pPr>
              <w:spacing w:after="60"/>
              <w:jc w:val="left"/>
              <w:rPr>
                <w:sz w:val="20"/>
                <w:lang w:val="en-US"/>
              </w:rPr>
            </w:pPr>
          </w:p>
        </w:tc>
        <w:tc>
          <w:tcPr>
            <w:tcW w:w="4479" w:type="dxa"/>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tcPr>
          <w:p w14:paraId="1D693C60" w14:textId="77777777" w:rsidR="00D63F73" w:rsidRPr="001854F3" w:rsidRDefault="00D63F73" w:rsidP="009063C5">
            <w:pPr>
              <w:spacing w:after="60"/>
              <w:jc w:val="left"/>
              <w:rPr>
                <w:sz w:val="20"/>
                <w:lang w:val="en-US"/>
              </w:rPr>
            </w:pPr>
          </w:p>
        </w:tc>
        <w:tc>
          <w:tcPr>
            <w:tcW w:w="4479" w:type="dxa"/>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tcPr>
          <w:p w14:paraId="2257EF74" w14:textId="77777777" w:rsidR="00D63F73" w:rsidRPr="001854F3" w:rsidRDefault="00D63F73" w:rsidP="009063C5">
            <w:pPr>
              <w:spacing w:after="60"/>
              <w:jc w:val="left"/>
              <w:rPr>
                <w:sz w:val="20"/>
                <w:lang w:val="en-US"/>
              </w:rPr>
            </w:pPr>
          </w:p>
        </w:tc>
        <w:tc>
          <w:tcPr>
            <w:tcW w:w="4479" w:type="dxa"/>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tcPr>
          <w:p w14:paraId="1B36F8CE" w14:textId="77777777" w:rsidR="00EC44A3" w:rsidRPr="001854F3" w:rsidRDefault="00EC44A3" w:rsidP="00EC44A3">
            <w:pPr>
              <w:spacing w:after="60"/>
              <w:jc w:val="left"/>
              <w:rPr>
                <w:sz w:val="20"/>
                <w:lang w:val="en-US"/>
              </w:rPr>
            </w:pPr>
          </w:p>
        </w:tc>
        <w:tc>
          <w:tcPr>
            <w:tcW w:w="4479" w:type="dxa"/>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tcPr>
          <w:p w14:paraId="0330024F" w14:textId="77777777" w:rsidR="00EC44A3" w:rsidRPr="001854F3" w:rsidRDefault="00EC44A3" w:rsidP="00EC44A3">
            <w:pPr>
              <w:spacing w:after="60"/>
              <w:jc w:val="left"/>
              <w:rPr>
                <w:sz w:val="20"/>
                <w:lang w:val="en-US"/>
              </w:rPr>
            </w:pPr>
          </w:p>
        </w:tc>
        <w:tc>
          <w:tcPr>
            <w:tcW w:w="4479" w:type="dxa"/>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tcPr>
          <w:p w14:paraId="200C4320" w14:textId="77777777" w:rsidR="00EC44A3" w:rsidRPr="001854F3" w:rsidRDefault="00EC44A3" w:rsidP="00EC44A3">
            <w:pPr>
              <w:spacing w:after="60"/>
              <w:jc w:val="left"/>
              <w:rPr>
                <w:sz w:val="20"/>
                <w:lang w:val="en-US"/>
              </w:rPr>
            </w:pPr>
          </w:p>
        </w:tc>
        <w:tc>
          <w:tcPr>
            <w:tcW w:w="4479" w:type="dxa"/>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tcPr>
          <w:p w14:paraId="5827AE4C" w14:textId="77777777" w:rsidR="00EC44A3" w:rsidRPr="001854F3" w:rsidRDefault="00EC44A3" w:rsidP="00EC44A3">
            <w:pPr>
              <w:spacing w:after="60"/>
              <w:jc w:val="left"/>
              <w:rPr>
                <w:sz w:val="20"/>
                <w:lang w:val="en-US"/>
              </w:rPr>
            </w:pPr>
          </w:p>
        </w:tc>
        <w:tc>
          <w:tcPr>
            <w:tcW w:w="4479" w:type="dxa"/>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4ACF15BA" w:rsidR="00616349" w:rsidRPr="001854F3" w:rsidRDefault="00736116" w:rsidP="00A34C8C">
      <w:pPr>
        <w:pStyle w:val="Caption"/>
        <w:rPr>
          <w:lang w:val="en-US"/>
        </w:rPr>
      </w:pPr>
      <w:bookmarkStart w:id="709"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1</w:t>
      </w:r>
      <w:r w:rsidR="00A749FF" w:rsidRPr="001854F3">
        <w:rPr>
          <w:lang w:val="en-US"/>
        </w:rPr>
        <w:fldChar w:fldCharType="end"/>
      </w:r>
      <w:bookmarkEnd w:id="708"/>
      <w:bookmarkEnd w:id="709"/>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w:t>
      </w:r>
      <w:proofErr w:type="gramStart"/>
      <w:r w:rsidRPr="001854F3">
        <w:rPr>
          <w:lang w:val="en-US"/>
        </w:rPr>
        <w:t>are output</w:t>
      </w:r>
      <w:proofErr w:type="gramEnd"/>
      <w:r w:rsidRPr="001854F3">
        <w:rPr>
          <w:lang w:val="en-US"/>
        </w:rPr>
        <w:t xml:space="preserve"> of the input formatting function </w:t>
      </w:r>
      <w:r w:rsidR="006D0FEE">
        <w:rPr>
          <w:lang w:val="en-US"/>
        </w:rPr>
        <w:t>can</w:t>
      </w:r>
      <w:r w:rsidR="006D0FEE" w:rsidRPr="001854F3">
        <w:rPr>
          <w:lang w:val="en-US"/>
        </w:rPr>
        <w:t xml:space="preserve"> </w:t>
      </w:r>
      <w:proofErr w:type="gramStart"/>
      <w:r w:rsidRPr="001854F3">
        <w:rPr>
          <w:lang w:val="en-US"/>
        </w:rPr>
        <w:t>be fed</w:t>
      </w:r>
      <w:proofErr w:type="gramEnd"/>
      <w:r w:rsidRPr="001854F3">
        <w:rPr>
          <w:lang w:val="en-US"/>
        </w:rPr>
        <w:t xml:space="preserve"> to a single video decoder instance.</w:t>
      </w:r>
    </w:p>
    <w:p w14:paraId="329B1B12" w14:textId="280E9183"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w:t>
      </w:r>
      <w:proofErr w:type="gramStart"/>
      <w:r>
        <w:rPr>
          <w:lang w:val="en-US"/>
        </w:rPr>
        <w:t>be further refined</w:t>
      </w:r>
      <w:proofErr w:type="gramEnd"/>
      <w:r>
        <w:rPr>
          <w:lang w:val="en-US"/>
        </w:rPr>
        <w:t xml:space="preserve">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410D17" w:rsidRPr="001854F3">
        <w:rPr>
          <w:lang w:val="en-US"/>
        </w:rPr>
        <w:t xml:space="preserve">Figure </w:t>
      </w:r>
      <w:r w:rsidR="00410D17">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w:t>
      </w:r>
      <w:proofErr w:type="gramStart"/>
      <w:r w:rsidR="0071097E" w:rsidRPr="001854F3">
        <w:rPr>
          <w:lang w:val="en-US"/>
        </w:rPr>
        <w:t>are exposed</w:t>
      </w:r>
      <w:proofErr w:type="gramEnd"/>
      <w:r w:rsidR="0071097E" w:rsidRPr="001854F3">
        <w:rPr>
          <w:lang w:val="en-US"/>
        </w:rPr>
        <w:t xml:space="preserve"> to the application layer </w:t>
      </w:r>
      <w:r w:rsidR="00C635F0">
        <w:rPr>
          <w:lang w:val="en-US"/>
        </w:rPr>
        <w:t>as</w:t>
      </w:r>
      <w:r w:rsidR="0071097E" w:rsidRPr="001854F3">
        <w:rPr>
          <w:lang w:val="en-US"/>
        </w:rPr>
        <w:t xml:space="preserve"> </w:t>
      </w:r>
      <w:proofErr w:type="gramStart"/>
      <w:r w:rsidR="0071097E" w:rsidRPr="001854F3">
        <w:rPr>
          <w:lang w:val="en-US"/>
        </w:rPr>
        <w:t>several</w:t>
      </w:r>
      <w:proofErr w:type="gramEnd"/>
      <w:r w:rsidR="0071097E" w:rsidRPr="001854F3">
        <w:rPr>
          <w:lang w:val="en-US"/>
        </w:rPr>
        <w:t xml:space="preserve">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23F3132E" w:rsidR="00DC5344" w:rsidRPr="001854F3" w:rsidRDefault="00AC602C" w:rsidP="00A34C8C">
      <w:pPr>
        <w:pStyle w:val="Caption"/>
        <w:rPr>
          <w:lang w:val="en-US"/>
        </w:rPr>
      </w:pPr>
      <w:bookmarkStart w:id="710"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2</w:t>
      </w:r>
      <w:r w:rsidR="00A749FF" w:rsidRPr="001854F3">
        <w:rPr>
          <w:lang w:val="en-US"/>
        </w:rPr>
        <w:fldChar w:fldCharType="end"/>
      </w:r>
      <w:bookmarkEnd w:id="710"/>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711" w:name="_Toc77782127"/>
      <w:bookmarkStart w:id="712" w:name="_Toc77782732"/>
      <w:bookmarkStart w:id="713" w:name="_Toc77785517"/>
      <w:bookmarkStart w:id="714" w:name="_Toc77850514"/>
      <w:bookmarkStart w:id="715" w:name="_Toc77850655"/>
      <w:bookmarkStart w:id="716" w:name="_Toc77850796"/>
      <w:bookmarkStart w:id="717" w:name="_Toc210469225"/>
      <w:bookmarkEnd w:id="711"/>
      <w:bookmarkEnd w:id="712"/>
      <w:bookmarkEnd w:id="713"/>
      <w:bookmarkEnd w:id="714"/>
      <w:bookmarkEnd w:id="715"/>
      <w:bookmarkEnd w:id="716"/>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717"/>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 xml:space="preserve">streams </w:t>
      </w:r>
      <w:proofErr w:type="gramStart"/>
      <w:r w:rsidRPr="001854F3">
        <w:rPr>
          <w:lang w:val="en-US" w:eastAsia="ja-JP"/>
        </w:rPr>
        <w:t>being concurrently consumed</w:t>
      </w:r>
      <w:proofErr w:type="gramEnd"/>
      <w:r w:rsidRPr="001854F3">
        <w:rPr>
          <w:lang w:val="en-US" w:eastAsia="ja-JP"/>
        </w:rPr>
        <w:t xml:space="preserve">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718" w:name="_Toc78533121"/>
      <w:bookmarkStart w:id="719" w:name="_Toc78533185"/>
      <w:bookmarkStart w:id="720" w:name="_Toc78533719"/>
      <w:bookmarkStart w:id="721" w:name="_Toc78533122"/>
      <w:bookmarkStart w:id="722" w:name="_Toc78533186"/>
      <w:bookmarkStart w:id="723" w:name="_Toc78533720"/>
      <w:bookmarkStart w:id="724" w:name="_Toc78533123"/>
      <w:bookmarkStart w:id="725" w:name="_Toc78533187"/>
      <w:bookmarkStart w:id="726" w:name="_Toc78533721"/>
      <w:bookmarkStart w:id="727" w:name="_Toc78533124"/>
      <w:bookmarkStart w:id="728" w:name="_Toc78533188"/>
      <w:bookmarkStart w:id="729" w:name="_Toc78533722"/>
      <w:bookmarkStart w:id="730" w:name="_Toc72926431"/>
      <w:bookmarkStart w:id="731" w:name="_Toc72926520"/>
      <w:bookmarkStart w:id="732" w:name="_Toc72927121"/>
      <w:bookmarkStart w:id="733" w:name="_Toc72927211"/>
      <w:bookmarkStart w:id="734" w:name="_Toc72926432"/>
      <w:bookmarkStart w:id="735" w:name="_Toc72926521"/>
      <w:bookmarkStart w:id="736" w:name="_Toc72927122"/>
      <w:bookmarkStart w:id="737" w:name="_Toc72927212"/>
      <w:bookmarkStart w:id="738" w:name="_Toc72926433"/>
      <w:bookmarkStart w:id="739" w:name="_Toc72926522"/>
      <w:bookmarkStart w:id="740" w:name="_Toc72927123"/>
      <w:bookmarkStart w:id="741" w:name="_Toc72927213"/>
      <w:bookmarkStart w:id="742" w:name="_Toc210469226"/>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742"/>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w:t>
      </w:r>
      <w:proofErr w:type="gramStart"/>
      <w:r w:rsidRPr="001854F3">
        <w:rPr>
          <w:lang w:val="en-US" w:eastAsia="ja-JP"/>
        </w:rPr>
        <w:t>being concurrently output</w:t>
      </w:r>
      <w:proofErr w:type="gramEnd"/>
      <w:r w:rsidRPr="001854F3">
        <w:rPr>
          <w:lang w:val="en-US" w:eastAsia="ja-JP"/>
        </w:rPr>
        <w:t xml:space="preserve"> by the VDE.</w:t>
      </w:r>
    </w:p>
    <w:p w14:paraId="31F32C28" w14:textId="699175DF" w:rsidR="00977225" w:rsidRPr="001854F3" w:rsidRDefault="00977225" w:rsidP="00977225">
      <w:pPr>
        <w:jc w:val="left"/>
        <w:rPr>
          <w:lang w:val="en-US" w:eastAsia="ja-JP"/>
        </w:rPr>
      </w:pPr>
      <w:r w:rsidRPr="001854F3">
        <w:rPr>
          <w:lang w:val="en-US" w:eastAsia="ja-JP"/>
        </w:rPr>
        <w:t xml:space="preserve">These two output stream types may </w:t>
      </w:r>
      <w:proofErr w:type="gramStart"/>
      <w:r w:rsidRPr="001854F3">
        <w:rPr>
          <w:lang w:val="en-US" w:eastAsia="ja-JP"/>
        </w:rPr>
        <w:t>be provided</w:t>
      </w:r>
      <w:proofErr w:type="gramEnd"/>
      <w:r w:rsidRPr="001854F3">
        <w:rPr>
          <w:lang w:val="en-US" w:eastAsia="ja-JP"/>
        </w:rPr>
        <w:t xml:space="preserve">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743" w:name="_Toc78533126"/>
      <w:bookmarkStart w:id="744" w:name="_Toc78533190"/>
      <w:bookmarkStart w:id="745" w:name="_Toc78533724"/>
      <w:bookmarkStart w:id="746" w:name="_Toc78533127"/>
      <w:bookmarkStart w:id="747" w:name="_Toc78533191"/>
      <w:bookmarkStart w:id="748" w:name="_Toc78533725"/>
      <w:bookmarkStart w:id="749" w:name="_Toc78533128"/>
      <w:bookmarkStart w:id="750" w:name="_Toc78533192"/>
      <w:bookmarkStart w:id="751" w:name="_Toc78533726"/>
      <w:bookmarkStart w:id="752" w:name="_Toc78533129"/>
      <w:bookmarkStart w:id="753" w:name="_Toc78533193"/>
      <w:bookmarkStart w:id="754" w:name="_Toc78533727"/>
      <w:bookmarkStart w:id="755" w:name="_Toc72926437"/>
      <w:bookmarkStart w:id="756" w:name="_Toc72926526"/>
      <w:bookmarkStart w:id="757" w:name="_Toc72927127"/>
      <w:bookmarkStart w:id="758" w:name="_Toc72927217"/>
      <w:bookmarkStart w:id="759" w:name="_Toc72926438"/>
      <w:bookmarkStart w:id="760" w:name="_Toc72926527"/>
      <w:bookmarkStart w:id="761" w:name="_Toc72927128"/>
      <w:bookmarkStart w:id="762" w:name="_Toc72927218"/>
      <w:bookmarkStart w:id="763" w:name="_Toc72926439"/>
      <w:bookmarkStart w:id="764" w:name="_Toc72926528"/>
      <w:bookmarkStart w:id="765" w:name="_Toc72927129"/>
      <w:bookmarkStart w:id="766" w:name="_Toc72927219"/>
      <w:bookmarkStart w:id="767" w:name="_Toc72926440"/>
      <w:bookmarkStart w:id="768" w:name="_Toc72926529"/>
      <w:bookmarkStart w:id="769" w:name="_Toc72927130"/>
      <w:bookmarkStart w:id="770" w:name="_Toc72927220"/>
      <w:bookmarkStart w:id="771" w:name="_Ref72845791"/>
      <w:bookmarkStart w:id="772" w:name="_Toc210469227"/>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sidRPr="001854F3">
        <w:rPr>
          <w:lang w:val="en-US"/>
        </w:rPr>
        <w:lastRenderedPageBreak/>
        <w:t>Control interface to the Video Decoding Interface</w:t>
      </w:r>
      <w:bookmarkEnd w:id="771"/>
      <w:bookmarkEnd w:id="772"/>
    </w:p>
    <w:p w14:paraId="64C807F8" w14:textId="0813763D" w:rsidR="008F184B" w:rsidRPr="001854F3" w:rsidRDefault="00CE6340" w:rsidP="00CE6340">
      <w:pPr>
        <w:pStyle w:val="Heading3"/>
        <w:rPr>
          <w:lang w:val="en-US"/>
        </w:rPr>
      </w:pPr>
      <w:bookmarkStart w:id="773" w:name="_Toc210469228"/>
      <w:r w:rsidRPr="001854F3">
        <w:rPr>
          <w:lang w:val="en-US"/>
        </w:rPr>
        <w:t>Functions</w:t>
      </w:r>
      <w:bookmarkEnd w:id="773"/>
    </w:p>
    <w:p w14:paraId="5F98BC64" w14:textId="03F21A1F" w:rsidR="000342E1" w:rsidRPr="001854F3" w:rsidRDefault="00552560" w:rsidP="00DD0784">
      <w:pPr>
        <w:rPr>
          <w:lang w:val="en-US" w:eastAsia="ja-JP"/>
        </w:rPr>
      </w:pPr>
      <w:proofErr w:type="gramStart"/>
      <w:r w:rsidRPr="001854F3">
        <w:rPr>
          <w:lang w:val="en-US" w:eastAsia="ja-JP"/>
        </w:rPr>
        <w:t>In order to</w:t>
      </w:r>
      <w:proofErr w:type="gramEnd"/>
      <w:r w:rsidRPr="001854F3">
        <w:rPr>
          <w:lang w:val="en-US" w:eastAsia="ja-JP"/>
        </w:rPr>
        <w:t xml:space="preserve">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410D17">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w:t>
      </w:r>
      <w:proofErr w:type="gramStart"/>
      <w:r w:rsidR="00795ECB">
        <w:rPr>
          <w:lang w:val="en-US" w:eastAsia="ja-JP"/>
        </w:rPr>
        <w:t>be found</w:t>
      </w:r>
      <w:proofErr w:type="gramEnd"/>
      <w:r w:rsidR="00795ECB">
        <w:rPr>
          <w:lang w:val="en-US" w:eastAsia="ja-JP"/>
        </w:rPr>
        <w:t xml:space="preserve">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410D17">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w:t>
      </w:r>
      <w:proofErr w:type="gramStart"/>
      <w:r w:rsidRPr="001854F3">
        <w:rPr>
          <w:lang w:val="en-US" w:eastAsia="ja-JP"/>
        </w:rPr>
        <w:t>are defined</w:t>
      </w:r>
      <w:proofErr w:type="gramEnd"/>
      <w:r w:rsidRPr="001854F3">
        <w:rPr>
          <w:lang w:val="en-US" w:eastAsia="ja-JP"/>
        </w:rPr>
        <w:t xml:space="preserve"> using the IDL syntax specified in ISO/IEC 19516.</w:t>
      </w:r>
    </w:p>
    <w:p w14:paraId="3B2AF0E4" w14:textId="3AADB1A9"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410D17" w:rsidRPr="001854F3">
        <w:rPr>
          <w:lang w:val="en-US"/>
        </w:rPr>
        <w:t xml:space="preserve">Figure </w:t>
      </w:r>
      <w:r w:rsidR="00410D17">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 xml:space="preserve">example instantiation of decoder instances using </w:t>
      </w:r>
      <w:proofErr w:type="gramStart"/>
      <w:r w:rsidR="001B7ED8" w:rsidRPr="001854F3">
        <w:rPr>
          <w:lang w:val="en-US" w:eastAsia="ja-JP"/>
        </w:rPr>
        <w:t>some of</w:t>
      </w:r>
      <w:proofErr w:type="gramEnd"/>
      <w:r w:rsidR="001B7ED8" w:rsidRPr="001854F3">
        <w:rPr>
          <w:lang w:val="en-US" w:eastAsia="ja-JP"/>
        </w:rPr>
        <w:t xml:space="preserve"> the functionalit</w:t>
      </w:r>
      <w:r w:rsidR="00CD6268" w:rsidRPr="001854F3">
        <w:rPr>
          <w:lang w:val="en-US" w:eastAsia="ja-JP"/>
        </w:rPr>
        <w:t>ies</w:t>
      </w:r>
      <w:r w:rsidR="001B7ED8" w:rsidRPr="001854F3">
        <w:rPr>
          <w:lang w:val="en-US" w:eastAsia="ja-JP"/>
        </w:rPr>
        <w:t xml:space="preserve"> of the video decoding interface</w:t>
      </w:r>
      <w:proofErr w:type="gramStart"/>
      <w:r w:rsidR="001B7ED8" w:rsidRPr="001854F3">
        <w:rPr>
          <w:lang w:val="en-US" w:eastAsia="ja-JP"/>
        </w:rPr>
        <w:t>.</w:t>
      </w:r>
      <w:r w:rsidR="001047D1" w:rsidRPr="001854F3">
        <w:rPr>
          <w:lang w:val="en-US" w:eastAsia="ja-JP"/>
        </w:rPr>
        <w:t xml:space="preserve">  </w:t>
      </w:r>
      <w:proofErr w:type="gramEnd"/>
      <w:r w:rsidR="001047D1" w:rsidRPr="001854F3">
        <w:rPr>
          <w:lang w:val="en-US" w:eastAsia="ja-JP"/>
        </w:rPr>
        <w:t xml:space="preserve">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w:t>
      </w:r>
      <w:del w:id="774" w:author="Emmanuel Thomas" w:date="2025-10-04T12:34:00Z" w16du:dateUtc="2025-10-04T10:34:00Z">
        <w:r w:rsidR="005D7604" w:rsidRPr="001854F3" w:rsidDel="00FF7859">
          <w:rPr>
            <w:lang w:val="en-US" w:eastAsia="ja-JP"/>
          </w:rPr>
          <w:delText>belong</w:delText>
        </w:r>
      </w:del>
      <w:ins w:id="775" w:author="Emmanuel Thomas" w:date="2025-10-04T12:34:00Z" w16du:dateUtc="2025-10-04T10:34:00Z">
        <w:r w:rsidR="00FF7859" w:rsidRPr="001854F3">
          <w:rPr>
            <w:lang w:val="en-US" w:eastAsia="ja-JP"/>
          </w:rPr>
          <w:t>belong to</w:t>
        </w:r>
      </w:ins>
      <w:r w:rsidR="005D7604" w:rsidRPr="001854F3">
        <w:rPr>
          <w:lang w:val="en-US" w:eastAsia="ja-JP"/>
        </w:rPr>
        <w:t xml:space="preserve">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proofErr w:type="gramStart"/>
      <w:r w:rsidR="005D7604" w:rsidRPr="001854F3">
        <w:rPr>
          <w:lang w:val="en-US" w:eastAsia="ja-JP"/>
        </w:rPr>
        <w:t>4</w:t>
      </w:r>
      <w:proofErr w:type="gramEnd"/>
      <w:r w:rsidR="005D7604" w:rsidRPr="001854F3">
        <w:rPr>
          <w:lang w:val="en-US" w:eastAsia="ja-JP"/>
        </w:rPr>
        <w:t>.</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proofErr w:type="gramStart"/>
      <w:r w:rsidR="00D1735C">
        <w:rPr>
          <w:lang w:val="en-US" w:eastAsia="ja-JP"/>
        </w:rPr>
        <w:t>are instructed</w:t>
      </w:r>
      <w:proofErr w:type="gramEnd"/>
      <w:r w:rsidR="00D1735C">
        <w:rPr>
          <w:lang w:val="en-US" w:eastAsia="ja-JP"/>
        </w:rPr>
        <w:t xml:space="preserve">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proofErr w:type="gramStart"/>
      <w:r w:rsidR="00AF7908">
        <w:rPr>
          <w:lang w:val="en-US" w:eastAsia="ja-JP"/>
        </w:rPr>
        <w:t>are</w:t>
      </w:r>
      <w:r w:rsidR="00AF7908" w:rsidRPr="001854F3">
        <w:rPr>
          <w:lang w:val="en-US" w:eastAsia="ja-JP"/>
        </w:rPr>
        <w:t xml:space="preserve"> </w:t>
      </w:r>
      <w:r w:rsidR="00897A21" w:rsidRPr="001854F3">
        <w:rPr>
          <w:lang w:val="en-US" w:eastAsia="ja-JP"/>
        </w:rPr>
        <w:t>performed</w:t>
      </w:r>
      <w:proofErr w:type="gramEnd"/>
      <w:r w:rsidR="00897A21" w:rsidRPr="001854F3">
        <w:rPr>
          <w:lang w:val="en-US" w:eastAsia="ja-JP"/>
        </w:rPr>
        <w:t xml:space="preserve">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5B37CA80">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755E5BFB" w:rsidR="00E766EA" w:rsidRPr="001854F3" w:rsidRDefault="00D41B13" w:rsidP="00A34C8C">
      <w:pPr>
        <w:pStyle w:val="Caption"/>
        <w:rPr>
          <w:lang w:val="en-US"/>
        </w:rPr>
      </w:pPr>
      <w:bookmarkStart w:id="776"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3</w:t>
      </w:r>
      <w:r w:rsidR="00A749FF" w:rsidRPr="001854F3">
        <w:rPr>
          <w:lang w:val="en-US"/>
        </w:rPr>
        <w:fldChar w:fldCharType="end"/>
      </w:r>
      <w:bookmarkEnd w:id="776"/>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r w:rsidRPr="001854F3">
        <w:rPr>
          <w:lang w:val="en-US"/>
        </w:rPr>
        <w:t>queryCurrentAggregateCapabilities</w:t>
      </w:r>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r w:rsidR="00B125E9" w:rsidRPr="001854F3">
        <w:rPr>
          <w:rFonts w:ascii="Courier New" w:hAnsi="Courier New" w:cs="Courier New"/>
          <w:sz w:val="20"/>
          <w:szCs w:val="20"/>
          <w:lang w:val="en-US" w:eastAsia="ja-JP"/>
        </w:rPr>
        <w:t>queryCurrentAggregateCapabilities</w:t>
      </w:r>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r w:rsidR="00353E22" w:rsidRPr="001854F3">
        <w:rPr>
          <w:rFonts w:ascii="Courier New" w:hAnsi="Courier New" w:cs="Courier New"/>
          <w:sz w:val="20"/>
          <w:szCs w:val="20"/>
          <w:lang w:val="en-US" w:eastAsia="ja-JP"/>
        </w:rPr>
        <w:t>AggregateCapabilities</w:t>
      </w:r>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w:t>
      </w:r>
      <w:proofErr w:type="gramStart"/>
      <w:r>
        <w:rPr>
          <w:lang w:val="en-US" w:eastAsia="ja-JP"/>
        </w:rPr>
        <w:t>are defined</w:t>
      </w:r>
      <w:proofErr w:type="gramEnd"/>
      <w:r>
        <w:rPr>
          <w:lang w:val="en-US" w:eastAsia="ja-JP"/>
        </w:rPr>
        <w:t xml:space="preserve">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777" w:name="_Ref133354679"/>
      <w:r w:rsidRPr="001854F3">
        <w:rPr>
          <w:lang w:val="en-US"/>
        </w:rPr>
        <w:lastRenderedPageBreak/>
        <w:t>Definition</w:t>
      </w:r>
      <w:bookmarkEnd w:id="777"/>
    </w:p>
    <w:p w14:paraId="32B976D9" w14:textId="346F2220" w:rsidR="00D634E0" w:rsidRDefault="00D634E0" w:rsidP="00D634E0">
      <w:pPr>
        <w:rPr>
          <w:lang w:val="en-US" w:eastAsia="ja-JP"/>
        </w:rPr>
      </w:pPr>
      <w:r w:rsidRPr="001854F3">
        <w:rPr>
          <w:lang w:val="en-US" w:eastAsia="ja-JP"/>
        </w:rPr>
        <w:t xml:space="preserve">The </w:t>
      </w:r>
      <w:r w:rsidR="00D9367A" w:rsidRPr="001854F3">
        <w:rPr>
          <w:rFonts w:ascii="Courier New" w:hAnsi="Courier New" w:cs="Courier New"/>
          <w:sz w:val="20"/>
          <w:szCs w:val="20"/>
          <w:lang w:val="en-US" w:eastAsia="ja-JP"/>
        </w:rPr>
        <w:t>queryCurrentAggregateCapabilities()</w:t>
      </w:r>
      <w:r w:rsidR="00D9367A" w:rsidRPr="001854F3">
        <w:rPr>
          <w:lang w:val="en-US" w:eastAsia="ja-JP"/>
        </w:rPr>
        <w:t xml:space="preserve"> </w:t>
      </w:r>
      <w:r w:rsidRPr="001854F3">
        <w:rPr>
          <w:lang w:val="en-US" w:eastAsia="ja-JP"/>
        </w:rPr>
        <w:t xml:space="preserve">function can </w:t>
      </w:r>
      <w:proofErr w:type="gramStart"/>
      <w:r w:rsidRPr="001854F3">
        <w:rPr>
          <w:lang w:val="en-US" w:eastAsia="ja-JP"/>
        </w:rPr>
        <w:t>be used</w:t>
      </w:r>
      <w:proofErr w:type="gramEnd"/>
      <w:r w:rsidRPr="001854F3">
        <w:rPr>
          <w:lang w:val="en-US" w:eastAsia="ja-JP"/>
        </w:rPr>
        <w:t xml:space="preserve">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r w:rsidR="00357790" w:rsidRPr="001854F3">
        <w:rPr>
          <w:rFonts w:ascii="Courier New" w:hAnsi="Courier New" w:cs="Courier New"/>
          <w:sz w:val="20"/>
          <w:szCs w:val="20"/>
          <w:lang w:val="en-US"/>
        </w:rPr>
        <w:t>component_name</w:t>
      </w:r>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w:t>
      </w:r>
      <w:proofErr w:type="gramStart"/>
      <w:r w:rsidRPr="001854F3">
        <w:rPr>
          <w:lang w:val="en-US"/>
        </w:rPr>
        <w:t>be used</w:t>
      </w:r>
      <w:proofErr w:type="gramEnd"/>
      <w:r w:rsidRPr="001854F3">
        <w:rPr>
          <w:lang w:val="en-US"/>
        </w:rPr>
        <w:t xml:space="preserve"> to indicate that the query is not for a particular component but </w:t>
      </w:r>
      <w:r w:rsidR="00FF0EAD">
        <w:rPr>
          <w:lang w:val="en-US"/>
        </w:rPr>
        <w:t xml:space="preserve">is </w:t>
      </w:r>
      <w:proofErr w:type="gramStart"/>
      <w:r w:rsidRPr="001854F3">
        <w:rPr>
          <w:lang w:val="en-US"/>
        </w:rPr>
        <w:t>rather for</w:t>
      </w:r>
      <w:proofErr w:type="gramEnd"/>
      <w:r w:rsidRPr="001854F3">
        <w:rPr>
          <w:lang w:val="en-US"/>
        </w:rPr>
        <w:t xml:space="preserve">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r w:rsidR="00156680" w:rsidRPr="001854F3">
        <w:rPr>
          <w:rFonts w:ascii="Courier New" w:hAnsi="Courier New" w:cs="Courier New"/>
          <w:sz w:val="20"/>
          <w:szCs w:val="20"/>
          <w:lang w:val="en-US"/>
        </w:rPr>
        <w:t>max_instances</w:t>
      </w:r>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r w:rsidR="005B314F" w:rsidRPr="001854F3">
        <w:rPr>
          <w:rFonts w:ascii="Courier New" w:hAnsi="Courier New" w:cs="Courier New"/>
          <w:sz w:val="20"/>
          <w:szCs w:val="20"/>
          <w:lang w:val="en-US"/>
        </w:rPr>
        <w:t>buffer_memory</w:t>
      </w:r>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 xml:space="preserve">allocation of the memory can </w:t>
      </w:r>
      <w:proofErr w:type="gramStart"/>
      <w:r w:rsidR="0046262C" w:rsidRPr="001854F3">
        <w:rPr>
          <w:lang w:val="en-US"/>
        </w:rPr>
        <w:t>be done</w:t>
      </w:r>
      <w:proofErr w:type="gramEnd"/>
      <w:r w:rsidR="0046262C" w:rsidRPr="001854F3">
        <w:rPr>
          <w:lang w:val="en-US"/>
        </w:rPr>
        <w:t xml:space="preserv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r w:rsidR="0029481E" w:rsidRPr="001854F3">
        <w:rPr>
          <w:rFonts w:ascii="Courier New" w:hAnsi="Courier New" w:cs="Courier New"/>
          <w:sz w:val="20"/>
          <w:szCs w:val="20"/>
          <w:lang w:val="en-US"/>
        </w:rPr>
        <w:t>max_samples_second</w:t>
      </w:r>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 xml:space="preserve">per second that the queried component </w:t>
      </w:r>
      <w:proofErr w:type="gramStart"/>
      <w:r w:rsidRPr="001854F3">
        <w:rPr>
          <w:lang w:val="en-US"/>
        </w:rPr>
        <w:t>is able to</w:t>
      </w:r>
      <w:proofErr w:type="gramEnd"/>
      <w:r w:rsidRPr="001854F3">
        <w:rPr>
          <w:lang w:val="en-US"/>
        </w:rPr>
        <w:t xml:space="preserve">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r w:rsidR="00B15033" w:rsidRPr="001854F3">
        <w:rPr>
          <w:rFonts w:ascii="Courier New" w:hAnsi="Courier New" w:cs="Courier New"/>
          <w:sz w:val="20"/>
          <w:szCs w:val="20"/>
          <w:lang w:val="en-US"/>
        </w:rPr>
        <w:t>max_performance_point</w:t>
      </w:r>
      <w:r w:rsidR="00B15033" w:rsidRPr="001854F3">
        <w:rPr>
          <w:lang w:val="en-US"/>
        </w:rPr>
        <w:t xml:space="preserve"> parameter which indicates the</w:t>
      </w:r>
      <w:r w:rsidRPr="001854F3">
        <w:rPr>
          <w:lang w:val="en-US"/>
        </w:rPr>
        <w:t xml:space="preserve"> maximum performance point of a bitstream that can </w:t>
      </w:r>
      <w:proofErr w:type="gramStart"/>
      <w:r w:rsidRPr="001854F3">
        <w:rPr>
          <w:lang w:val="en-US"/>
        </w:rPr>
        <w:t>be decoded</w:t>
      </w:r>
      <w:proofErr w:type="gramEnd"/>
      <w:r w:rsidRPr="001854F3">
        <w:rPr>
          <w:lang w:val="en-US"/>
        </w:rPr>
        <w:t xml:space="preserve">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lastRenderedPageBreak/>
        <w:t>picture_rate</w:t>
      </w:r>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bit_depth</w:t>
      </w:r>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r w:rsidRPr="00B7454A">
        <w:rPr>
          <w:rFonts w:ascii="Courier New" w:hAnsi="Courier New" w:cs="Courier New"/>
          <w:sz w:val="20"/>
          <w:szCs w:val="20"/>
          <w:lang w:val="en-US"/>
        </w:rPr>
        <w:t>chroma_format</w:t>
      </w:r>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778" w:name="_Hlk30062794"/>
    </w:p>
    <w:p w14:paraId="103CCCE0" w14:textId="62AF3610" w:rsidR="00D634E0" w:rsidRPr="001854F3" w:rsidRDefault="00AB6C49" w:rsidP="00A34C8C">
      <w:pPr>
        <w:pStyle w:val="Note"/>
        <w:rPr>
          <w:lang w:val="en-US"/>
        </w:rPr>
      </w:pPr>
      <w:r w:rsidRPr="001854F3">
        <w:rPr>
          <w:lang w:val="en-US"/>
        </w:rPr>
        <w:t>NOTE</w:t>
      </w:r>
      <w:bookmarkEnd w:id="778"/>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r w:rsidRPr="001854F3">
        <w:rPr>
          <w:lang w:val="en-US"/>
        </w:rPr>
        <w:t>getInstance</w:t>
      </w:r>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r w:rsidR="009764D0" w:rsidRPr="001854F3">
        <w:rPr>
          <w:rFonts w:ascii="Courier New" w:hAnsi="Courier New" w:cs="Courier New"/>
          <w:sz w:val="20"/>
          <w:szCs w:val="20"/>
          <w:lang w:val="en-US" w:eastAsia="ja-JP"/>
        </w:rPr>
        <w:t>getInstance()</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r w:rsidR="009764D0" w:rsidRPr="001854F3">
        <w:rPr>
          <w:rFonts w:ascii="Courier New" w:hAnsi="Courier New" w:cs="Courier New"/>
          <w:sz w:val="20"/>
          <w:szCs w:val="20"/>
          <w:lang w:val="en-US" w:eastAsia="ja-JP"/>
        </w:rPr>
        <w:t>ErrorAllocation</w:t>
      </w:r>
      <w:r w:rsidR="009764D0" w:rsidRPr="001854F3">
        <w:rPr>
          <w:lang w:val="en-US" w:eastAsia="ja-JP"/>
        </w:rPr>
        <w:t xml:space="preserve"> </w:t>
      </w:r>
      <w:r w:rsidR="00604CFC" w:rsidRPr="001854F3">
        <w:rPr>
          <w:lang w:val="en-US" w:eastAsia="ja-JP"/>
        </w:rPr>
        <w:t>exception</w:t>
      </w:r>
      <w:r>
        <w:rPr>
          <w:lang w:val="en-US" w:eastAsia="ja-JP"/>
        </w:rPr>
        <w:t xml:space="preserve"> </w:t>
      </w:r>
      <w:proofErr w:type="gramStart"/>
      <w:r>
        <w:rPr>
          <w:lang w:val="en-US" w:eastAsia="ja-JP"/>
        </w:rPr>
        <w:t>are defined</w:t>
      </w:r>
      <w:proofErr w:type="gramEnd"/>
      <w:r>
        <w:rPr>
          <w:lang w:val="en-US" w:eastAsia="ja-JP"/>
        </w:rPr>
        <w:t xml:space="preserve">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779" w:name="_Hlk77846436"/>
            <w:r w:rsidR="00DD6B2E" w:rsidRPr="009E17B4">
              <w:t>getInstance</w:t>
            </w:r>
            <w:bookmarkEnd w:id="779"/>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r w:rsidRPr="001854F3">
        <w:rPr>
          <w:rFonts w:ascii="Courier New" w:hAnsi="Courier New" w:cs="Courier New"/>
          <w:sz w:val="20"/>
          <w:szCs w:val="20"/>
          <w:lang w:val="en-US"/>
        </w:rPr>
        <w:t>group_id</w:t>
      </w:r>
      <w:r w:rsidRPr="001854F3">
        <w:rPr>
          <w:lang w:val="en-US"/>
        </w:rPr>
        <w:t xml:space="preserve"> that </w:t>
      </w:r>
      <w:proofErr w:type="gramStart"/>
      <w:r w:rsidRPr="001854F3">
        <w:rPr>
          <w:lang w:val="en-US"/>
        </w:rPr>
        <w:t>is assigned</w:t>
      </w:r>
      <w:proofErr w:type="gramEnd"/>
      <w:r w:rsidRPr="001854F3">
        <w:rPr>
          <w:lang w:val="en-US"/>
        </w:rPr>
        <w:t xml:space="preserve"> or created for this </w:t>
      </w:r>
      <w:r w:rsidR="00EB7FAB">
        <w:rPr>
          <w:lang w:val="en-US"/>
        </w:rPr>
        <w:t xml:space="preserve">new </w:t>
      </w:r>
      <w:r w:rsidRPr="001854F3">
        <w:rPr>
          <w:lang w:val="en-US"/>
        </w:rPr>
        <w:t xml:space="preserve">instance, if one </w:t>
      </w:r>
      <w:proofErr w:type="gramStart"/>
      <w:r w:rsidRPr="001854F3">
        <w:rPr>
          <w:lang w:val="en-US"/>
        </w:rPr>
        <w:t>was requested</w:t>
      </w:r>
      <w:proofErr w:type="gramEnd"/>
      <w:r w:rsidRPr="001854F3">
        <w:rPr>
          <w:lang w:val="en-US"/>
        </w:rPr>
        <w:t>.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proofErr w:type="gramStart"/>
      <w:r w:rsidR="00EB7FAB">
        <w:rPr>
          <w:lang w:val="en-US"/>
        </w:rPr>
        <w:t>is assigned</w:t>
      </w:r>
      <w:proofErr w:type="gramEnd"/>
      <w:r w:rsidR="00EB7FAB">
        <w:rPr>
          <w:lang w:val="en-US"/>
        </w:rPr>
        <w:t xml:space="preserve">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proofErr w:type="gramStart"/>
      <w:r>
        <w:rPr>
          <w:lang w:val="en-US"/>
        </w:rPr>
        <w:t>Several</w:t>
      </w:r>
      <w:proofErr w:type="gramEnd"/>
      <w:r>
        <w:rPr>
          <w:lang w:val="en-US"/>
        </w:rPr>
        <w:t xml:space="preserve">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w:t>
      </w:r>
      <w:proofErr w:type="gramStart"/>
      <w:r w:rsidR="003562C9" w:rsidRPr="001854F3">
        <w:rPr>
          <w:lang w:val="en-US"/>
        </w:rPr>
        <w:t>possibly</w:t>
      </w:r>
      <w:r w:rsidR="00054196" w:rsidRPr="001854F3">
        <w:rPr>
          <w:lang w:val="en-US"/>
        </w:rPr>
        <w:t xml:space="preserve"> </w:t>
      </w:r>
      <w:r w:rsidR="003562C9" w:rsidRPr="001854F3">
        <w:rPr>
          <w:lang w:val="en-US"/>
        </w:rPr>
        <w:t>in</w:t>
      </w:r>
      <w:r w:rsidR="00054196" w:rsidRPr="001854F3">
        <w:rPr>
          <w:lang w:val="en-US"/>
        </w:rPr>
        <w:t>to</w:t>
      </w:r>
      <w:proofErr w:type="gramEnd"/>
      <w:r w:rsidR="00054196" w:rsidRPr="001854F3">
        <w:rPr>
          <w:lang w:val="en-US"/>
        </w:rPr>
        <w:t xml:space="preserve">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r w:rsidRPr="001854F3">
        <w:rPr>
          <w:lang w:val="en-US"/>
        </w:rPr>
        <w:t>setConfig</w:t>
      </w:r>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r w:rsidR="00B67649" w:rsidRPr="001854F3">
        <w:rPr>
          <w:rFonts w:ascii="Courier New" w:hAnsi="Courier New" w:cs="Courier New"/>
          <w:sz w:val="20"/>
          <w:szCs w:val="20"/>
          <w:lang w:val="en-US" w:eastAsia="ja-JP"/>
        </w:rPr>
        <w:t>setConfig</w:t>
      </w:r>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r w:rsidR="00F06795" w:rsidRPr="001854F3">
        <w:rPr>
          <w:rFonts w:ascii="Courier New" w:hAnsi="Courier New" w:cs="Courier New"/>
          <w:sz w:val="20"/>
          <w:szCs w:val="20"/>
          <w:lang w:val="en-US" w:eastAsia="ja-JP"/>
        </w:rPr>
        <w:t>ConfigDataParameters</w:t>
      </w:r>
      <w:r w:rsidR="00325059" w:rsidRPr="001854F3">
        <w:rPr>
          <w:lang w:val="en-US"/>
        </w:rPr>
        <w:t xml:space="preserve"> </w:t>
      </w:r>
      <w:r w:rsidR="00F06795" w:rsidRPr="001854F3">
        <w:rPr>
          <w:lang w:val="en-US"/>
        </w:rPr>
        <w:t xml:space="preserve">structure and the </w:t>
      </w:r>
      <w:r w:rsidR="00F06795" w:rsidRPr="001854F3">
        <w:rPr>
          <w:rFonts w:ascii="Courier New" w:hAnsi="Courier New" w:cs="Courier New"/>
          <w:sz w:val="20"/>
          <w:szCs w:val="20"/>
          <w:lang w:val="en-US" w:eastAsia="ja-JP"/>
        </w:rPr>
        <w:t>ConfigParameters</w:t>
      </w:r>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780" w:name="_Hlk29898939"/>
      <w:r>
        <w:rPr>
          <w:lang w:val="en-US" w:eastAsia="ja-JP"/>
        </w:rPr>
        <w:t xml:space="preserve"> </w:t>
      </w:r>
      <w:proofErr w:type="gramStart"/>
      <w:r>
        <w:rPr>
          <w:lang w:val="en-US" w:eastAsia="ja-JP"/>
        </w:rPr>
        <w:t>are defined</w:t>
      </w:r>
      <w:proofErr w:type="gramEnd"/>
      <w:r>
        <w:rPr>
          <w:lang w:val="en-US" w:eastAsia="ja-JP"/>
        </w:rPr>
        <w:t xml:space="preserve">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SampleFormat</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SampleType</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780"/>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r w:rsidR="000B307B" w:rsidRPr="001854F3">
        <w:rPr>
          <w:rFonts w:ascii="Courier New" w:hAnsi="Courier New" w:cs="Courier New"/>
          <w:sz w:val="20"/>
          <w:szCs w:val="20"/>
          <w:lang w:val="en-US" w:eastAsia="ja-JP"/>
        </w:rPr>
        <w:t>()</w:t>
      </w:r>
      <w:r w:rsidRPr="001854F3">
        <w:rPr>
          <w:lang w:val="en-US"/>
        </w:rPr>
        <w:t xml:space="preserve"> function may </w:t>
      </w:r>
      <w:proofErr w:type="gramStart"/>
      <w:r w:rsidRPr="001854F3">
        <w:rPr>
          <w:lang w:val="en-US"/>
        </w:rPr>
        <w:t>be called</w:t>
      </w:r>
      <w:proofErr w:type="gramEnd"/>
      <w:r w:rsidRPr="001854F3">
        <w:rPr>
          <w:lang w:val="en-US"/>
        </w:rPr>
        <w:t xml:space="preserve">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 xml:space="preserve">parameters that </w:t>
      </w:r>
      <w:proofErr w:type="gramStart"/>
      <w:r w:rsidR="00E82BF5">
        <w:rPr>
          <w:lang w:val="en-US"/>
        </w:rPr>
        <w:t>are passed</w:t>
      </w:r>
      <w:proofErr w:type="gramEnd"/>
      <w:r w:rsidR="00E82BF5">
        <w:rPr>
          <w:lang w:val="en-US"/>
        </w:rPr>
        <w:t xml:space="preserve">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sample_format</w:t>
      </w:r>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sample_type</w:t>
      </w:r>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sample_stride</w:t>
      </w:r>
      <w:r w:rsidRPr="001854F3">
        <w:rPr>
          <w:lang w:val="en-US"/>
        </w:rPr>
        <w:t xml:space="preserve"> indicat</w:t>
      </w:r>
      <w:r w:rsidR="000305EA" w:rsidRPr="001854F3">
        <w:rPr>
          <w:lang w:val="en-US"/>
        </w:rPr>
        <w:t>ing</w:t>
      </w:r>
      <w:r w:rsidRPr="001854F3">
        <w:rPr>
          <w:lang w:val="en-US"/>
        </w:rPr>
        <w:t xml:space="preserve"> the number of bytes between </w:t>
      </w:r>
      <w:proofErr w:type="gramStart"/>
      <w:r w:rsidRPr="001854F3">
        <w:rPr>
          <w:lang w:val="en-US"/>
        </w:rPr>
        <w:t>2</w:t>
      </w:r>
      <w:proofErr w:type="gramEnd"/>
      <w:r w:rsidRPr="001854F3">
        <w:rPr>
          <w:lang w:val="en-US"/>
        </w:rPr>
        <w:t xml:space="preserve">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line_stride</w:t>
      </w:r>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buffer_offset</w:t>
      </w:r>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w:t>
      </w:r>
      <w:proofErr w:type="gramStart"/>
      <w:r w:rsidRPr="001854F3">
        <w:rPr>
          <w:lang w:val="en-US"/>
        </w:rPr>
        <w:t>be written</w:t>
      </w:r>
      <w:proofErr w:type="gramEnd"/>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r w:rsidRPr="00AE36B5">
        <w:rPr>
          <w:rFonts w:ascii="Courier New" w:hAnsi="Courier New" w:cs="Courier New"/>
          <w:sz w:val="20"/>
          <w:szCs w:val="20"/>
          <w:lang w:val="en-US"/>
        </w:rPr>
        <w:t>output_buffer_handle</w:t>
      </w:r>
      <w:r>
        <w:rPr>
          <w:lang w:val="en-US"/>
        </w:rPr>
        <w:t xml:space="preserve"> provides the handle of the output buffer, to which the output of the decoder instance is to </w:t>
      </w:r>
      <w:proofErr w:type="gramStart"/>
      <w:r>
        <w:rPr>
          <w:lang w:val="en-US"/>
        </w:rPr>
        <w:t>be written</w:t>
      </w:r>
      <w:proofErr w:type="gramEnd"/>
      <w:r>
        <w:rPr>
          <w:lang w:val="en-US"/>
        </w:rPr>
        <w:t>.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r w:rsidRPr="001854F3">
        <w:rPr>
          <w:lang w:val="en-US"/>
        </w:rPr>
        <w:lastRenderedPageBreak/>
        <w:t>getParemeter</w:t>
      </w:r>
      <w:r w:rsidR="00772A43" w:rsidRPr="001854F3">
        <w:rPr>
          <w:lang w:val="en-US"/>
        </w:rPr>
        <w:t>()</w:t>
      </w:r>
      <w:r w:rsidRPr="001854F3">
        <w:rPr>
          <w:lang w:val="en-US"/>
        </w:rPr>
        <w:t xml:space="preserve"> and setParameter</w:t>
      </w:r>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r w:rsidR="004077FC" w:rsidRPr="001854F3">
        <w:rPr>
          <w:lang w:val="en-US"/>
        </w:rPr>
        <w:t xml:space="preserve"> and </w:t>
      </w:r>
      <w:r w:rsidR="004077FC" w:rsidRPr="001854F3">
        <w:rPr>
          <w:rFonts w:ascii="Courier New" w:hAnsi="Courier New" w:cs="Courier New"/>
          <w:sz w:val="20"/>
          <w:szCs w:val="20"/>
          <w:lang w:val="en-US" w:eastAsia="ja-JP"/>
        </w:rPr>
        <w:t>setParemeter()</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r w:rsidR="004077FC" w:rsidRPr="001854F3">
        <w:rPr>
          <w:rFonts w:ascii="Courier New" w:hAnsi="Courier New" w:cs="Courier New"/>
          <w:sz w:val="20"/>
          <w:szCs w:val="20"/>
          <w:lang w:val="en-US" w:eastAsia="ja-JP"/>
        </w:rPr>
        <w:t>ErrorParameter</w:t>
      </w:r>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r w:rsidR="00D86D29" w:rsidRPr="001854F3">
        <w:rPr>
          <w:rFonts w:ascii="Courier New" w:hAnsi="Courier New" w:cs="Courier New"/>
          <w:sz w:val="20"/>
          <w:szCs w:val="20"/>
          <w:lang w:val="en-US" w:eastAsia="ja-JP"/>
        </w:rPr>
        <w:t>ExtParameters</w:t>
      </w:r>
      <w:r w:rsidR="006E7FCD" w:rsidRPr="001854F3">
        <w:rPr>
          <w:lang w:val="en-US"/>
        </w:rPr>
        <w:t xml:space="preserve"> enumeration</w:t>
      </w:r>
      <w:r>
        <w:rPr>
          <w:lang w:val="en-US"/>
        </w:rPr>
        <w:t xml:space="preserve"> </w:t>
      </w:r>
      <w:proofErr w:type="gramStart"/>
      <w:r>
        <w:rPr>
          <w:lang w:val="en-US"/>
        </w:rPr>
        <w:t>are defined</w:t>
      </w:r>
      <w:proofErr w:type="gramEnd"/>
      <w:r>
        <w:rPr>
          <w:lang w:val="en-US"/>
        </w:rPr>
        <w:t xml:space="preserve">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1C307469" w14:textId="77777777" w:rsidR="001068EC" w:rsidRDefault="00BF3F07" w:rsidP="001068EC">
            <w:pPr>
              <w:pStyle w:val="Code"/>
            </w:pPr>
            <w:r w:rsidRPr="009E17B4">
              <w:t xml:space="preserve">        PARAM_MAX_OFFTIME_JITTER</w:t>
            </w:r>
            <w:r w:rsidR="001068EC">
              <w:t>,</w:t>
            </w:r>
          </w:p>
          <w:p w14:paraId="49176104" w14:textId="09EE9619" w:rsidR="00BF3F07" w:rsidRPr="009E17B4" w:rsidRDefault="001068EC" w:rsidP="001068EC">
            <w:pPr>
              <w:pStyle w:val="Code"/>
              <w:rPr>
                <w:b w:val="0"/>
                <w:bCs w:val="0"/>
              </w:rPr>
            </w:pPr>
            <w:r>
              <w:t xml:space="preserve">        PARAM_INSTANCE_PRIORITY</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4638A9BC" w14:textId="77777777" w:rsidR="006936B1" w:rsidRDefault="001B3159" w:rsidP="006936B1">
            <w:pPr>
              <w:pStyle w:val="Code"/>
            </w:pPr>
            <w:r>
              <w:rPr>
                <w:b w:val="0"/>
                <w:bCs w:val="0"/>
              </w:rPr>
              <w:tab/>
            </w:r>
            <w:r w:rsidR="000B73DB" w:rsidRPr="009E17B4">
              <w:t>};</w:t>
            </w:r>
            <w:r w:rsidR="006936B1">
              <w:br/>
            </w:r>
            <w:r w:rsidR="006936B1">
              <w:br/>
              <w:t xml:space="preserve">    enum InstancePriority {</w:t>
            </w:r>
          </w:p>
          <w:p w14:paraId="300797E6" w14:textId="123CBA99" w:rsidR="009732E4" w:rsidRPr="000B1696" w:rsidRDefault="006936B1" w:rsidP="006936B1">
            <w:pPr>
              <w:pStyle w:val="Code"/>
              <w:rPr>
                <w:b w:val="0"/>
                <w:bCs w:val="0"/>
              </w:rPr>
            </w:pPr>
            <w:r>
              <w:t xml:space="preserve">        P</w:t>
            </w:r>
            <w:r w:rsidR="00D9365E">
              <w:t>RIORITY</w:t>
            </w:r>
            <w:r>
              <w:t>_NOT_AVAILABLE,</w:t>
            </w:r>
          </w:p>
          <w:p w14:paraId="20CB109C" w14:textId="2D70FAD9" w:rsidR="006936B1" w:rsidRDefault="006936B1" w:rsidP="006936B1">
            <w:pPr>
              <w:pStyle w:val="Code"/>
            </w:pPr>
            <w:r>
              <w:t xml:space="preserve">        </w:t>
            </w:r>
            <w:r w:rsidR="00D9365E">
              <w:t>PRIORITY_</w:t>
            </w:r>
            <w:r>
              <w:t>HIGH,</w:t>
            </w:r>
          </w:p>
          <w:p w14:paraId="2948F455" w14:textId="5BFB7672" w:rsidR="006936B1" w:rsidRDefault="006936B1" w:rsidP="006936B1">
            <w:pPr>
              <w:pStyle w:val="Code"/>
            </w:pPr>
            <w:r>
              <w:t xml:space="preserve">        </w:t>
            </w:r>
            <w:r w:rsidR="00D9365E">
              <w:t>PRIORITY_</w:t>
            </w:r>
            <w:r>
              <w:t>NORMAL,</w:t>
            </w:r>
          </w:p>
          <w:p w14:paraId="6ED23B8A" w14:textId="47C4EC7B" w:rsidR="006936B1" w:rsidRDefault="006936B1" w:rsidP="006936B1">
            <w:pPr>
              <w:pStyle w:val="Code"/>
            </w:pPr>
            <w:r>
              <w:t xml:space="preserve">        </w:t>
            </w:r>
            <w:r w:rsidR="00D9365E">
              <w:t>PRIORITY_</w:t>
            </w:r>
            <w:r>
              <w:t>LOW</w:t>
            </w:r>
          </w:p>
          <w:p w14:paraId="093A1C8F" w14:textId="12431519" w:rsidR="000B73DB" w:rsidRDefault="006936B1" w:rsidP="006936B1">
            <w:pPr>
              <w:pStyle w:val="Code"/>
            </w:pPr>
            <w:r>
              <w:t xml:space="preserve">    };</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781" w:name="_Ref133354887"/>
      <w:r w:rsidRPr="001854F3">
        <w:rPr>
          <w:lang w:val="en-US"/>
        </w:rPr>
        <w:lastRenderedPageBreak/>
        <w:t>Definition</w:t>
      </w:r>
      <w:bookmarkEnd w:id="781"/>
    </w:p>
    <w:p w14:paraId="77B73B36" w14:textId="7397ECE5" w:rsidR="00A7071B" w:rsidRPr="001854F3" w:rsidRDefault="00A7071B" w:rsidP="00A7071B">
      <w:pPr>
        <w:rPr>
          <w:lang w:val="en-US"/>
        </w:rPr>
      </w:pPr>
      <w:r w:rsidRPr="001854F3">
        <w:rPr>
          <w:lang w:val="en-US"/>
        </w:rPr>
        <w:t xml:space="preserve">The </w:t>
      </w:r>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r w:rsidR="00D86D29" w:rsidRPr="001854F3">
        <w:rPr>
          <w:rFonts w:ascii="Courier New" w:hAnsi="Courier New" w:cs="Courier New"/>
          <w:sz w:val="20"/>
          <w:szCs w:val="20"/>
          <w:lang w:val="en-US"/>
        </w:rPr>
        <w:t>()</w:t>
      </w:r>
      <w:r w:rsidRPr="001854F3">
        <w:rPr>
          <w:lang w:val="en-US"/>
        </w:rPr>
        <w:t xml:space="preserve"> and </w:t>
      </w:r>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proofErr w:type="gramStart"/>
      <w:r w:rsidRPr="001854F3">
        <w:rPr>
          <w:lang w:val="en-US"/>
        </w:rPr>
        <w:t>is required</w:t>
      </w:r>
      <w:proofErr w:type="gramEnd"/>
      <w:r w:rsidRPr="001854F3">
        <w:rPr>
          <w:lang w:val="en-US"/>
        </w:rPr>
        <w:t xml:space="preserve">, desired, or not allowed. If it </w:t>
      </w:r>
      <w:proofErr w:type="gramStart"/>
      <w:r w:rsidRPr="001854F3">
        <w:rPr>
          <w:lang w:val="en-US"/>
        </w:rPr>
        <w:t>is not allowed</w:t>
      </w:r>
      <w:proofErr w:type="gramEnd"/>
      <w:r w:rsidRPr="001854F3">
        <w:rPr>
          <w:lang w:val="en-US"/>
        </w:rPr>
        <w:t xml:space="preserve">, only complete decoded frames will </w:t>
      </w:r>
      <w:proofErr w:type="gramStart"/>
      <w:r w:rsidRPr="001854F3">
        <w:rPr>
          <w:lang w:val="en-US"/>
        </w:rPr>
        <w:t>be passed</w:t>
      </w:r>
      <w:proofErr w:type="gramEnd"/>
      <w:r w:rsidRPr="001854F3">
        <w:rPr>
          <w:lang w:val="en-US"/>
        </w:rPr>
        <w:t xml:space="preserve"> to the buffer.</w:t>
      </w:r>
      <w:r w:rsidR="00DD37EC">
        <w:rPr>
          <w:lang w:val="en-US"/>
        </w:rPr>
        <w:t xml:space="preserve"> This may be useful to instruct the decoder on how to </w:t>
      </w:r>
      <w:proofErr w:type="gramStart"/>
      <w:r w:rsidR="00DD37EC">
        <w:rPr>
          <w:lang w:val="en-US"/>
        </w:rPr>
        <w:t>handle</w:t>
      </w:r>
      <w:proofErr w:type="gramEnd"/>
      <w:r w:rsidR="00DD37EC">
        <w:rPr>
          <w:lang w:val="en-US"/>
        </w:rPr>
        <w:t xml:space="preserve"> the output of corrupted or incompletely decoded frames </w:t>
      </w:r>
      <w:proofErr w:type="gramStart"/>
      <w:r w:rsidR="00DD37EC">
        <w:rPr>
          <w:lang w:val="en-US"/>
        </w:rPr>
        <w:t>as a result of</w:t>
      </w:r>
      <w:proofErr w:type="gramEnd"/>
      <w:r w:rsidR="00DD37EC">
        <w:rPr>
          <w:lang w:val="en-US"/>
        </w:rPr>
        <w:t xml:space="preserve">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proofErr w:type="gramStart"/>
      <w:r w:rsidRPr="001854F3">
        <w:rPr>
          <w:lang w:val="en-US"/>
        </w:rPr>
        <w:t>be output</w:t>
      </w:r>
      <w:proofErr w:type="gramEnd"/>
      <w:r w:rsidRPr="001854F3">
        <w:rPr>
          <w:lang w:val="en-US"/>
        </w:rPr>
        <w:t xml:space="preserve"> by the decoder.</w:t>
      </w:r>
      <w:r w:rsidR="00512B84">
        <w:rPr>
          <w:lang w:val="en-US"/>
        </w:rPr>
        <w:t xml:space="preserve"> Subframes may </w:t>
      </w:r>
      <w:proofErr w:type="gramStart"/>
      <w:r w:rsidR="00512B84">
        <w:rPr>
          <w:lang w:val="en-US"/>
        </w:rPr>
        <w:t>e.g.</w:t>
      </w:r>
      <w:proofErr w:type="gramEnd"/>
      <w:r w:rsidR="00512B84">
        <w:rPr>
          <w:lang w:val="en-US"/>
        </w:rPr>
        <w:t xml:space="preserve"> be auxiliary pictures in a video stream. The identifier of the subframe substream </w:t>
      </w:r>
      <w:proofErr w:type="gramStart"/>
      <w:r w:rsidR="00512B84">
        <w:rPr>
          <w:lang w:val="en-US"/>
        </w:rPr>
        <w:t>is provided</w:t>
      </w:r>
      <w:proofErr w:type="gramEnd"/>
      <w:r w:rsidR="00512B84">
        <w:rPr>
          <w:lang w:val="en-US"/>
        </w:rPr>
        <w:t xml:space="preserve"> as part of the </w:t>
      </w:r>
      <w:r w:rsidR="00512B84" w:rsidRPr="00AE36B5">
        <w:rPr>
          <w:rFonts w:ascii="Courier New" w:hAnsi="Courier New" w:cs="Courier New"/>
          <w:sz w:val="20"/>
          <w:szCs w:val="20"/>
          <w:lang w:val="en-US" w:eastAsia="ja-JP"/>
        </w:rPr>
        <w:t>SubframeOutput</w:t>
      </w:r>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w:t>
      </w:r>
      <w:proofErr w:type="gramStart"/>
      <w:r w:rsidRPr="001854F3">
        <w:rPr>
          <w:lang w:val="en-US"/>
        </w:rPr>
        <w:t>be defined</w:t>
      </w:r>
      <w:proofErr w:type="gramEnd"/>
      <w:r w:rsidRPr="001854F3">
        <w:rPr>
          <w:lang w:val="en-US"/>
        </w:rPr>
        <w:t xml:space="preserve"> for each codec independently.</w:t>
      </w:r>
      <w:r w:rsidR="00BE5F37">
        <w:rPr>
          <w:lang w:val="en-US"/>
        </w:rPr>
        <w:t xml:space="preserve"> The set of metadata types for which the callback is to </w:t>
      </w:r>
      <w:proofErr w:type="gramStart"/>
      <w:r w:rsidR="00BE5F37">
        <w:rPr>
          <w:lang w:val="en-US"/>
        </w:rPr>
        <w:t>be invoked</w:t>
      </w:r>
      <w:proofErr w:type="gramEnd"/>
      <w:r w:rsidR="00BE5F37">
        <w:rPr>
          <w:lang w:val="en-US"/>
        </w:rPr>
        <w:t xml:space="preserve"> by the VDE as well as the callback function handler </w:t>
      </w:r>
      <w:proofErr w:type="gramStart"/>
      <w:r w:rsidR="00BE5F37">
        <w:rPr>
          <w:lang w:val="en-US"/>
        </w:rPr>
        <w:t>are provided</w:t>
      </w:r>
      <w:proofErr w:type="gramEnd"/>
      <w:r w:rsidR="00BE5F37">
        <w:rPr>
          <w:lang w:val="en-US"/>
        </w:rPr>
        <w:t xml:space="preserve"> in the </w:t>
      </w:r>
      <w:r w:rsidR="00BE5F37" w:rsidRPr="00AE36B5">
        <w:rPr>
          <w:rFonts w:ascii="Courier New" w:hAnsi="Courier New" w:cs="Courier New"/>
          <w:sz w:val="20"/>
          <w:szCs w:val="20"/>
          <w:lang w:val="en-US" w:eastAsia="ja-JP"/>
        </w:rPr>
        <w:t>MetadataCallback</w:t>
      </w:r>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w:t>
      </w:r>
      <w:proofErr w:type="gramStart"/>
      <w:r w:rsidRPr="001854F3">
        <w:rPr>
          <w:lang w:val="en-US"/>
        </w:rPr>
        <w:t>is desired</w:t>
      </w:r>
      <w:proofErr w:type="gramEnd"/>
      <w:r w:rsidRPr="001854F3">
        <w:rPr>
          <w:lang w:val="en-US"/>
        </w:rPr>
        <w:t xml:space="preserve">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w:t>
      </w:r>
      <w:proofErr w:type="gramStart"/>
      <w:r w:rsidR="009E2EAA">
        <w:rPr>
          <w:lang w:val="en-US"/>
        </w:rPr>
        <w:t>is provided</w:t>
      </w:r>
      <w:proofErr w:type="gramEnd"/>
      <w:r w:rsidR="009E2EAA">
        <w:rPr>
          <w:lang w:val="en-US"/>
        </w:rPr>
        <w:t xml:space="preserve"> by the </w:t>
      </w:r>
      <w:r w:rsidR="009E2EAA" w:rsidRPr="00AE36B5">
        <w:rPr>
          <w:rFonts w:ascii="Courier New" w:hAnsi="Courier New" w:cs="Courier New"/>
          <w:sz w:val="20"/>
          <w:szCs w:val="20"/>
          <w:lang w:val="en-US" w:eastAsia="ja-JP"/>
        </w:rPr>
        <w:t>CropWindow</w:t>
      </w:r>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w:t>
      </w:r>
      <w:proofErr w:type="gramStart"/>
      <w:r w:rsidRPr="001854F3">
        <w:rPr>
          <w:lang w:val="en-US"/>
        </w:rPr>
        <w:t>is shared</w:t>
      </w:r>
      <w:proofErr w:type="gramEnd"/>
      <w:r w:rsidRPr="001854F3">
        <w:rPr>
          <w:lang w:val="en-US"/>
        </w:rPr>
        <w:t xml:space="preserve">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w:t>
      </w:r>
      <w:proofErr w:type="gramStart"/>
      <w:r w:rsidR="00B07184">
        <w:rPr>
          <w:lang w:val="en-US"/>
        </w:rPr>
        <w:t>is provided</w:t>
      </w:r>
      <w:proofErr w:type="gramEnd"/>
      <w:r w:rsidR="00B07184">
        <w:rPr>
          <w:lang w:val="en-US"/>
        </w:rPr>
        <w:t xml:space="preserve"> in the </w:t>
      </w:r>
      <w:r w:rsidR="00B07184" w:rsidRPr="00AE36B5">
        <w:rPr>
          <w:rFonts w:ascii="Courier New" w:hAnsi="Courier New" w:cs="Courier New"/>
          <w:sz w:val="20"/>
          <w:szCs w:val="20"/>
          <w:lang w:val="en-US" w:eastAsia="ja-JP"/>
        </w:rPr>
        <w:t>MaxOfftimeJitter</w:t>
      </w:r>
      <w:r w:rsidR="00B07184">
        <w:rPr>
          <w:lang w:val="en-US"/>
        </w:rPr>
        <w:t xml:space="preserve"> structure.</w:t>
      </w:r>
    </w:p>
    <w:p w14:paraId="4F45F3DE" w14:textId="62D1EED0" w:rsidR="0070411E" w:rsidRPr="000B1696" w:rsidRDefault="0070411E" w:rsidP="000B1696">
      <w:pPr>
        <w:tabs>
          <w:tab w:val="left" w:pos="720"/>
        </w:tabs>
      </w:pPr>
      <w:r w:rsidRPr="00F03B74">
        <w:rPr>
          <w:rFonts w:ascii="Courier New" w:hAnsi="Courier New" w:cs="Courier New"/>
        </w:rPr>
        <w:t>PARAM_</w:t>
      </w:r>
      <w:r>
        <w:rPr>
          <w:rFonts w:ascii="Courier New" w:hAnsi="Courier New" w:cs="Courier New"/>
        </w:rPr>
        <w:t>INSTANCE</w:t>
      </w:r>
      <w:r w:rsidRPr="00F03B74">
        <w:rPr>
          <w:rFonts w:ascii="Courier New" w:hAnsi="Courier New" w:cs="Courier New"/>
        </w:rPr>
        <w:t>_</w:t>
      </w:r>
      <w:r>
        <w:rPr>
          <w:rFonts w:ascii="Courier New" w:hAnsi="Courier New" w:cs="Courier New"/>
        </w:rPr>
        <w:t>PRIORITY</w:t>
      </w:r>
      <w:r w:rsidRPr="00F03B74">
        <w:rPr>
          <w:rFonts w:ascii="Courier New" w:hAnsi="Courier New" w:cs="Courier New"/>
        </w:rPr>
        <w:t xml:space="preserve"> </w:t>
      </w:r>
      <w:r w:rsidRPr="00F03B74">
        <w:t xml:space="preserve">indicates whether the </w:t>
      </w:r>
      <w:r>
        <w:t>decoding instance supports prioritization. If it does, the priority of the decoder instance can be</w:t>
      </w:r>
      <w:r w:rsidR="007D07E1">
        <w:t xml:space="preserve"> set to</w:t>
      </w:r>
      <w:r>
        <w:t xml:space="preserve"> </w:t>
      </w:r>
      <w:r w:rsidR="007D07E1">
        <w:t>low</w:t>
      </w:r>
      <w:r>
        <w:t xml:space="preserve">, normal or </w:t>
      </w:r>
      <w:r w:rsidR="007D07E1">
        <w:t>high</w:t>
      </w:r>
      <w:r w:rsidRPr="00F03B74">
        <w:t>.</w:t>
      </w:r>
      <w:r>
        <w:t xml:space="preserve"> </w:t>
      </w:r>
      <w:r w:rsidR="00D20F9F">
        <w:t>A</w:t>
      </w:r>
      <w:r w:rsidR="00B63B16">
        <w:t xml:space="preserve">ll the decoding instances </w:t>
      </w:r>
      <w:r w:rsidR="00D20F9F">
        <w:t>of</w:t>
      </w:r>
      <w:r w:rsidR="00B63B16">
        <w:t xml:space="preserve"> </w:t>
      </w:r>
      <w:r w:rsidR="00D20F9F">
        <w:t xml:space="preserve">a </w:t>
      </w:r>
      <w:r w:rsidR="00B63B16">
        <w:t>group</w:t>
      </w:r>
      <w:r w:rsidR="00D20F9F">
        <w:t xml:space="preserve"> </w:t>
      </w:r>
      <w:r w:rsidR="00B63B16">
        <w:t xml:space="preserve">have the same priority. As a result, once a </w:t>
      </w:r>
      <w:r w:rsidR="00D20F9F">
        <w:t>priority</w:t>
      </w:r>
      <w:r w:rsidR="007D07E1">
        <w:t xml:space="preserve"> is set for one instance of</w:t>
      </w:r>
      <w:r w:rsidR="00D20F9F">
        <w:t xml:space="preserve"> a </w:t>
      </w:r>
      <w:r w:rsidR="007D07E1">
        <w:t>group</w:t>
      </w:r>
      <w:r w:rsidR="00D20F9F">
        <w:t>, the same priority is also assigned to all the other instances of the same group.</w:t>
      </w:r>
    </w:p>
    <w:p w14:paraId="64047015" w14:textId="392E0EBB" w:rsidR="00000045" w:rsidRPr="001854F3" w:rsidRDefault="00000045" w:rsidP="00C41809">
      <w:pPr>
        <w:pStyle w:val="Heading2"/>
        <w:rPr>
          <w:lang w:val="en-US"/>
        </w:rPr>
      </w:pPr>
      <w:bookmarkStart w:id="782" w:name="_Toc29899206"/>
      <w:bookmarkStart w:id="783" w:name="_Toc30062024"/>
      <w:bookmarkStart w:id="784" w:name="_Toc210469229"/>
      <w:bookmarkEnd w:id="782"/>
      <w:bookmarkEnd w:id="783"/>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784"/>
    </w:p>
    <w:p w14:paraId="61DF6AEB" w14:textId="1F67EAF3" w:rsidR="00A7405E" w:rsidRPr="001854F3" w:rsidRDefault="002F0998" w:rsidP="00A7405E">
      <w:pPr>
        <w:pStyle w:val="Heading3"/>
        <w:rPr>
          <w:lang w:val="en-US"/>
        </w:rPr>
      </w:pPr>
      <w:bookmarkStart w:id="785" w:name="_Toc210469230"/>
      <w:r w:rsidRPr="001854F3">
        <w:rPr>
          <w:lang w:val="en-US"/>
        </w:rPr>
        <w:t>Mapping o</w:t>
      </w:r>
      <w:r w:rsidR="00753D12" w:rsidRPr="001854F3">
        <w:rPr>
          <w:lang w:val="en-US"/>
        </w:rPr>
        <w:t>n</w:t>
      </w:r>
      <w:r w:rsidRPr="001854F3">
        <w:rPr>
          <w:lang w:val="en-US"/>
        </w:rPr>
        <w:t xml:space="preserve"> </w:t>
      </w:r>
      <w:r w:rsidR="00000045" w:rsidRPr="001854F3">
        <w:rPr>
          <w:lang w:val="en-US"/>
        </w:rPr>
        <w:t>OpenMAX</w:t>
      </w:r>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(OpenMAX IL)</w:t>
      </w:r>
      <w:bookmarkEnd w:id="785"/>
    </w:p>
    <w:p w14:paraId="4D268EF5" w14:textId="14C1AAA2" w:rsidR="00D43B9D" w:rsidRPr="001854F3" w:rsidRDefault="00D43B9D" w:rsidP="00661684">
      <w:pPr>
        <w:pStyle w:val="Heading4"/>
        <w:rPr>
          <w:lang w:val="en-US"/>
        </w:rPr>
      </w:pPr>
      <w:r w:rsidRPr="001854F3">
        <w:rPr>
          <w:lang w:val="en-US"/>
        </w:rPr>
        <w:t>Overview</w:t>
      </w:r>
    </w:p>
    <w:p w14:paraId="09A4101C" w14:textId="1632A70C" w:rsidR="00D43B9D" w:rsidRPr="001854F3" w:rsidRDefault="00135ECB" w:rsidP="00A7405E">
      <w:pPr>
        <w:rPr>
          <w:lang w:val="en-US" w:eastAsia="ja-JP"/>
        </w:rPr>
      </w:pPr>
      <w:r w:rsidRPr="001854F3">
        <w:rPr>
          <w:lang w:val="en-US" w:eastAsia="ja-JP"/>
        </w:rPr>
        <w:t xml:space="preserve">For more information on OpenMAX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410D17">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05354492"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410D17">
        <w:rPr>
          <w:lang w:val="en-US" w:eastAsia="ja-JP"/>
        </w:rPr>
        <w:t>5.4</w:t>
      </w:r>
      <w:r w:rsidR="007327D3" w:rsidRPr="001854F3">
        <w:rPr>
          <w:lang w:val="en-US" w:eastAsia="ja-JP"/>
        </w:rPr>
        <w:fldChar w:fldCharType="end"/>
      </w:r>
      <w:r w:rsidR="007327D3" w:rsidRPr="001854F3">
        <w:rPr>
          <w:lang w:val="en-US" w:eastAsia="ja-JP"/>
        </w:rPr>
        <w:t xml:space="preserve"> </w:t>
      </w:r>
      <w:proofErr w:type="gramStart"/>
      <w:r w:rsidR="008D6FBD" w:rsidRPr="001854F3">
        <w:rPr>
          <w:lang w:val="en-US" w:eastAsia="ja-JP"/>
        </w:rPr>
        <w:t xml:space="preserve">are </w:t>
      </w:r>
      <w:r w:rsidRPr="001854F3">
        <w:rPr>
          <w:lang w:val="en-US" w:eastAsia="ja-JP"/>
        </w:rPr>
        <w:t>map</w:t>
      </w:r>
      <w:r w:rsidR="008D6FBD" w:rsidRPr="001854F3">
        <w:rPr>
          <w:lang w:val="en-US" w:eastAsia="ja-JP"/>
        </w:rPr>
        <w:t>ped</w:t>
      </w:r>
      <w:proofErr w:type="gramEnd"/>
      <w:r w:rsidRPr="001854F3">
        <w:rPr>
          <w:lang w:val="en-US" w:eastAsia="ja-JP"/>
        </w:rPr>
        <w:t xml:space="preserve"> on</w:t>
      </w:r>
      <w:r w:rsidR="008D6FBD" w:rsidRPr="001854F3">
        <w:rPr>
          <w:lang w:val="en-US" w:eastAsia="ja-JP"/>
        </w:rPr>
        <w:t xml:space="preserve"> the</w:t>
      </w:r>
      <w:r w:rsidRPr="001854F3">
        <w:rPr>
          <w:lang w:val="en-US" w:eastAsia="ja-JP"/>
        </w:rPr>
        <w:t xml:space="preserve"> </w:t>
      </w:r>
      <w:r w:rsidR="002332FC" w:rsidRPr="001854F3">
        <w:rPr>
          <w:lang w:val="en-US" w:eastAsia="ja-JP"/>
        </w:rPr>
        <w:t>OpenMAX</w:t>
      </w:r>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OpenMAX IL </w:t>
      </w:r>
      <w:proofErr w:type="gramStart"/>
      <w:r w:rsidR="00B42762" w:rsidRPr="001854F3">
        <w:rPr>
          <w:lang w:val="en-US" w:eastAsia="ja-JP"/>
        </w:rPr>
        <w:t xml:space="preserve">is </w:t>
      </w:r>
      <w:r w:rsidR="007564CA" w:rsidRPr="001854F3">
        <w:rPr>
          <w:lang w:val="en-US" w:eastAsia="ja-JP"/>
        </w:rPr>
        <w:t>formatted</w:t>
      </w:r>
      <w:proofErr w:type="gramEnd"/>
      <w:r w:rsidR="007564CA" w:rsidRPr="001854F3">
        <w:rPr>
          <w:lang w:val="en-US" w:eastAsia="ja-JP"/>
        </w:rPr>
        <w:t xml:space="preserve"> as a C header file and </w:t>
      </w:r>
      <w:r w:rsidR="007D0C0F" w:rsidRPr="001854F3">
        <w:rPr>
          <w:lang w:val="en-US" w:eastAsia="ja-JP"/>
        </w:rPr>
        <w:t xml:space="preserve">registered </w:t>
      </w:r>
      <w:r w:rsidR="00B02E4F" w:rsidRPr="001854F3">
        <w:rPr>
          <w:lang w:val="en-US" w:eastAsia="ja-JP"/>
        </w:rPr>
        <w:t>with the vendor name “MPEG</w:t>
      </w:r>
      <w:proofErr w:type="gramStart"/>
      <w:r w:rsidR="00B02E4F" w:rsidRPr="001854F3">
        <w:rPr>
          <w:lang w:val="en-US" w:eastAsia="ja-JP"/>
        </w:rPr>
        <w:t>”</w:t>
      </w:r>
      <w:r w:rsidR="007564CA" w:rsidRPr="001854F3">
        <w:rPr>
          <w:lang w:val="en-US" w:eastAsia="ja-JP"/>
        </w:rPr>
        <w:t>.</w:t>
      </w:r>
      <w:proofErr w:type="gramEnd"/>
    </w:p>
    <w:p w14:paraId="1B171C0D" w14:textId="3CF9D548"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410D17">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OpenMAX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786" w:name="_Toc120279148"/>
      <w:bookmarkStart w:id="787" w:name="_Toc210469231"/>
      <w:r w:rsidRPr="003B5482">
        <w:rPr>
          <w:lang w:val="en-US"/>
        </w:rPr>
        <w:lastRenderedPageBreak/>
        <w:t>Mapping on Vulkan</w:t>
      </w:r>
      <w:r w:rsidRPr="003B5482">
        <w:rPr>
          <w:vertAlign w:val="superscript"/>
          <w:lang w:val="en-US"/>
        </w:rPr>
        <w:t>®</w:t>
      </w:r>
      <w:r w:rsidRPr="003B5482">
        <w:rPr>
          <w:lang w:val="en-US"/>
        </w:rPr>
        <w:t xml:space="preserve"> Video</w:t>
      </w:r>
      <w:bookmarkEnd w:id="786"/>
      <w:bookmarkEnd w:id="787"/>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02C2FFF"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00410D17" w:rsidRPr="001854F3">
        <w:rPr>
          <w:lang w:val="en-US"/>
        </w:rPr>
        <w:t xml:space="preserve">Figure </w:t>
      </w:r>
      <w:r w:rsidR="00410D17">
        <w:rPr>
          <w:noProof/>
          <w:lang w:val="en-US"/>
        </w:rPr>
        <w:t>1</w:t>
      </w:r>
      <w:r w:rsidRPr="004C2209">
        <w:rPr>
          <w:lang w:eastAsia="zh-CN"/>
        </w:rPr>
        <w:fldChar w:fldCharType="end"/>
      </w:r>
      <w:r w:rsidRPr="004C2209">
        <w:rPr>
          <w:lang w:eastAsia="zh-CN"/>
        </w:rPr>
        <w:t>.</w:t>
      </w:r>
    </w:p>
    <w:p w14:paraId="3E14A9A5" w14:textId="0574FF8E"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410D17" w:rsidRPr="004C2209">
        <w:t xml:space="preserve">Table </w:t>
      </w:r>
      <w:r w:rsidR="00410D17">
        <w:rPr>
          <w:noProof/>
        </w:rPr>
        <w:t>1</w:t>
      </w:r>
      <w:r w:rsidRPr="00391D72">
        <w:rPr>
          <w:lang w:eastAsia="ja-JP"/>
        </w:rPr>
        <w:fldChar w:fldCharType="end"/>
      </w:r>
      <w:r w:rsidRPr="00391D72">
        <w:rPr>
          <w:lang w:eastAsia="ja-JP"/>
        </w:rPr>
        <w:t>.</w:t>
      </w:r>
    </w:p>
    <w:p w14:paraId="39BCE6CC" w14:textId="4EC72845" w:rsidR="004C2054" w:rsidRPr="004C2209" w:rsidRDefault="004C2054" w:rsidP="004C2054">
      <w:pPr>
        <w:pStyle w:val="Caption"/>
      </w:pPr>
      <w:bookmarkStart w:id="788" w:name="_Ref101880945"/>
      <w:r w:rsidRPr="004C2209">
        <w:t xml:space="preserve">Table </w:t>
      </w:r>
      <w:r w:rsidRPr="004C2209">
        <w:fldChar w:fldCharType="begin"/>
      </w:r>
      <w:r w:rsidRPr="004C2209">
        <w:instrText xml:space="preserve"> SEQ Table \* ARABIC </w:instrText>
      </w:r>
      <w:r w:rsidRPr="004C2209">
        <w:fldChar w:fldCharType="separate"/>
      </w:r>
      <w:r w:rsidR="00263C2F">
        <w:rPr>
          <w:noProof/>
        </w:rPr>
        <w:t>1</w:t>
      </w:r>
      <w:r w:rsidRPr="004C2209">
        <w:fldChar w:fldCharType="end"/>
      </w:r>
      <w:bookmarkEnd w:id="788"/>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r w:rsidRPr="004C2209">
              <w:rPr>
                <w:b/>
                <w:lang w:eastAsia="ja-JP"/>
              </w:rPr>
              <w:t>queryCurrent</w:t>
            </w:r>
            <w:r w:rsidRPr="004C2209">
              <w:rPr>
                <w:b/>
                <w:lang w:eastAsia="ja-JP"/>
              </w:rPr>
              <w:br/>
              <w:t>AggregateCapabilities</w:t>
            </w:r>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r w:rsidRPr="003B5482">
              <w:rPr>
                <w:rFonts w:ascii="Courier New" w:hAnsi="Courier New" w:cs="Courier New"/>
              </w:rPr>
              <w:t>vkGetPhysicalDeviceCurrentVideoCapabilitiesMPEG()</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r w:rsidRPr="004C2209">
              <w:rPr>
                <w:b/>
                <w:lang w:eastAsia="ja-JP"/>
              </w:rPr>
              <w:t>getInstance</w:t>
            </w:r>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r w:rsidRPr="003B5482">
              <w:rPr>
                <w:rFonts w:ascii="Courier New" w:hAnsi="Courier New" w:cs="Courier New"/>
              </w:rPr>
              <w:t>VkVideoSessionCreateInfoKHR</w:t>
            </w:r>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r w:rsidRPr="003B5482">
              <w:rPr>
                <w:rFonts w:ascii="Courier New" w:hAnsi="Courier New" w:cs="Courier New"/>
              </w:rPr>
              <w:t>vkCreateVideoSessionKHR()</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r w:rsidRPr="004C2209">
              <w:rPr>
                <w:b/>
                <w:lang w:eastAsia="ja-JP"/>
              </w:rPr>
              <w:t>setConfig</w:t>
            </w:r>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r w:rsidRPr="003B5482">
              <w:rPr>
                <w:rFonts w:ascii="Courier New" w:hAnsi="Courier New" w:cs="Courier New"/>
              </w:rPr>
              <w:t>VkVideoSessionCreateInfoKHR</w:t>
            </w:r>
            <w:r w:rsidRPr="00D8260E">
              <w:t xml:space="preserve"> and </w:t>
            </w:r>
            <w:r w:rsidRPr="003B5482">
              <w:rPr>
                <w:rFonts w:ascii="Courier New" w:hAnsi="Courier New" w:cs="Courier New"/>
              </w:rPr>
              <w:t>VkVideoPictureResourceKHR</w:t>
            </w:r>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r w:rsidRPr="004C2209">
              <w:rPr>
                <w:b/>
                <w:bCs/>
              </w:rPr>
              <w:t>getParameter</w:t>
            </w:r>
            <w:r w:rsidRPr="004C2209">
              <w:t xml:space="preserve"> and </w:t>
            </w:r>
            <w:r w:rsidRPr="004C2209">
              <w:rPr>
                <w:b/>
                <w:bCs/>
              </w:rPr>
              <w:t>setParameter</w:t>
            </w:r>
          </w:p>
        </w:tc>
        <w:tc>
          <w:tcPr>
            <w:tcW w:w="3911" w:type="pct"/>
          </w:tcPr>
          <w:p w14:paraId="1EE0DDA9" w14:textId="77777777" w:rsidR="004C2054" w:rsidRPr="004C2209" w:rsidRDefault="004C2054" w:rsidP="00012BE2">
            <w:pPr>
              <w:jc w:val="left"/>
            </w:pPr>
            <w:r w:rsidRPr="004C2209">
              <w:t xml:space="preserve">New </w:t>
            </w:r>
            <w:r w:rsidRPr="00445719">
              <w:rPr>
                <w:rFonts w:ascii="Courier New" w:hAnsi="Courier New" w:cs="Courier New"/>
              </w:rPr>
              <w:t>VkVideoSessionOutputParameterMPEG</w:t>
            </w:r>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789" w:name="_Ref102146958"/>
      <w:bookmarkStart w:id="790" w:name="_Ref102148553"/>
      <w:r>
        <w:t xml:space="preserve">The </w:t>
      </w:r>
      <w:r w:rsidRPr="001225B9">
        <w:t>vkGetPhysicalDeviceCurrentVideoCapabilitiesMPEG</w:t>
      </w:r>
      <w:bookmarkEnd w:id="789"/>
      <w:r>
        <w:t>() function</w:t>
      </w:r>
      <w:bookmarkEnd w:id="790"/>
    </w:p>
    <w:p w14:paraId="0B261222" w14:textId="77777777" w:rsidR="004C2054" w:rsidRDefault="004C2054" w:rsidP="004C2054">
      <w:pPr>
        <w:pStyle w:val="Heading5"/>
        <w:numPr>
          <w:ilvl w:val="4"/>
          <w:numId w:val="1"/>
        </w:numPr>
      </w:pPr>
      <w:r>
        <w:t>Definition</w:t>
      </w:r>
    </w:p>
    <w:p w14:paraId="4E924F28" w14:textId="00C4B3DD" w:rsidR="004C2054" w:rsidRPr="00E0038E" w:rsidRDefault="004C2054" w:rsidP="004C2054">
      <w:r>
        <w:t xml:space="preserve">The VK Video API provides a function for querying capabilities for a single VK Video Profile which is called </w:t>
      </w:r>
      <w:r w:rsidRPr="00D97602">
        <w:rPr>
          <w:rFonts w:ascii="Courier New" w:hAnsi="Courier New" w:cs="Courier New"/>
        </w:rPr>
        <w:t>vkGetPhysicalDeviceVideoCapabilitiesKHR</w:t>
      </w:r>
      <w:r>
        <w:rPr>
          <w:rFonts w:ascii="Courier New" w:hAnsi="Courier New" w:cs="Courier New"/>
        </w:rPr>
        <w:t>()</w:t>
      </w:r>
      <w:r>
        <w:t xml:space="preserve">. </w:t>
      </w:r>
      <w:proofErr w:type="gramStart"/>
      <w:r>
        <w:t>Similar to</w:t>
      </w:r>
      <w:proofErr w:type="gramEnd"/>
      <w:r>
        <w:t xml:space="preserve"> this function, the VDI VK mapping defines the </w:t>
      </w:r>
      <w:r w:rsidRPr="003B5482">
        <w:rPr>
          <w:rFonts w:ascii="Courier New" w:hAnsi="Courier New" w:cs="Courier New"/>
        </w:rPr>
        <w:t>vkGetPhysicalDeviceCurrentVideoCapabilitiesMPEG</w:t>
      </w:r>
      <w:r>
        <w:rPr>
          <w:rFonts w:ascii="Courier New" w:hAnsi="Courier New" w:cs="Courier New"/>
        </w:rPr>
        <w:t>()</w:t>
      </w:r>
      <w:r>
        <w:t xml:space="preserve">function. In contrast to the </w:t>
      </w:r>
      <w:r w:rsidRPr="00D97602">
        <w:rPr>
          <w:rFonts w:ascii="Courier New" w:hAnsi="Courier New" w:cs="Courier New"/>
        </w:rPr>
        <w:t>vkGetPhysicalDeviceVideoCapabilitiesKHR</w:t>
      </w:r>
      <w:r>
        <w:rPr>
          <w:rFonts w:ascii="Courier New" w:hAnsi="Courier New" w:cs="Courier New"/>
        </w:rPr>
        <w:t>()</w:t>
      </w:r>
      <w:r w:rsidRPr="003B5482">
        <w:t xml:space="preserve"> fun</w:t>
      </w:r>
      <w:r>
        <w:t>c</w:t>
      </w:r>
      <w:r w:rsidRPr="003B5482">
        <w:t>tion,</w:t>
      </w:r>
      <w:r>
        <w:t xml:space="preserve"> the </w:t>
      </w:r>
      <w:r w:rsidRPr="00445719">
        <w:rPr>
          <w:rFonts w:ascii="Courier New" w:hAnsi="Courier New" w:cs="Courier New"/>
        </w:rPr>
        <w:t>vkGetPhysicalDeviceCurrentVideoCapabilitiesMPEG</w:t>
      </w:r>
      <w:r>
        <w:rPr>
          <w:rFonts w:ascii="Courier New" w:hAnsi="Courier New" w:cs="Courier New"/>
        </w:rPr>
        <w:t>()</w:t>
      </w:r>
      <w:r>
        <w:t xml:space="preserve">function allows to query the aggregates capabilities of the physical device. When it is called with a certain profile, the aggregated capabilities </w:t>
      </w:r>
      <w:del w:id="791" w:author="Emmanuel Thomas" w:date="2025-10-04T12:35:00Z" w16du:dateUtc="2025-10-04T10:35:00Z">
        <w:r w:rsidDel="005E4EC4">
          <w:delText>pertains</w:delText>
        </w:r>
      </w:del>
      <w:ins w:id="792" w:author="Emmanuel Thomas" w:date="2025-10-04T12:35:00Z" w16du:dateUtc="2025-10-04T10:35:00Z">
        <w:r w:rsidR="005E4EC4">
          <w:t>pertain</w:t>
        </w:r>
      </w:ins>
      <w:r>
        <w:t xml:space="preserve">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793" w:name="_Hlk102146820"/>
      <w:r w:rsidRPr="003B5482">
        <w:rPr>
          <w:lang w:eastAsia="zh-CN"/>
        </w:rPr>
        <w:t>vkGetPhysicalDeviceCurrentVideoCapabilitiesMPEG</w:t>
      </w:r>
      <w:bookmarkEnd w:id="793"/>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r w:rsidRPr="003B5482">
        <w:rPr>
          <w:rFonts w:ascii="Courier New" w:hAnsi="Courier New" w:cs="Courier New"/>
        </w:rPr>
        <w:t>physicalDevice</w:t>
      </w:r>
      <w:r w:rsidRPr="003B5482">
        <w:t xml:space="preserve"> </w:t>
      </w:r>
      <w:r>
        <w:t>is the physical device whose video decode or encode capabilities are to be queried.</w:t>
      </w:r>
    </w:p>
    <w:p w14:paraId="7AC6DC33" w14:textId="77777777" w:rsidR="004C2054" w:rsidRDefault="004C2054" w:rsidP="004C2054">
      <w:r w:rsidRPr="003B5482">
        <w:rPr>
          <w:rFonts w:ascii="Courier New" w:hAnsi="Courier New" w:cs="Courier New"/>
        </w:rPr>
        <w:lastRenderedPageBreak/>
        <w:t>pVideoProfile</w:t>
      </w:r>
      <w:r>
        <w:t xml:space="preserve"> is a pointer to a </w:t>
      </w:r>
      <w:r w:rsidRPr="003B5482">
        <w:rPr>
          <w:rFonts w:ascii="Courier New" w:hAnsi="Courier New" w:cs="Courier New"/>
        </w:rPr>
        <w:t>VkVideoProfileKHR</w:t>
      </w:r>
      <w:r>
        <w:t xml:space="preserve"> structure with a chained codec-operation specific video profile structure.</w:t>
      </w:r>
    </w:p>
    <w:p w14:paraId="39FA85A4" w14:textId="77777777" w:rsidR="004C2054" w:rsidRDefault="004C2054" w:rsidP="004C2054">
      <w:r w:rsidRPr="003B5482">
        <w:rPr>
          <w:rFonts w:ascii="Courier New" w:hAnsi="Courier New" w:cs="Courier New"/>
        </w:rPr>
        <w:t>pCapabilities</w:t>
      </w:r>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3A3CE6C0" w14:textId="77777777" w:rsidR="004C2054" w:rsidRDefault="004C2054" w:rsidP="004C2054">
      <w:pPr>
        <w:pStyle w:val="Heading5"/>
        <w:numPr>
          <w:ilvl w:val="4"/>
          <w:numId w:val="1"/>
        </w:numPr>
      </w:pPr>
      <w:r>
        <w:t>Definition</w:t>
      </w:r>
    </w:p>
    <w:p w14:paraId="4D6D3322" w14:textId="6B4A232C"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410D17">
        <w:t>5.5.2.2</w:t>
      </w:r>
      <w:r w:rsidRPr="003B5482">
        <w:fldChar w:fldCharType="end"/>
      </w:r>
      <w:r w:rsidRPr="003B5482">
        <w:t>.</w:t>
      </w:r>
    </w:p>
    <w:p w14:paraId="714F81F4" w14:textId="77777777" w:rsidR="004C2054" w:rsidRPr="00012AA0" w:rsidRDefault="004C2054" w:rsidP="004C2054">
      <w:pPr>
        <w:pStyle w:val="Heading5"/>
        <w:numPr>
          <w:ilvl w:val="4"/>
          <w:numId w:val="1"/>
        </w:numPr>
      </w:pPr>
      <w:r>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r w:rsidRPr="003B5482">
        <w:rPr>
          <w:rFonts w:ascii="Courier New" w:hAnsi="Courier New" w:cs="Courier New"/>
        </w:rPr>
        <w:t>sType</w:t>
      </w:r>
      <w:r>
        <w:t xml:space="preserve"> </w:t>
      </w:r>
      <w:r w:rsidRPr="00D304F7">
        <w:t>is the type of this structure.</w:t>
      </w:r>
    </w:p>
    <w:p w14:paraId="0B4607A1" w14:textId="77777777" w:rsidR="004C2054" w:rsidRDefault="004C2054" w:rsidP="004C2054">
      <w:r w:rsidRPr="003B5482">
        <w:rPr>
          <w:rFonts w:ascii="Courier New" w:hAnsi="Courier New" w:cs="Courier New"/>
        </w:rPr>
        <w:t>pNext</w:t>
      </w:r>
      <w:r>
        <w:t xml:space="preserve"> </w:t>
      </w:r>
      <w:r w:rsidRPr="00D304F7">
        <w:t>is NULL or a pointer to a structure extending this structure.</w:t>
      </w:r>
    </w:p>
    <w:p w14:paraId="189F5779" w14:textId="6E30C8CE" w:rsidR="004C2054" w:rsidRDefault="004C2054" w:rsidP="004C2054">
      <w:r w:rsidRPr="003B5482">
        <w:rPr>
          <w:rFonts w:ascii="Courier New" w:hAnsi="Courier New" w:cs="Courier New"/>
        </w:rPr>
        <w:t>maxInstances</w:t>
      </w:r>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33EB8856" w14:textId="3AF99461" w:rsidR="004C2054" w:rsidRDefault="004C2054" w:rsidP="004C2054">
      <w:r w:rsidRPr="003B5482">
        <w:rPr>
          <w:rFonts w:ascii="Courier New" w:hAnsi="Courier New" w:cs="Courier New"/>
        </w:rPr>
        <w:t>bufferMemory</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6DDA1ABD" w14:textId="02388D12"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6340BA25" w14:textId="682FA64F" w:rsidR="004C2054" w:rsidRDefault="004C2054" w:rsidP="004C2054">
      <w:r w:rsidRPr="003B5482">
        <w:rPr>
          <w:rFonts w:ascii="Courier New" w:hAnsi="Courier New" w:cs="Courier New"/>
        </w:rPr>
        <w:t>maxSamplesSecond</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45321673" w14:textId="77777777" w:rsidR="004C2054" w:rsidRDefault="004C2054" w:rsidP="004C2054">
      <w:r w:rsidRPr="003B5482">
        <w:rPr>
          <w:rFonts w:ascii="Courier New" w:hAnsi="Courier New" w:cs="Courier New"/>
        </w:rPr>
        <w:t>maxPerformancePoint</w:t>
      </w:r>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r w:rsidRPr="003B5482">
        <w:rPr>
          <w:rFonts w:ascii="Courier New" w:hAnsi="Courier New" w:cs="Courier New"/>
        </w:rPr>
        <w:t>VkCurrentVideoCapabilitiesMPEG</w:t>
      </w:r>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lastRenderedPageBreak/>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r w:rsidRPr="00445719">
        <w:rPr>
          <w:rFonts w:ascii="Courier New" w:hAnsi="Courier New" w:cs="Courier New"/>
        </w:rPr>
        <w:t>sType</w:t>
      </w:r>
      <w:r>
        <w:t xml:space="preserve"> </w:t>
      </w:r>
      <w:r w:rsidRPr="00D304F7">
        <w:t>is the type of this structure.</w:t>
      </w:r>
    </w:p>
    <w:p w14:paraId="2A0BB1ED"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1DB58CBE" w14:textId="7613590E" w:rsidR="004C2054" w:rsidRDefault="004C2054" w:rsidP="004C2054">
      <w:r w:rsidRPr="003B5482">
        <w:rPr>
          <w:rFonts w:ascii="Courier New" w:hAnsi="Courier New" w:cs="Courier New"/>
        </w:rPr>
        <w:t>pictureRate</w:t>
      </w:r>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t>.</w:t>
      </w:r>
    </w:p>
    <w:p w14:paraId="58E51EFA" w14:textId="11276A88"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t>.</w:t>
      </w:r>
    </w:p>
    <w:p w14:paraId="68E2415F" w14:textId="06ACCA49"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t>.</w:t>
      </w:r>
    </w:p>
    <w:p w14:paraId="4AF2D093" w14:textId="7A49337C" w:rsidR="004C2054" w:rsidRPr="008347AD" w:rsidRDefault="004C2054" w:rsidP="004C2054">
      <w:r w:rsidRPr="003B5482">
        <w:rPr>
          <w:rFonts w:ascii="Courier New" w:hAnsi="Courier New" w:cs="Courier New"/>
        </w:rPr>
        <w:t>bit</w:t>
      </w:r>
      <w:r>
        <w:rPr>
          <w:rFonts w:ascii="Courier New" w:hAnsi="Courier New" w:cs="Courier New"/>
        </w:rPr>
        <w:t>D</w:t>
      </w:r>
      <w:r w:rsidRPr="003B5482">
        <w:rPr>
          <w:rFonts w:ascii="Courier New" w:hAnsi="Courier New" w:cs="Courier New"/>
        </w:rPr>
        <w:t>epth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r w:rsidRPr="003B5482">
        <w:t>VkVideoSessionCreateInfoGroupingMPEG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r w:rsidRPr="003B5482">
        <w:rPr>
          <w:rFonts w:ascii="Courier New" w:hAnsi="Courier New" w:cs="Courier New"/>
        </w:rPr>
        <w:t>VkVideoSessionCreateInfoGroupingMPEG</w:t>
      </w:r>
      <w:r w:rsidRPr="004C2209">
        <w:t xml:space="preserve"> </w:t>
      </w:r>
      <w:r>
        <w:t xml:space="preserve">structure allows to attach a group identifier to a video decoding instance created via the VK Video API. This structure </w:t>
      </w:r>
      <w:r w:rsidRPr="004C2209">
        <w:t xml:space="preserve">extends the </w:t>
      </w:r>
      <w:r w:rsidRPr="003B5482">
        <w:rPr>
          <w:rFonts w:ascii="Courier New" w:hAnsi="Courier New" w:cs="Courier New"/>
        </w:rPr>
        <w:t>VkVideoSessionCreateInfoKHR</w:t>
      </w:r>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r w:rsidRPr="00445719">
        <w:rPr>
          <w:rFonts w:ascii="Courier New" w:hAnsi="Courier New" w:cs="Courier New"/>
        </w:rPr>
        <w:t>sType</w:t>
      </w:r>
      <w:r>
        <w:t xml:space="preserve"> </w:t>
      </w:r>
      <w:r w:rsidRPr="00D304F7">
        <w:t>is the type of this structure.</w:t>
      </w:r>
    </w:p>
    <w:p w14:paraId="5BC51615"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32ED0E41" w14:textId="18865CA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rsidR="00410D17">
        <w:rPr>
          <w:b/>
          <w:bCs/>
          <w:lang w:val="en-US"/>
        </w:rPr>
        <w:t>Error! Reference source not found.</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794" w:name="_Toc77350321"/>
      <w:r>
        <w:t xml:space="preserve">The </w:t>
      </w:r>
      <w:r w:rsidRPr="004C2209">
        <w:rPr>
          <w:rFonts w:eastAsia="Calibri"/>
        </w:rPr>
        <w:t xml:space="preserve">VkVideoSessionOutputParameterMPEG </w:t>
      </w:r>
      <w:r>
        <w:t>structure</w:t>
      </w:r>
    </w:p>
    <w:p w14:paraId="3B2DCF9A" w14:textId="77777777" w:rsidR="004C2054" w:rsidRDefault="004C2054" w:rsidP="004C2054">
      <w:pPr>
        <w:pStyle w:val="Heading5"/>
        <w:numPr>
          <w:ilvl w:val="4"/>
          <w:numId w:val="1"/>
        </w:numPr>
      </w:pPr>
      <w:r>
        <w:t>Definition</w:t>
      </w:r>
    </w:p>
    <w:bookmarkEnd w:id="794"/>
    <w:p w14:paraId="67821C5D" w14:textId="77777777" w:rsidR="004C2054" w:rsidRDefault="004C2054" w:rsidP="004C2054">
      <w:pPr>
        <w:rPr>
          <w:lang w:eastAsia="ja-JP"/>
        </w:rPr>
      </w:pPr>
      <w:r>
        <w:rPr>
          <w:lang w:eastAsia="ja-JP"/>
        </w:rPr>
        <w:t xml:space="preserve">The </w:t>
      </w:r>
      <w:r w:rsidRPr="003B5482">
        <w:rPr>
          <w:rFonts w:ascii="Courier New" w:hAnsi="Courier New" w:cs="Courier New"/>
        </w:rPr>
        <w:t>VkVideoSessionOutputParameterMPEG</w:t>
      </w:r>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lastRenderedPageBreak/>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r w:rsidRPr="00445719">
        <w:rPr>
          <w:rFonts w:ascii="Courier New" w:hAnsi="Courier New" w:cs="Courier New"/>
        </w:rPr>
        <w:t>sType</w:t>
      </w:r>
      <w:r>
        <w:t xml:space="preserve"> </w:t>
      </w:r>
      <w:r w:rsidRPr="00D304F7">
        <w:t>is the type of this structure.</w:t>
      </w:r>
    </w:p>
    <w:p w14:paraId="489E0A6E"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720304C3" w14:textId="2B1A709A" w:rsidR="004C2054" w:rsidRPr="003B5482" w:rsidRDefault="004C2054" w:rsidP="004C2054">
      <w:pPr>
        <w:rPr>
          <w:rFonts w:ascii="Courier New" w:hAnsi="Courier New" w:cs="Courier New"/>
        </w:rPr>
      </w:pPr>
      <w:r w:rsidRPr="003B5482">
        <w:rPr>
          <w:rFonts w:ascii="Courier New" w:hAnsi="Courier New" w:cs="Courier New"/>
        </w:rPr>
        <w:t>partialOutput</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78DA8EC5" w14:textId="38A9FBC3" w:rsidR="004C2054" w:rsidRPr="003B5482" w:rsidRDefault="004C2054" w:rsidP="004C2054">
      <w:pPr>
        <w:rPr>
          <w:rFonts w:ascii="Courier New" w:hAnsi="Courier New" w:cs="Courier New"/>
        </w:rPr>
      </w:pPr>
      <w:r w:rsidRPr="003B5482">
        <w:rPr>
          <w:rFonts w:ascii="Courier New" w:hAnsi="Courier New" w:cs="Courier New"/>
        </w:rPr>
        <w:t>subframeCount</w:t>
      </w:r>
      <w:r w:rsidRPr="009E17B4">
        <w:t xml:space="preserve"> and</w:t>
      </w:r>
      <w:r>
        <w:rPr>
          <w:rFonts w:ascii="Courier New" w:hAnsi="Courier New" w:cs="Courier New"/>
        </w:rPr>
        <w:t xml:space="preserve"> </w:t>
      </w:r>
      <w:r w:rsidRPr="003B5482">
        <w:rPr>
          <w:rFonts w:ascii="Courier New" w:hAnsi="Courier New" w:cs="Courier New"/>
        </w:rPr>
        <w:t>pSubframeOutput</w:t>
      </w:r>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73A404FD" w14:textId="77315547" w:rsidR="004C2054" w:rsidRPr="003B5482" w:rsidRDefault="004C2054" w:rsidP="004C2054">
      <w:pPr>
        <w:rPr>
          <w:rFonts w:ascii="Courier New" w:hAnsi="Courier New" w:cs="Courier New"/>
        </w:rPr>
      </w:pPr>
      <w:r w:rsidRPr="003B5482">
        <w:rPr>
          <w:rFonts w:ascii="Courier New" w:hAnsi="Courier New" w:cs="Courier New"/>
        </w:rPr>
        <w:t>outputCrop</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76604DA0" w14:textId="620D75A8" w:rsidR="004C2054" w:rsidRPr="003B5482" w:rsidRDefault="004C2054" w:rsidP="004C2054">
      <w:pPr>
        <w:rPr>
          <w:rFonts w:ascii="Courier New" w:hAnsi="Courier New" w:cs="Courier New"/>
        </w:rPr>
      </w:pPr>
      <w:r w:rsidRPr="003B5482">
        <w:rPr>
          <w:rFonts w:ascii="Courier New" w:hAnsi="Courier New" w:cs="Courier New"/>
        </w:rPr>
        <w:t>pOutputCropWindow</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678EECBB" w14:textId="572FC104" w:rsidR="004C2054" w:rsidRPr="003B5482" w:rsidRDefault="004C2054" w:rsidP="004C2054">
      <w:pPr>
        <w:rPr>
          <w:rFonts w:ascii="Courier New" w:hAnsi="Courier New" w:cs="Courier New"/>
        </w:rPr>
      </w:pPr>
      <w:r w:rsidRPr="003B5482">
        <w:rPr>
          <w:rFonts w:ascii="Courier New" w:hAnsi="Courier New" w:cs="Courier New"/>
        </w:rPr>
        <w:t>maxOfftimeJitter</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42D82135" w14:textId="2247C796" w:rsidR="004C2054" w:rsidRPr="009E17B4" w:rsidRDefault="004C2054" w:rsidP="009E17B4">
      <w:r w:rsidRPr="003B5482">
        <w:rPr>
          <w:rFonts w:ascii="Courier New" w:hAnsi="Courier New" w:cs="Courier New"/>
        </w:rPr>
        <w:t>pMetadataCallback</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26112661" w14:textId="440D0726" w:rsidR="004D1F17" w:rsidRPr="001854F3" w:rsidRDefault="00F53EE3" w:rsidP="004D1F17">
      <w:pPr>
        <w:pStyle w:val="Heading3"/>
        <w:rPr>
          <w:lang w:val="en-US"/>
        </w:rPr>
      </w:pPr>
      <w:bookmarkStart w:id="795" w:name="_Toc210469232"/>
      <w:r w:rsidRPr="001854F3">
        <w:rPr>
          <w:lang w:val="en-US"/>
        </w:rPr>
        <w:t>Informative mapping</w:t>
      </w:r>
      <w:bookmarkEnd w:id="795"/>
    </w:p>
    <w:p w14:paraId="310B1A54" w14:textId="11FEA77C"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410D17">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796" w:name="_Toc72854655"/>
      <w:bookmarkStart w:id="797" w:name="_Toc72924700"/>
      <w:bookmarkStart w:id="798" w:name="_Toc72924828"/>
      <w:bookmarkStart w:id="799" w:name="_Toc72924906"/>
      <w:bookmarkStart w:id="800" w:name="_Toc72926445"/>
      <w:bookmarkStart w:id="801" w:name="_Toc72926534"/>
      <w:bookmarkStart w:id="802" w:name="_Toc72927135"/>
      <w:bookmarkStart w:id="803" w:name="_Toc72927225"/>
      <w:bookmarkStart w:id="804" w:name="_Toc72854656"/>
      <w:bookmarkStart w:id="805" w:name="_Toc72924701"/>
      <w:bookmarkStart w:id="806" w:name="_Toc72924829"/>
      <w:bookmarkStart w:id="807" w:name="_Toc72924907"/>
      <w:bookmarkStart w:id="808" w:name="_Toc72926446"/>
      <w:bookmarkStart w:id="809" w:name="_Toc72926535"/>
      <w:bookmarkStart w:id="810" w:name="_Toc72927136"/>
      <w:bookmarkStart w:id="811" w:name="_Toc72927226"/>
      <w:bookmarkStart w:id="812" w:name="_Toc72854657"/>
      <w:bookmarkStart w:id="813" w:name="_Toc72924702"/>
      <w:bookmarkStart w:id="814" w:name="_Toc72924830"/>
      <w:bookmarkStart w:id="815" w:name="_Toc72924908"/>
      <w:bookmarkStart w:id="816" w:name="_Toc72926447"/>
      <w:bookmarkStart w:id="817" w:name="_Toc72926536"/>
      <w:bookmarkStart w:id="818" w:name="_Toc72927137"/>
      <w:bookmarkStart w:id="819" w:name="_Toc72927227"/>
      <w:bookmarkStart w:id="820" w:name="_Toc72854658"/>
      <w:bookmarkStart w:id="821" w:name="_Toc72924703"/>
      <w:bookmarkStart w:id="822" w:name="_Toc72924831"/>
      <w:bookmarkStart w:id="823" w:name="_Toc72924909"/>
      <w:bookmarkStart w:id="824" w:name="_Toc72926448"/>
      <w:bookmarkStart w:id="825" w:name="_Toc72926537"/>
      <w:bookmarkStart w:id="826" w:name="_Toc72927138"/>
      <w:bookmarkStart w:id="827" w:name="_Toc72927228"/>
      <w:bookmarkStart w:id="828" w:name="_Toc72854659"/>
      <w:bookmarkStart w:id="829" w:name="_Toc72924704"/>
      <w:bookmarkStart w:id="830" w:name="_Toc72924832"/>
      <w:bookmarkStart w:id="831" w:name="_Toc72924910"/>
      <w:bookmarkStart w:id="832" w:name="_Toc72926449"/>
      <w:bookmarkStart w:id="833" w:name="_Toc72926538"/>
      <w:bookmarkStart w:id="834" w:name="_Toc72927139"/>
      <w:bookmarkStart w:id="835" w:name="_Toc72927229"/>
      <w:bookmarkStart w:id="836" w:name="_Toc72854660"/>
      <w:bookmarkStart w:id="837" w:name="_Toc72924705"/>
      <w:bookmarkStart w:id="838" w:name="_Toc72924833"/>
      <w:bookmarkStart w:id="839" w:name="_Toc72924911"/>
      <w:bookmarkStart w:id="840" w:name="_Toc72926450"/>
      <w:bookmarkStart w:id="841" w:name="_Toc72926539"/>
      <w:bookmarkStart w:id="842" w:name="_Toc72927140"/>
      <w:bookmarkStart w:id="843" w:name="_Toc72927230"/>
      <w:bookmarkStart w:id="844" w:name="_Toc72854661"/>
      <w:bookmarkStart w:id="845" w:name="_Toc72924706"/>
      <w:bookmarkStart w:id="846" w:name="_Toc72924834"/>
      <w:bookmarkStart w:id="847" w:name="_Toc72924912"/>
      <w:bookmarkStart w:id="848" w:name="_Toc72926451"/>
      <w:bookmarkStart w:id="849" w:name="_Toc72926540"/>
      <w:bookmarkStart w:id="850" w:name="_Toc72927141"/>
      <w:bookmarkStart w:id="851" w:name="_Toc72927231"/>
      <w:bookmarkStart w:id="852" w:name="_Toc72854662"/>
      <w:bookmarkStart w:id="853" w:name="_Toc72924707"/>
      <w:bookmarkStart w:id="854" w:name="_Toc72924835"/>
      <w:bookmarkStart w:id="855" w:name="_Toc72924913"/>
      <w:bookmarkStart w:id="856" w:name="_Toc72926452"/>
      <w:bookmarkStart w:id="857" w:name="_Toc72926541"/>
      <w:bookmarkStart w:id="858" w:name="_Toc72927142"/>
      <w:bookmarkStart w:id="859" w:name="_Toc72927232"/>
      <w:bookmarkStart w:id="860" w:name="_Toc72854663"/>
      <w:bookmarkStart w:id="861" w:name="_Toc72924708"/>
      <w:bookmarkStart w:id="862" w:name="_Toc72924836"/>
      <w:bookmarkStart w:id="863" w:name="_Toc72924914"/>
      <w:bookmarkStart w:id="864" w:name="_Toc72926453"/>
      <w:bookmarkStart w:id="865" w:name="_Toc72926542"/>
      <w:bookmarkStart w:id="866" w:name="_Toc72927143"/>
      <w:bookmarkStart w:id="867" w:name="_Toc72927233"/>
      <w:bookmarkStart w:id="868" w:name="_Toc72854664"/>
      <w:bookmarkStart w:id="869" w:name="_Toc72924709"/>
      <w:bookmarkStart w:id="870" w:name="_Toc72924837"/>
      <w:bookmarkStart w:id="871" w:name="_Toc72924915"/>
      <w:bookmarkStart w:id="872" w:name="_Toc72926454"/>
      <w:bookmarkStart w:id="873" w:name="_Toc72926543"/>
      <w:bookmarkStart w:id="874" w:name="_Toc72927144"/>
      <w:bookmarkStart w:id="875" w:name="_Toc72927234"/>
      <w:bookmarkStart w:id="876" w:name="_Toc72854665"/>
      <w:bookmarkStart w:id="877" w:name="_Toc72924710"/>
      <w:bookmarkStart w:id="878" w:name="_Toc72924838"/>
      <w:bookmarkStart w:id="879" w:name="_Toc72924916"/>
      <w:bookmarkStart w:id="880" w:name="_Toc72926455"/>
      <w:bookmarkStart w:id="881" w:name="_Toc72926544"/>
      <w:bookmarkStart w:id="882" w:name="_Toc72927145"/>
      <w:bookmarkStart w:id="883" w:name="_Toc72927235"/>
      <w:bookmarkStart w:id="884" w:name="_Toc72854666"/>
      <w:bookmarkStart w:id="885" w:name="_Toc72924711"/>
      <w:bookmarkStart w:id="886" w:name="_Toc72924839"/>
      <w:bookmarkStart w:id="887" w:name="_Toc72924917"/>
      <w:bookmarkStart w:id="888" w:name="_Toc72926456"/>
      <w:bookmarkStart w:id="889" w:name="_Toc72926545"/>
      <w:bookmarkStart w:id="890" w:name="_Toc72927146"/>
      <w:bookmarkStart w:id="891" w:name="_Toc72927236"/>
      <w:bookmarkStart w:id="892" w:name="_Toc72854667"/>
      <w:bookmarkStart w:id="893" w:name="_Toc72924712"/>
      <w:bookmarkStart w:id="894" w:name="_Toc72924840"/>
      <w:bookmarkStart w:id="895" w:name="_Toc72924918"/>
      <w:bookmarkStart w:id="896" w:name="_Toc72926457"/>
      <w:bookmarkStart w:id="897" w:name="_Toc72926546"/>
      <w:bookmarkStart w:id="898" w:name="_Toc72927147"/>
      <w:bookmarkStart w:id="899" w:name="_Toc72927237"/>
      <w:bookmarkStart w:id="900" w:name="_Toc72854668"/>
      <w:bookmarkStart w:id="901" w:name="_Toc72924713"/>
      <w:bookmarkStart w:id="902" w:name="_Toc72924841"/>
      <w:bookmarkStart w:id="903" w:name="_Toc72924919"/>
      <w:bookmarkStart w:id="904" w:name="_Toc72926458"/>
      <w:bookmarkStart w:id="905" w:name="_Toc72926547"/>
      <w:bookmarkStart w:id="906" w:name="_Toc72927148"/>
      <w:bookmarkStart w:id="907" w:name="_Toc72927238"/>
      <w:bookmarkStart w:id="908" w:name="_Toc72854669"/>
      <w:bookmarkStart w:id="909" w:name="_Toc72924714"/>
      <w:bookmarkStart w:id="910" w:name="_Toc72924842"/>
      <w:bookmarkStart w:id="911" w:name="_Toc72924920"/>
      <w:bookmarkStart w:id="912" w:name="_Toc72926459"/>
      <w:bookmarkStart w:id="913" w:name="_Toc72926548"/>
      <w:bookmarkStart w:id="914" w:name="_Toc72927149"/>
      <w:bookmarkStart w:id="915" w:name="_Toc72927239"/>
      <w:bookmarkStart w:id="916" w:name="_Toc72854670"/>
      <w:bookmarkStart w:id="917" w:name="_Toc72924715"/>
      <w:bookmarkStart w:id="918" w:name="_Toc72924843"/>
      <w:bookmarkStart w:id="919" w:name="_Toc72924921"/>
      <w:bookmarkStart w:id="920" w:name="_Toc72926460"/>
      <w:bookmarkStart w:id="921" w:name="_Toc72926549"/>
      <w:bookmarkStart w:id="922" w:name="_Toc72927150"/>
      <w:bookmarkStart w:id="923" w:name="_Toc72927240"/>
      <w:bookmarkStart w:id="924" w:name="_Toc72854671"/>
      <w:bookmarkStart w:id="925" w:name="_Toc72924716"/>
      <w:bookmarkStart w:id="926" w:name="_Toc72924844"/>
      <w:bookmarkStart w:id="927" w:name="_Toc72924922"/>
      <w:bookmarkStart w:id="928" w:name="_Toc72926461"/>
      <w:bookmarkStart w:id="929" w:name="_Toc72926550"/>
      <w:bookmarkStart w:id="930" w:name="_Toc72927151"/>
      <w:bookmarkStart w:id="931" w:name="_Toc72927241"/>
      <w:bookmarkStart w:id="932" w:name="_Toc72854672"/>
      <w:bookmarkStart w:id="933" w:name="_Toc72924717"/>
      <w:bookmarkStart w:id="934" w:name="_Toc72924845"/>
      <w:bookmarkStart w:id="935" w:name="_Toc72924923"/>
      <w:bookmarkStart w:id="936" w:name="_Toc72926462"/>
      <w:bookmarkStart w:id="937" w:name="_Toc72926551"/>
      <w:bookmarkStart w:id="938" w:name="_Toc72927152"/>
      <w:bookmarkStart w:id="939" w:name="_Toc72927242"/>
      <w:bookmarkStart w:id="940" w:name="_Toc72854673"/>
      <w:bookmarkStart w:id="941" w:name="_Toc72924718"/>
      <w:bookmarkStart w:id="942" w:name="_Toc72924846"/>
      <w:bookmarkStart w:id="943" w:name="_Toc72924924"/>
      <w:bookmarkStart w:id="944" w:name="_Toc72926463"/>
      <w:bookmarkStart w:id="945" w:name="_Toc72926552"/>
      <w:bookmarkStart w:id="946" w:name="_Toc72927153"/>
      <w:bookmarkStart w:id="947" w:name="_Toc72927243"/>
      <w:bookmarkStart w:id="948" w:name="_Toc72854674"/>
      <w:bookmarkStart w:id="949" w:name="_Toc72924719"/>
      <w:bookmarkStart w:id="950" w:name="_Toc72924847"/>
      <w:bookmarkStart w:id="951" w:name="_Toc72924925"/>
      <w:bookmarkStart w:id="952" w:name="_Toc72926464"/>
      <w:bookmarkStart w:id="953" w:name="_Toc72926553"/>
      <w:bookmarkStart w:id="954" w:name="_Toc72927154"/>
      <w:bookmarkStart w:id="955" w:name="_Toc72927244"/>
      <w:bookmarkStart w:id="956" w:name="_Toc72854675"/>
      <w:bookmarkStart w:id="957" w:name="_Toc72924720"/>
      <w:bookmarkStart w:id="958" w:name="_Toc72924848"/>
      <w:bookmarkStart w:id="959" w:name="_Toc72924926"/>
      <w:bookmarkStart w:id="960" w:name="_Toc72926465"/>
      <w:bookmarkStart w:id="961" w:name="_Toc72926554"/>
      <w:bookmarkStart w:id="962" w:name="_Toc72927155"/>
      <w:bookmarkStart w:id="963" w:name="_Toc72927245"/>
      <w:bookmarkStart w:id="964" w:name="_Toc72854676"/>
      <w:bookmarkStart w:id="965" w:name="_Toc72924721"/>
      <w:bookmarkStart w:id="966" w:name="_Toc72924849"/>
      <w:bookmarkStart w:id="967" w:name="_Toc72924927"/>
      <w:bookmarkStart w:id="968" w:name="_Toc72926466"/>
      <w:bookmarkStart w:id="969" w:name="_Toc72926555"/>
      <w:bookmarkStart w:id="970" w:name="_Toc72927156"/>
      <w:bookmarkStart w:id="971" w:name="_Toc72927246"/>
      <w:bookmarkStart w:id="972" w:name="_Toc72854677"/>
      <w:bookmarkStart w:id="973" w:name="_Toc72924722"/>
      <w:bookmarkStart w:id="974" w:name="_Toc72924850"/>
      <w:bookmarkStart w:id="975" w:name="_Toc72924928"/>
      <w:bookmarkStart w:id="976" w:name="_Toc72926467"/>
      <w:bookmarkStart w:id="977" w:name="_Toc72926556"/>
      <w:bookmarkStart w:id="978" w:name="_Toc72927157"/>
      <w:bookmarkStart w:id="979" w:name="_Toc72927247"/>
      <w:bookmarkStart w:id="980" w:name="_Toc72854678"/>
      <w:bookmarkStart w:id="981" w:name="_Toc72924723"/>
      <w:bookmarkStart w:id="982" w:name="_Toc72924851"/>
      <w:bookmarkStart w:id="983" w:name="_Toc72924929"/>
      <w:bookmarkStart w:id="984" w:name="_Toc72926468"/>
      <w:bookmarkStart w:id="985" w:name="_Toc72926557"/>
      <w:bookmarkStart w:id="986" w:name="_Toc72927158"/>
      <w:bookmarkStart w:id="987" w:name="_Toc72927248"/>
      <w:bookmarkStart w:id="988" w:name="_Toc72854679"/>
      <w:bookmarkStart w:id="989" w:name="_Toc72924724"/>
      <w:bookmarkStart w:id="990" w:name="_Toc72924852"/>
      <w:bookmarkStart w:id="991" w:name="_Toc72924930"/>
      <w:bookmarkStart w:id="992" w:name="_Toc72926469"/>
      <w:bookmarkStart w:id="993" w:name="_Toc72926558"/>
      <w:bookmarkStart w:id="994" w:name="_Toc72927159"/>
      <w:bookmarkStart w:id="995" w:name="_Toc72927249"/>
      <w:bookmarkStart w:id="996" w:name="_Toc72854680"/>
      <w:bookmarkStart w:id="997" w:name="_Toc72924725"/>
      <w:bookmarkStart w:id="998" w:name="_Toc72924853"/>
      <w:bookmarkStart w:id="999" w:name="_Toc72924931"/>
      <w:bookmarkStart w:id="1000" w:name="_Toc72926470"/>
      <w:bookmarkStart w:id="1001" w:name="_Toc72926559"/>
      <w:bookmarkStart w:id="1002" w:name="_Toc72927160"/>
      <w:bookmarkStart w:id="1003" w:name="_Toc72927250"/>
      <w:bookmarkStart w:id="1004" w:name="_Toc72854681"/>
      <w:bookmarkStart w:id="1005" w:name="_Toc72924726"/>
      <w:bookmarkStart w:id="1006" w:name="_Toc72924854"/>
      <w:bookmarkStart w:id="1007" w:name="_Toc72924932"/>
      <w:bookmarkStart w:id="1008" w:name="_Toc72926471"/>
      <w:bookmarkStart w:id="1009" w:name="_Toc72926560"/>
      <w:bookmarkStart w:id="1010" w:name="_Toc72927161"/>
      <w:bookmarkStart w:id="1011" w:name="_Toc72927251"/>
      <w:bookmarkStart w:id="1012" w:name="_Toc72854682"/>
      <w:bookmarkStart w:id="1013" w:name="_Toc72924727"/>
      <w:bookmarkStart w:id="1014" w:name="_Toc72924855"/>
      <w:bookmarkStart w:id="1015" w:name="_Toc72924933"/>
      <w:bookmarkStart w:id="1016" w:name="_Toc72926472"/>
      <w:bookmarkStart w:id="1017" w:name="_Toc72926561"/>
      <w:bookmarkStart w:id="1018" w:name="_Toc72927162"/>
      <w:bookmarkStart w:id="1019" w:name="_Toc72927252"/>
      <w:bookmarkStart w:id="1020" w:name="_Toc72854683"/>
      <w:bookmarkStart w:id="1021" w:name="_Toc72924728"/>
      <w:bookmarkStart w:id="1022" w:name="_Toc72924856"/>
      <w:bookmarkStart w:id="1023" w:name="_Toc72924934"/>
      <w:bookmarkStart w:id="1024" w:name="_Toc72926473"/>
      <w:bookmarkStart w:id="1025" w:name="_Toc72926562"/>
      <w:bookmarkStart w:id="1026" w:name="_Toc72927163"/>
      <w:bookmarkStart w:id="1027" w:name="_Toc72927253"/>
      <w:bookmarkStart w:id="1028" w:name="_Toc72854684"/>
      <w:bookmarkStart w:id="1029" w:name="_Toc72924729"/>
      <w:bookmarkStart w:id="1030" w:name="_Toc72924857"/>
      <w:bookmarkStart w:id="1031" w:name="_Toc72924935"/>
      <w:bookmarkStart w:id="1032" w:name="_Toc72926474"/>
      <w:bookmarkStart w:id="1033" w:name="_Toc72926563"/>
      <w:bookmarkStart w:id="1034" w:name="_Toc72927164"/>
      <w:bookmarkStart w:id="1035" w:name="_Toc72927254"/>
      <w:bookmarkStart w:id="1036" w:name="_Toc72854685"/>
      <w:bookmarkStart w:id="1037" w:name="_Toc72924730"/>
      <w:bookmarkStart w:id="1038" w:name="_Toc72924858"/>
      <w:bookmarkStart w:id="1039" w:name="_Toc72924936"/>
      <w:bookmarkStart w:id="1040" w:name="_Toc72926475"/>
      <w:bookmarkStart w:id="1041" w:name="_Toc72926564"/>
      <w:bookmarkStart w:id="1042" w:name="_Toc72927165"/>
      <w:bookmarkStart w:id="1043" w:name="_Toc72927255"/>
      <w:bookmarkStart w:id="1044" w:name="_Toc93666251"/>
      <w:bookmarkStart w:id="1045" w:name="_Toc93681564"/>
      <w:bookmarkStart w:id="1046" w:name="_Toc93681615"/>
      <w:bookmarkStart w:id="1047" w:name="_Toc93681669"/>
      <w:bookmarkStart w:id="1048" w:name="_Toc102150620"/>
      <w:bookmarkStart w:id="1049" w:name="_Toc120279150"/>
      <w:bookmarkStart w:id="1050" w:name="_Ref77779795"/>
      <w:bookmarkStart w:id="1051" w:name="_Ref77779806"/>
      <w:bookmarkStart w:id="1052" w:name="_Toc210469233"/>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rsidRPr="003109C6">
        <w:t xml:space="preserve">VDI </w:t>
      </w:r>
      <w:r>
        <w:t>s</w:t>
      </w:r>
      <w:r w:rsidRPr="003109C6">
        <w:t xml:space="preserve">ystems </w:t>
      </w:r>
      <w:r>
        <w:t>d</w:t>
      </w:r>
      <w:r w:rsidRPr="003109C6">
        <w:t xml:space="preserve">ecoder </w:t>
      </w:r>
      <w:r>
        <w:t>m</w:t>
      </w:r>
      <w:r w:rsidRPr="003109C6">
        <w:t>odel</w:t>
      </w:r>
      <w:bookmarkEnd w:id="1044"/>
      <w:bookmarkEnd w:id="1045"/>
      <w:bookmarkEnd w:id="1046"/>
      <w:bookmarkEnd w:id="1047"/>
      <w:bookmarkEnd w:id="1048"/>
      <w:bookmarkEnd w:id="1049"/>
      <w:bookmarkEnd w:id="1052"/>
    </w:p>
    <w:p w14:paraId="25E3C605" w14:textId="77777777" w:rsidR="00D2240C" w:rsidRPr="003109C6" w:rsidRDefault="00D2240C" w:rsidP="00D2240C">
      <w:pPr>
        <w:pStyle w:val="Heading2"/>
        <w:numPr>
          <w:ilvl w:val="1"/>
          <w:numId w:val="1"/>
        </w:numPr>
        <w:tabs>
          <w:tab w:val="clear" w:pos="360"/>
        </w:tabs>
      </w:pPr>
      <w:bookmarkStart w:id="1053" w:name="_Toc93666252"/>
      <w:bookmarkStart w:id="1054" w:name="_Toc120279151"/>
      <w:bookmarkStart w:id="1055" w:name="_Toc210469234"/>
      <w:r w:rsidRPr="003109C6">
        <w:t>Introduction</w:t>
      </w:r>
      <w:bookmarkEnd w:id="1053"/>
      <w:bookmarkEnd w:id="1054"/>
      <w:bookmarkEnd w:id="1055"/>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625CF8D4"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rsidR="00410D17">
        <w:t xml:space="preserve">Figure </w:t>
      </w:r>
      <w:r w:rsidR="00410D17">
        <w:rPr>
          <w:noProof/>
        </w:rPr>
        <w:t>4</w:t>
      </w:r>
      <w:r>
        <w:fldChar w:fldCharType="end"/>
      </w:r>
      <w:r w:rsidRPr="003109C6">
        <w:t xml:space="preserve">. </w:t>
      </w:r>
    </w:p>
    <w:p w14:paraId="208DC1CB" w14:textId="3DBEEF52" w:rsidR="00D2240C" w:rsidRDefault="00273E74" w:rsidP="00D2240C">
      <w:pPr>
        <w:keepNext/>
        <w:jc w:val="center"/>
      </w:pPr>
      <w:r>
        <w:rPr>
          <w:noProof/>
        </w:rPr>
        <w:lastRenderedPageBreak/>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74E7C694" w:rsidR="00D2240C" w:rsidRDefault="00D2240C" w:rsidP="00D2240C">
      <w:pPr>
        <w:pStyle w:val="Caption"/>
      </w:pPr>
      <w:bookmarkStart w:id="1056" w:name="_Ref109367692"/>
      <w:bookmarkStart w:id="1057" w:name="_Ref109367633"/>
      <w:r>
        <w:t xml:space="preserve">Figure </w:t>
      </w:r>
      <w:r>
        <w:fldChar w:fldCharType="begin"/>
      </w:r>
      <w:r>
        <w:instrText xml:space="preserve"> SEQ Figure \* ARABIC </w:instrText>
      </w:r>
      <w:r>
        <w:fldChar w:fldCharType="separate"/>
      </w:r>
      <w:r w:rsidR="00410D17">
        <w:rPr>
          <w:noProof/>
        </w:rPr>
        <w:t>4</w:t>
      </w:r>
      <w:r>
        <w:fldChar w:fldCharType="end"/>
      </w:r>
      <w:bookmarkEnd w:id="1056"/>
      <w:r>
        <w:t xml:space="preserve"> </w:t>
      </w:r>
      <w:r w:rsidRPr="004C2209">
        <w:t>—</w:t>
      </w:r>
      <w:r>
        <w:t xml:space="preserve"> VDI systems decoder model</w:t>
      </w:r>
      <w:bookmarkEnd w:id="1057"/>
    </w:p>
    <w:p w14:paraId="1E902850" w14:textId="52072851" w:rsidR="00FE65DE" w:rsidRPr="00FE65DE" w:rsidRDefault="00FE65DE" w:rsidP="00AE36B5">
      <w:pPr>
        <w:keepNext/>
      </w:pPr>
      <w:r>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1058" w:name="_Toc417360723"/>
      <w:bookmarkStart w:id="1059" w:name="_Toc420104522"/>
      <w:bookmarkStart w:id="1060" w:name="_Toc504564962"/>
      <w:bookmarkStart w:id="1061" w:name="_Toc3030689"/>
      <w:bookmarkStart w:id="1062" w:name="_Toc37220791"/>
      <w:bookmarkStart w:id="1063" w:name="_Toc55315330"/>
      <w:bookmarkStart w:id="1064" w:name="_Toc55315665"/>
      <w:bookmarkStart w:id="1065" w:name="_Toc55316000"/>
      <w:bookmarkStart w:id="1066" w:name="_Toc55316335"/>
      <w:bookmarkStart w:id="1067" w:name="_Toc55316670"/>
      <w:bookmarkStart w:id="1068" w:name="_Toc56149982"/>
      <w:bookmarkStart w:id="1069" w:name="_Toc67241250"/>
      <w:bookmarkStart w:id="1070" w:name="_Toc68346594"/>
      <w:bookmarkStart w:id="1071" w:name="_Toc93666253"/>
      <w:bookmarkStart w:id="1072" w:name="_Toc120279152"/>
      <w:bookmarkStart w:id="1073" w:name="_Toc210469235"/>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14:paraId="6AC3CFD4" w14:textId="77777777" w:rsidR="00D2240C" w:rsidRDefault="00D2240C" w:rsidP="00D2240C">
      <w:pPr>
        <w:pStyle w:val="Heading3"/>
        <w:numPr>
          <w:ilvl w:val="2"/>
          <w:numId w:val="1"/>
        </w:numPr>
      </w:pPr>
      <w:bookmarkStart w:id="1074" w:name="_Toc120279153"/>
      <w:bookmarkStart w:id="1075" w:name="_Toc210469236"/>
      <w:r>
        <w:t>General</w:t>
      </w:r>
      <w:bookmarkEnd w:id="1074"/>
      <w:bookmarkEnd w:id="1075"/>
    </w:p>
    <w:p w14:paraId="7508DB38" w14:textId="054983A8"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rsidR="00410D17">
        <w:t xml:space="preserve">Figure </w:t>
      </w:r>
      <w:r w:rsidR="00410D17">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1076" w:name="_Toc120279154"/>
      <w:bookmarkStart w:id="1077" w:name="_Toc417360726"/>
      <w:bookmarkStart w:id="1078" w:name="_Ref419967181"/>
      <w:bookmarkStart w:id="1079" w:name="_Toc420104525"/>
      <w:bookmarkStart w:id="1080" w:name="_Toc504564965"/>
      <w:bookmarkStart w:id="1081" w:name="_Toc37220794"/>
      <w:bookmarkStart w:id="1082" w:name="_Toc68346597"/>
      <w:bookmarkStart w:id="1083" w:name="_Toc210469237"/>
      <w:r w:rsidRPr="003109C6">
        <w:t xml:space="preserve">Media </w:t>
      </w:r>
      <w:r>
        <w:t>s</w:t>
      </w:r>
      <w:r w:rsidRPr="003109C6">
        <w:t>tream</w:t>
      </w:r>
      <w:bookmarkEnd w:id="1076"/>
      <w:bookmarkEnd w:id="1083"/>
    </w:p>
    <w:p w14:paraId="6E76B53A" w14:textId="77777777" w:rsidR="00D2240C" w:rsidRPr="003109C6" w:rsidRDefault="00D2240C" w:rsidP="00D2240C">
      <w:pPr>
        <w:pStyle w:val="Heading3"/>
        <w:numPr>
          <w:ilvl w:val="2"/>
          <w:numId w:val="1"/>
        </w:numPr>
      </w:pPr>
      <w:bookmarkStart w:id="1084" w:name="_Toc120279155"/>
      <w:bookmarkStart w:id="1085" w:name="_Toc210469238"/>
      <w:r w:rsidRPr="003109C6">
        <w:t xml:space="preserve">Media </w:t>
      </w:r>
      <w:r>
        <w:t>s</w:t>
      </w:r>
      <w:r w:rsidRPr="003109C6">
        <w:t xml:space="preserve">tream </w:t>
      </w:r>
      <w:r>
        <w:t>i</w:t>
      </w:r>
      <w:r w:rsidRPr="003109C6">
        <w:t>nterface</w:t>
      </w:r>
      <w:bookmarkEnd w:id="1084"/>
      <w:bookmarkEnd w:id="1085"/>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1086" w:name="_Toc120279156"/>
      <w:bookmarkStart w:id="1087" w:name="_Toc210469239"/>
      <w:r w:rsidRPr="003109C6">
        <w:t>Input formatter</w:t>
      </w:r>
      <w:bookmarkEnd w:id="1086"/>
      <w:bookmarkEnd w:id="1087"/>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1088" w:name="_Toc120279157"/>
      <w:bookmarkStart w:id="1089" w:name="_Toc210469240"/>
      <w:r w:rsidRPr="003109C6">
        <w:t>Access Units (AU)</w:t>
      </w:r>
      <w:bookmarkEnd w:id="1077"/>
      <w:bookmarkEnd w:id="1078"/>
      <w:bookmarkEnd w:id="1079"/>
      <w:bookmarkEnd w:id="1080"/>
      <w:bookmarkEnd w:id="1081"/>
      <w:bookmarkEnd w:id="1082"/>
      <w:bookmarkEnd w:id="1088"/>
      <w:bookmarkEnd w:id="1089"/>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1090" w:name="_Toc417360727"/>
      <w:bookmarkStart w:id="1091" w:name="_Ref419967294"/>
      <w:bookmarkStart w:id="1092" w:name="_Toc420104526"/>
      <w:bookmarkStart w:id="1093" w:name="_Toc504564966"/>
      <w:bookmarkStart w:id="1094" w:name="_Toc37220795"/>
      <w:bookmarkStart w:id="1095" w:name="_Toc68346598"/>
      <w:bookmarkStart w:id="1096" w:name="_Toc120279158"/>
      <w:bookmarkStart w:id="1097" w:name="_Toc210469241"/>
      <w:r w:rsidRPr="003109C6">
        <w:t>Decoding Buffer (DB)</w:t>
      </w:r>
      <w:bookmarkEnd w:id="1090"/>
      <w:bookmarkEnd w:id="1091"/>
      <w:bookmarkEnd w:id="1092"/>
      <w:bookmarkEnd w:id="1093"/>
      <w:bookmarkEnd w:id="1094"/>
      <w:bookmarkEnd w:id="1095"/>
      <w:bookmarkEnd w:id="1096"/>
      <w:bookmarkEnd w:id="1097"/>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1098" w:name="_Toc417360728"/>
      <w:bookmarkStart w:id="1099" w:name="_Ref419967374"/>
      <w:bookmarkStart w:id="1100" w:name="_Toc420104527"/>
      <w:bookmarkStart w:id="1101" w:name="_Toc504564967"/>
      <w:bookmarkStart w:id="1102" w:name="_Toc37220796"/>
      <w:bookmarkStart w:id="1103" w:name="_Toc68346599"/>
      <w:bookmarkStart w:id="1104" w:name="_Toc120279159"/>
      <w:bookmarkStart w:id="1105" w:name="_Toc210469242"/>
      <w:r w:rsidRPr="003109C6">
        <w:lastRenderedPageBreak/>
        <w:t>Elementary Streams (ES)</w:t>
      </w:r>
      <w:bookmarkEnd w:id="1098"/>
      <w:bookmarkEnd w:id="1099"/>
      <w:bookmarkEnd w:id="1100"/>
      <w:bookmarkEnd w:id="1101"/>
      <w:bookmarkEnd w:id="1102"/>
      <w:bookmarkEnd w:id="1103"/>
      <w:bookmarkEnd w:id="1104"/>
      <w:bookmarkEnd w:id="1105"/>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1106" w:name="_Toc417360729"/>
      <w:bookmarkStart w:id="1107" w:name="_Ref419967395"/>
      <w:bookmarkStart w:id="1108" w:name="_Toc420104528"/>
      <w:bookmarkStart w:id="1109" w:name="_Toc504564968"/>
      <w:bookmarkStart w:id="1110" w:name="_Toc37220797"/>
      <w:bookmarkStart w:id="1111" w:name="_Toc68346600"/>
      <w:bookmarkStart w:id="1112" w:name="_Toc120279160"/>
      <w:bookmarkStart w:id="1113" w:name="_Toc210469243"/>
      <w:r w:rsidRPr="003109C6">
        <w:t>Elementary Stream Interface (ESI)</w:t>
      </w:r>
      <w:bookmarkEnd w:id="1106"/>
      <w:bookmarkEnd w:id="1107"/>
      <w:bookmarkEnd w:id="1108"/>
      <w:bookmarkEnd w:id="1109"/>
      <w:bookmarkEnd w:id="1110"/>
      <w:bookmarkEnd w:id="1111"/>
      <w:bookmarkEnd w:id="1112"/>
      <w:bookmarkEnd w:id="1113"/>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1114" w:name="_Toc417360730"/>
      <w:bookmarkStart w:id="1115" w:name="_Ref419967428"/>
      <w:bookmarkStart w:id="1116" w:name="_Toc420104529"/>
      <w:bookmarkStart w:id="1117" w:name="_Toc504564969"/>
      <w:bookmarkStart w:id="1118" w:name="_Toc37220798"/>
      <w:bookmarkStart w:id="1119" w:name="_Toc68346601"/>
      <w:bookmarkStart w:id="1120" w:name="_Toc120279161"/>
      <w:bookmarkStart w:id="1121" w:name="_Toc210469244"/>
      <w:r w:rsidRPr="003109C6">
        <w:t>Decoder</w:t>
      </w:r>
      <w:bookmarkEnd w:id="1114"/>
      <w:bookmarkEnd w:id="1115"/>
      <w:bookmarkEnd w:id="1116"/>
      <w:bookmarkEnd w:id="1117"/>
      <w:bookmarkEnd w:id="1118"/>
      <w:bookmarkEnd w:id="1119"/>
      <w:bookmarkEnd w:id="1120"/>
      <w:bookmarkEnd w:id="1121"/>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1122" w:name="_Toc417360731"/>
      <w:bookmarkStart w:id="1123" w:name="_Ref419967270"/>
      <w:bookmarkStart w:id="1124" w:name="_Toc420104530"/>
      <w:bookmarkStart w:id="1125" w:name="_Toc504564970"/>
      <w:bookmarkStart w:id="1126" w:name="_Toc37220799"/>
      <w:bookmarkStart w:id="1127" w:name="_Toc68346602"/>
      <w:bookmarkStart w:id="1128" w:name="_Toc120279162"/>
      <w:bookmarkStart w:id="1129" w:name="_Toc210469245"/>
      <w:r w:rsidRPr="003109C6">
        <w:t>Composition Units (CU)</w:t>
      </w:r>
      <w:bookmarkEnd w:id="1122"/>
      <w:bookmarkEnd w:id="1123"/>
      <w:bookmarkEnd w:id="1124"/>
      <w:bookmarkEnd w:id="1125"/>
      <w:bookmarkEnd w:id="1126"/>
      <w:bookmarkEnd w:id="1127"/>
      <w:bookmarkEnd w:id="1128"/>
      <w:bookmarkEnd w:id="1129"/>
    </w:p>
    <w:p w14:paraId="3EA8A7C3" w14:textId="77777777" w:rsidR="00F066C6" w:rsidRDefault="007872EB" w:rsidP="007872EB">
      <w:pPr>
        <w:pStyle w:val="BodyText"/>
        <w:spacing w:after="220"/>
        <w:rPr>
          <w:rFonts w:eastAsia="Batang"/>
          <w:lang w:val="en-US" w:eastAsia="ko-KR"/>
        </w:rPr>
      </w:pPr>
      <w:bookmarkStart w:id="1130" w:name="_Toc417360732"/>
      <w:bookmarkStart w:id="1131" w:name="_Ref419967215"/>
      <w:bookmarkStart w:id="1132" w:name="_Toc420104531"/>
      <w:bookmarkStart w:id="1133"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proofErr w:type="gramStart"/>
      <w:r w:rsidR="00435DC1">
        <w:rPr>
          <w:rFonts w:eastAsia="Batang"/>
          <w:lang w:val="en-US" w:eastAsia="ko-KR"/>
        </w:rPr>
        <w:t>e.g.</w:t>
      </w:r>
      <w:proofErr w:type="gramEnd"/>
      <w:r w:rsidR="00435DC1">
        <w:rPr>
          <w:rFonts w:eastAsia="Batang"/>
          <w:lang w:val="en-US" w:eastAsia="ko-KR"/>
        </w:rPr>
        <w:t xml:space="preserve"> </w:t>
      </w:r>
      <w:r>
        <w:rPr>
          <w:rFonts w:eastAsia="Batang"/>
          <w:lang w:val="en-US" w:eastAsia="ko-KR"/>
        </w:rPr>
        <w:t xml:space="preserve">scalable coding), each composition unit </w:t>
      </w:r>
      <w:proofErr w:type="gramStart"/>
      <w:r>
        <w:rPr>
          <w:rFonts w:eastAsia="Batang"/>
          <w:lang w:val="en-US" w:eastAsia="ko-KR"/>
        </w:rPr>
        <w:t>is derived</w:t>
      </w:r>
      <w:proofErr w:type="gramEnd"/>
      <w:r>
        <w:rPr>
          <w:rFonts w:eastAsia="Batang"/>
          <w:lang w:val="en-US" w:eastAsia="ko-KR"/>
        </w:rPr>
        <w:t xml:space="preserve"> from access units from one or more of these streams. Composition units reside in composition memory.</w:t>
      </w:r>
    </w:p>
    <w:p w14:paraId="2CB9E480" w14:textId="7DD453C3" w:rsidR="007872EB" w:rsidRDefault="002C6E1A" w:rsidP="007872EB">
      <w:pPr>
        <w:pStyle w:val="BodyText"/>
        <w:spacing w:after="220"/>
        <w:rPr>
          <w:lang w:val="en-US" w:eastAsia="ko-KR"/>
        </w:rPr>
      </w:pPr>
      <w:r>
        <w:rPr>
          <w:rFonts w:eastAsia="Batang"/>
          <w:lang w:val="en-US" w:eastAsia="ko-KR"/>
        </w:rPr>
        <w:t xml:space="preserve">In case of multiple decoders attached to a single composition memory, </w:t>
      </w:r>
      <w:r w:rsidR="000A4C6A">
        <w:rPr>
          <w:rFonts w:eastAsia="Batang"/>
          <w:lang w:val="en-US" w:eastAsia="ko-KR"/>
        </w:rPr>
        <w:t xml:space="preserve">each composition unit </w:t>
      </w:r>
      <w:proofErr w:type="gramStart"/>
      <w:r w:rsidR="000A4C6A">
        <w:rPr>
          <w:rFonts w:eastAsia="Batang"/>
          <w:lang w:val="en-US" w:eastAsia="ko-KR"/>
        </w:rPr>
        <w:t>is derived</w:t>
      </w:r>
      <w:proofErr w:type="gramEnd"/>
      <w:r w:rsidR="000A4C6A">
        <w:rPr>
          <w:rFonts w:eastAsia="Batang"/>
          <w:lang w:val="en-US" w:eastAsia="ko-KR"/>
        </w:rPr>
        <w:t xml:space="preserve"> from access units from one </w:t>
      </w:r>
      <w:del w:id="1134" w:author="Emmanuel Thomas" w:date="2025-10-04T12:35:00Z" w16du:dateUtc="2025-10-04T10:35:00Z">
        <w:r w:rsidR="00F066C6" w:rsidDel="005E4EC4">
          <w:rPr>
            <w:rFonts w:eastAsia="Batang"/>
            <w:lang w:val="en-US" w:eastAsia="ko-KR"/>
          </w:rPr>
          <w:delText>ore</w:delText>
        </w:r>
      </w:del>
      <w:ins w:id="1135" w:author="Emmanuel Thomas" w:date="2025-10-04T12:35:00Z" w16du:dateUtc="2025-10-04T10:35:00Z">
        <w:r w:rsidR="005E4EC4">
          <w:rPr>
            <w:rFonts w:eastAsia="Batang"/>
            <w:lang w:val="en-US" w:eastAsia="ko-KR"/>
          </w:rPr>
          <w:t>or</w:t>
        </w:r>
      </w:ins>
      <w:r w:rsidR="00F066C6">
        <w:rPr>
          <w:rFonts w:eastAsia="Batang"/>
          <w:lang w:val="en-US" w:eastAsia="ko-KR"/>
        </w:rPr>
        <w:t xml:space="preserve"> more of the elementary streams decoded by those decoders.</w:t>
      </w:r>
    </w:p>
    <w:p w14:paraId="0A47D2A3" w14:textId="77777777" w:rsidR="00D2240C" w:rsidRPr="003109C6" w:rsidRDefault="00D2240C" w:rsidP="00D2240C">
      <w:pPr>
        <w:pStyle w:val="Heading3"/>
        <w:numPr>
          <w:ilvl w:val="2"/>
          <w:numId w:val="1"/>
        </w:numPr>
      </w:pPr>
      <w:bookmarkStart w:id="1136" w:name="_Toc156428787"/>
      <w:bookmarkStart w:id="1137" w:name="_Toc37220800"/>
      <w:bookmarkStart w:id="1138" w:name="_Toc68346603"/>
      <w:bookmarkStart w:id="1139" w:name="_Toc120279163"/>
      <w:bookmarkStart w:id="1140" w:name="_Toc210469246"/>
      <w:bookmarkEnd w:id="1136"/>
      <w:r w:rsidRPr="003109C6">
        <w:t>Composition Memory (CM)</w:t>
      </w:r>
      <w:bookmarkEnd w:id="1130"/>
      <w:bookmarkEnd w:id="1131"/>
      <w:bookmarkEnd w:id="1132"/>
      <w:bookmarkEnd w:id="1133"/>
      <w:bookmarkEnd w:id="1137"/>
      <w:bookmarkEnd w:id="1138"/>
      <w:bookmarkEnd w:id="1139"/>
      <w:bookmarkEnd w:id="1140"/>
    </w:p>
    <w:p w14:paraId="5198D235" w14:textId="777EED65" w:rsidR="00752F56" w:rsidRDefault="00752F56" w:rsidP="00752F56">
      <w:pPr>
        <w:pStyle w:val="BodyText"/>
        <w:spacing w:after="220"/>
        <w:rPr>
          <w:lang w:val="en-US" w:eastAsia="ko-KR"/>
        </w:rPr>
      </w:pPr>
      <w:r>
        <w:rPr>
          <w:lang w:val="en-US" w:eastAsia="ko-KR"/>
        </w:rPr>
        <w:t xml:space="preserve">The composition memory is a random access memory that contains composition units. The size of this memory </w:t>
      </w:r>
      <w:proofErr w:type="gramStart"/>
      <w:r>
        <w:rPr>
          <w:lang w:val="en-US" w:eastAsia="ko-KR"/>
        </w:rPr>
        <w:t>is not normatively specified</w:t>
      </w:r>
      <w:proofErr w:type="gramEnd"/>
      <w:r>
        <w:rPr>
          <w:lang w:val="en-US" w:eastAsia="ko-KR"/>
        </w:rPr>
        <w:t>. The composition units may come from different decoders.</w:t>
      </w:r>
    </w:p>
    <w:p w14:paraId="40BDBAE1" w14:textId="77777777" w:rsidR="00D2240C" w:rsidRPr="003109C6" w:rsidRDefault="00D2240C" w:rsidP="00D2240C">
      <w:pPr>
        <w:pStyle w:val="Heading3"/>
        <w:numPr>
          <w:ilvl w:val="2"/>
          <w:numId w:val="1"/>
        </w:numPr>
      </w:pPr>
      <w:bookmarkStart w:id="1141" w:name="_Toc156428789"/>
      <w:bookmarkStart w:id="1142" w:name="_Toc417360733"/>
      <w:bookmarkStart w:id="1143" w:name="_Toc420104532"/>
      <w:bookmarkStart w:id="1144" w:name="_Toc504564972"/>
      <w:bookmarkStart w:id="1145" w:name="_Toc37220801"/>
      <w:bookmarkStart w:id="1146" w:name="_Toc68346604"/>
      <w:bookmarkStart w:id="1147" w:name="_Toc120279164"/>
      <w:bookmarkStart w:id="1148" w:name="_Toc210469247"/>
      <w:bookmarkEnd w:id="1141"/>
      <w:r w:rsidRPr="003109C6">
        <w:t>Compositor</w:t>
      </w:r>
      <w:bookmarkEnd w:id="1142"/>
      <w:bookmarkEnd w:id="1143"/>
      <w:bookmarkEnd w:id="1144"/>
      <w:bookmarkEnd w:id="1145"/>
      <w:bookmarkEnd w:id="1146"/>
      <w:bookmarkEnd w:id="1147"/>
      <w:bookmarkEnd w:id="114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1149" w:name="_Toc417360736"/>
      <w:bookmarkStart w:id="1150" w:name="_Ref419967490"/>
      <w:bookmarkStart w:id="1151" w:name="_Ref419968643"/>
      <w:bookmarkStart w:id="1152" w:name="_Toc420104535"/>
      <w:bookmarkStart w:id="1153" w:name="_Toc504564975"/>
      <w:bookmarkStart w:id="1154" w:name="_Toc37220804"/>
      <w:bookmarkStart w:id="1155" w:name="_Toc68346607"/>
      <w:bookmarkStart w:id="1156" w:name="_Toc210469248"/>
      <w:r>
        <w:t>Object Time Base (OTB)</w:t>
      </w:r>
      <w:bookmarkEnd w:id="1149"/>
      <w:bookmarkEnd w:id="1150"/>
      <w:bookmarkEnd w:id="1151"/>
      <w:bookmarkEnd w:id="1152"/>
      <w:bookmarkEnd w:id="1153"/>
      <w:bookmarkEnd w:id="1154"/>
      <w:bookmarkEnd w:id="1155"/>
      <w:bookmarkEnd w:id="115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1157" w:name="_Toc210469249"/>
      <w:r w:rsidRPr="008D622B">
        <w:t>Decoding Time Stamp (DTS)</w:t>
      </w:r>
      <w:bookmarkEnd w:id="115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1158" w:name="_Toc210469250"/>
      <w:r w:rsidRPr="00716C08">
        <w:t>Composition Time Stamp (CTS)</w:t>
      </w:r>
      <w:bookmarkEnd w:id="115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1159" w:name="_Toc210469251"/>
      <w:r>
        <w:t>Timing model</w:t>
      </w:r>
      <w:bookmarkEnd w:id="115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w:t>
      </w:r>
      <w:proofErr w:type="gramStart"/>
      <w:r w:rsidR="00617451" w:rsidRPr="00AE36B5">
        <w:rPr>
          <w:lang w:val="en-US" w:eastAsia="ko-KR"/>
        </w:rPr>
        <w:t>is removed</w:t>
      </w:r>
      <w:proofErr w:type="gramEnd"/>
      <w:r w:rsidR="00617451" w:rsidRPr="00AE36B5">
        <w:rPr>
          <w:lang w:val="en-US" w:eastAsia="ko-KR"/>
        </w:rPr>
        <w:t xml:space="preserve">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w:t>
      </w:r>
      <w:proofErr w:type="gramStart"/>
      <w:r w:rsidR="00617451" w:rsidRPr="00AE36B5">
        <w:rPr>
          <w:lang w:val="en-US" w:eastAsia="ko-KR"/>
        </w:rPr>
        <w:t>is guaranteed</w:t>
      </w:r>
      <w:proofErr w:type="gramEnd"/>
      <w:r w:rsidR="00617451" w:rsidRPr="00AE36B5">
        <w:rPr>
          <w:lang w:val="en-US" w:eastAsia="ko-KR"/>
        </w:rPr>
        <w:t xml:space="preserve">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3632A54D" w:rsidR="00E77970" w:rsidRDefault="00D16180" w:rsidP="00AE36B5">
      <w:pPr>
        <w:pStyle w:val="BodyText"/>
        <w:spacing w:after="220"/>
        <w:rPr>
          <w:lang w:val="en-US" w:eastAsia="ko-KR"/>
        </w:rPr>
      </w:pPr>
      <w:r>
        <w:rPr>
          <w:lang w:val="en-US" w:eastAsia="ko-KR"/>
        </w:rPr>
        <w:lastRenderedPageBreak/>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w:t>
      </w:r>
      <w:del w:id="1160" w:author="Emmanuel Thomas" w:date="2025-10-04T12:35:00Z" w16du:dateUtc="2025-10-04T10:35:00Z">
        <w:r w:rsidR="00617451" w:rsidRPr="00AE36B5" w:rsidDel="005E4EC4">
          <w:rPr>
            <w:lang w:val="en-US" w:eastAsia="ko-KR"/>
          </w:rPr>
          <w:delText>replaced</w:delText>
        </w:r>
      </w:del>
      <w:proofErr w:type="gramStart"/>
      <w:ins w:id="1161" w:author="Emmanuel Thomas" w:date="2025-10-04T12:35:00Z" w16du:dateUtc="2025-10-04T10:35:00Z">
        <w:r w:rsidR="005E4EC4" w:rsidRPr="00AE36B5">
          <w:rPr>
            <w:lang w:val="en-US" w:eastAsia="ko-KR"/>
          </w:rPr>
          <w:t>be replaced</w:t>
        </w:r>
      </w:ins>
      <w:proofErr w:type="gramEnd"/>
      <w:r w:rsidR="00617451" w:rsidRPr="00AE36B5">
        <w:rPr>
          <w:lang w:val="en-US" w:eastAsia="ko-KR"/>
        </w:rPr>
        <w:t xml:space="preserve">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proofErr w:type="gramStart"/>
      <w:r>
        <w:rPr>
          <w:lang w:val="en-US" w:eastAsia="ko-KR"/>
        </w:rPr>
        <w:t xml:space="preserve">is </w:t>
      </w:r>
      <w:r w:rsidR="00960741">
        <w:rPr>
          <w:lang w:val="en-US" w:eastAsia="ko-KR"/>
        </w:rPr>
        <w:t>created</w:t>
      </w:r>
      <w:proofErr w:type="gramEnd"/>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 xml:space="preserve">elementary streams shall adhere to a single object time base. Temporally co-located access units for such elementary streams </w:t>
      </w:r>
      <w:proofErr w:type="gramStart"/>
      <w:r w:rsidR="00B879A8">
        <w:rPr>
          <w:lang w:val="en-US" w:eastAsia="ko-KR"/>
        </w:rPr>
        <w:t>are then identified</w:t>
      </w:r>
      <w:proofErr w:type="gramEnd"/>
      <w:r w:rsidR="00B879A8">
        <w:rPr>
          <w:lang w:val="en-US" w:eastAsia="ko-KR"/>
        </w:rPr>
        <w:t xml:space="preserve"> by identical DTS or CTS values.</w:t>
      </w:r>
    </w:p>
    <w:p w14:paraId="08D2B528" w14:textId="77777777" w:rsidR="00D84D92" w:rsidRDefault="00D84D92" w:rsidP="00D84D92">
      <w:pPr>
        <w:rPr>
          <w:lang w:eastAsia="ja-JP"/>
        </w:rPr>
      </w:pPr>
      <w:r>
        <w:rPr>
          <w:lang w:eastAsia="ja-JP"/>
        </w:rPr>
        <w:t>EXAMPLE</w:t>
      </w:r>
    </w:p>
    <w:p w14:paraId="499217D2" w14:textId="10BC554F"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rsidR="00410D17">
        <w:t xml:space="preserve">Figure </w:t>
      </w:r>
      <w:r w:rsidR="00410D17">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proofErr w:type="gramStart"/>
      <w:r w:rsidR="00B66C23">
        <w:rPr>
          <w:lang w:eastAsia="ja-JP"/>
        </w:rPr>
        <w:t xml:space="preserve">is </w:t>
      </w:r>
      <w:r w:rsidR="004749BC">
        <w:rPr>
          <w:lang w:eastAsia="ja-JP"/>
        </w:rPr>
        <w:t>located</w:t>
      </w:r>
      <w:r>
        <w:rPr>
          <w:lang w:eastAsia="ja-JP"/>
        </w:rPr>
        <w:t xml:space="preserve"> in</w:t>
      </w:r>
      <w:proofErr w:type="gramEnd"/>
      <w:r>
        <w:rPr>
          <w:lang w:eastAsia="ja-JP"/>
        </w:rPr>
        <w:t xml:space="preserve">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F3DE165" w:rsidR="00545DDB" w:rsidRPr="005F2BFF" w:rsidRDefault="005001B1" w:rsidP="00AE36B5">
      <w:pPr>
        <w:pStyle w:val="Caption"/>
        <w:rPr>
          <w:rFonts w:ascii="Times New Roman" w:eastAsiaTheme="minorEastAsia" w:hAnsi="Times New Roman"/>
          <w:sz w:val="24"/>
          <w:szCs w:val="24"/>
          <w:lang w:eastAsia="zh-CN"/>
        </w:rPr>
      </w:pPr>
      <w:bookmarkStart w:id="1162" w:name="_Ref156428013"/>
      <w:r>
        <w:t xml:space="preserve">Figure </w:t>
      </w:r>
      <w:r>
        <w:fldChar w:fldCharType="begin"/>
      </w:r>
      <w:r>
        <w:instrText xml:space="preserve"> SEQ Figure \* ARABIC </w:instrText>
      </w:r>
      <w:r>
        <w:fldChar w:fldCharType="separate"/>
      </w:r>
      <w:r w:rsidR="00410D17">
        <w:rPr>
          <w:noProof/>
        </w:rPr>
        <w:t>5</w:t>
      </w:r>
      <w:r>
        <w:fldChar w:fldCharType="end"/>
      </w:r>
      <w:bookmarkEnd w:id="1162"/>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lastRenderedPageBreak/>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lastRenderedPageBreak/>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1163" w:name="_Toc210469252"/>
      <w:r w:rsidRPr="001854F3">
        <w:rPr>
          <w:lang w:val="en-US"/>
        </w:rPr>
        <w:t>Video decoder interface</w:t>
      </w:r>
      <w:bookmarkEnd w:id="1050"/>
      <w:bookmarkEnd w:id="1051"/>
      <w:bookmarkEnd w:id="1163"/>
    </w:p>
    <w:p w14:paraId="07DF5256" w14:textId="3FFEFB71" w:rsidR="00440C0E" w:rsidRDefault="000C01A9" w:rsidP="009E17B4">
      <w:pPr>
        <w:pStyle w:val="Heading2"/>
        <w:rPr>
          <w:lang w:val="en-US"/>
        </w:rPr>
      </w:pPr>
      <w:bookmarkStart w:id="1164" w:name="_Toc210469253"/>
      <w:r>
        <w:rPr>
          <w:lang w:val="en-US"/>
        </w:rPr>
        <w:t>General</w:t>
      </w:r>
      <w:bookmarkEnd w:id="1164"/>
    </w:p>
    <w:p w14:paraId="7947C11F" w14:textId="3D3312C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410D17" w:rsidRPr="001854F3">
        <w:rPr>
          <w:lang w:val="en-US"/>
        </w:rPr>
        <w:t xml:space="preserve">Figure </w:t>
      </w:r>
      <w:r w:rsidR="00410D17">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w:t>
      </w:r>
      <w:proofErr w:type="gramStart"/>
      <w:r w:rsidRPr="001854F3">
        <w:rPr>
          <w:lang w:val="en-US" w:eastAsia="ja-JP"/>
        </w:rPr>
        <w:t>etc.</w:t>
      </w:r>
      <w:proofErr w:type="gramEnd"/>
      <w:r w:rsidRPr="001854F3">
        <w:rPr>
          <w:lang w:val="en-US" w:eastAsia="ja-JP"/>
        </w:rPr>
        <w:t xml:space="preserve">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proofErr w:type="gramStart"/>
      <w:r w:rsidR="00F55559" w:rsidRPr="001854F3">
        <w:rPr>
          <w:lang w:val="en-US" w:eastAsia="ja-JP"/>
        </w:rPr>
        <w:t>b</w:t>
      </w:r>
      <w:r w:rsidRPr="001854F3">
        <w:rPr>
          <w:lang w:val="en-US" w:eastAsia="ja-JP"/>
        </w:rPr>
        <w:t>e fed</w:t>
      </w:r>
      <w:proofErr w:type="gramEnd"/>
      <w:r w:rsidRPr="001854F3">
        <w:rPr>
          <w:lang w:val="en-US" w:eastAsia="ja-JP"/>
        </w:rPr>
        <w:t xml:space="preserve">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410D17" w:rsidRPr="001854F3">
        <w:rPr>
          <w:lang w:val="en-US"/>
        </w:rPr>
        <w:t xml:space="preserve">Figure </w:t>
      </w:r>
      <w:r w:rsidR="00410D17">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 xml:space="preserve">defines the binding for </w:t>
      </w:r>
      <w:proofErr w:type="gramStart"/>
      <w:r w:rsidR="00626B5C" w:rsidRPr="001854F3">
        <w:rPr>
          <w:lang w:val="en-US" w:eastAsia="ja-JP"/>
        </w:rPr>
        <w:t>several</w:t>
      </w:r>
      <w:proofErr w:type="gramEnd"/>
      <w:r w:rsidR="00626B5C" w:rsidRPr="001854F3">
        <w:rPr>
          <w:lang w:val="en-US" w:eastAsia="ja-JP"/>
        </w:rPr>
        <w:t xml:space="preserve">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1165" w:name="_Ref77939669"/>
      <w:bookmarkStart w:id="1166" w:name="_Toc210469254"/>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1165"/>
      <w:bookmarkEnd w:id="1166"/>
    </w:p>
    <w:p w14:paraId="61031AF9" w14:textId="77777777" w:rsidR="00757B4B" w:rsidRPr="001854F3" w:rsidRDefault="00757B4B" w:rsidP="00757B4B">
      <w:pPr>
        <w:pStyle w:val="Heading3"/>
        <w:rPr>
          <w:lang w:val="en-US"/>
        </w:rPr>
      </w:pPr>
      <w:bookmarkStart w:id="1167" w:name="_Toc210469255"/>
      <w:r w:rsidRPr="001854F3">
        <w:rPr>
          <w:lang w:val="en-US"/>
        </w:rPr>
        <w:t>General</w:t>
      </w:r>
      <w:bookmarkEnd w:id="1167"/>
    </w:p>
    <w:p w14:paraId="4F2EAAC2" w14:textId="2C4EDD46"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410D17" w:rsidRPr="001854F3">
        <w:rPr>
          <w:lang w:val="en-US"/>
        </w:rPr>
        <w:t xml:space="preserve">Figure </w:t>
      </w:r>
      <w:r w:rsidR="00410D17">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w:t>
      </w:r>
      <w:proofErr w:type="gramStart"/>
      <w:r w:rsidRPr="001854F3">
        <w:rPr>
          <w:lang w:val="en-US" w:eastAsia="ja-JP"/>
        </w:rPr>
        <w:t>several</w:t>
      </w:r>
      <w:proofErr w:type="gramEnd"/>
      <w:r w:rsidRPr="001854F3">
        <w:rPr>
          <w:lang w:val="en-US" w:eastAsia="ja-JP"/>
        </w:rPr>
        <w:t xml:space="preserve">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w:t>
      </w:r>
      <w:proofErr w:type="gramStart"/>
      <w:r w:rsidRPr="001854F3">
        <w:rPr>
          <w:lang w:val="en-US"/>
        </w:rPr>
        <w:t>level</w:t>
      </w:r>
      <w:proofErr w:type="gramEnd"/>
      <w:r w:rsidRPr="001854F3">
        <w:rPr>
          <w:lang w:val="en-US"/>
        </w:rPr>
        <w:t xml:space="preserve">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proofErr w:type="gramStart"/>
      <w:r w:rsidRPr="001854F3">
        <w:rPr>
          <w:lang w:val="en-US"/>
        </w:rPr>
        <w:t>are defined</w:t>
      </w:r>
      <w:proofErr w:type="gramEnd"/>
      <w:r w:rsidRPr="001854F3">
        <w:rPr>
          <w:lang w:val="en-US"/>
        </w:rPr>
        <w:t xml:space="preserve"> in an atomic way such that more </w:t>
      </w:r>
      <w:r w:rsidR="00DF4AB9" w:rsidRPr="001854F3">
        <w:rPr>
          <w:lang w:val="en-US"/>
        </w:rPr>
        <w:t xml:space="preserve">complex </w:t>
      </w:r>
      <w:r w:rsidRPr="001854F3">
        <w:rPr>
          <w:lang w:val="en-US"/>
        </w:rPr>
        <w:t xml:space="preserve">operations can </w:t>
      </w:r>
      <w:proofErr w:type="gramStart"/>
      <w:r w:rsidRPr="001854F3">
        <w:rPr>
          <w:lang w:val="en-US"/>
        </w:rPr>
        <w:t>be achieved</w:t>
      </w:r>
      <w:proofErr w:type="gramEnd"/>
      <w:r w:rsidRPr="001854F3">
        <w:rPr>
          <w:lang w:val="en-US"/>
        </w:rPr>
        <w:t xml:space="preserve"> by combining the</w:t>
      </w:r>
      <w:r w:rsidR="00D35BAA" w:rsidRPr="001854F3">
        <w:rPr>
          <w:lang w:val="en-US"/>
        </w:rPr>
        <w:t>m</w:t>
      </w:r>
      <w:r w:rsidR="006C1836" w:rsidRPr="001854F3">
        <w:rPr>
          <w:lang w:val="en-US"/>
        </w:rPr>
        <w:t xml:space="preserve"> </w:t>
      </w:r>
      <w:proofErr w:type="gramStart"/>
      <w:r w:rsidR="006C1836" w:rsidRPr="001854F3">
        <w:rPr>
          <w:lang w:val="en-US"/>
        </w:rPr>
        <w:t>as long as</w:t>
      </w:r>
      <w:proofErr w:type="gramEnd"/>
      <w:r w:rsidR="006C1836" w:rsidRPr="001854F3">
        <w:rPr>
          <w:lang w:val="en-US"/>
        </w:rPr>
        <w:t xml:space="preserve">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w:t>
      </w:r>
      <w:proofErr w:type="gramStart"/>
      <w:r w:rsidR="003502C6">
        <w:rPr>
          <w:lang w:val="en-US"/>
        </w:rPr>
        <w:t>possible implementations</w:t>
      </w:r>
      <w:proofErr w:type="gramEnd"/>
      <w:r w:rsidR="003502C6">
        <w:rPr>
          <w:lang w:val="en-US"/>
        </w:rPr>
        <w:t xml:space="preserve"> </w:t>
      </w:r>
      <w:proofErr w:type="gramStart"/>
      <w:r w:rsidR="003502C6">
        <w:rPr>
          <w:lang w:val="en-US"/>
        </w:rPr>
        <w:t>are provided</w:t>
      </w:r>
      <w:proofErr w:type="gramEnd"/>
      <w:r w:rsidR="003502C6">
        <w:rPr>
          <w:lang w:val="en-US"/>
        </w:rPr>
        <w:t xml:space="preserve">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410D17">
        <w:rPr>
          <w:lang w:val="en-US"/>
        </w:rPr>
        <w:t>Annex D</w:t>
      </w:r>
      <w:r w:rsidR="003502C6">
        <w:rPr>
          <w:lang w:val="en-US"/>
        </w:rPr>
        <w:fldChar w:fldCharType="end"/>
      </w:r>
      <w:r w:rsidR="003502C6">
        <w:rPr>
          <w:lang w:val="en-US"/>
        </w:rPr>
        <w:t>.</w:t>
      </w:r>
    </w:p>
    <w:p w14:paraId="4C59A852" w14:textId="04169861"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w:t>
      </w:r>
      <w:del w:id="1168" w:author="Emmanuel Thomas" w:date="2025-10-04T12:35:00Z" w16du:dateUtc="2025-10-04T10:35:00Z">
        <w:r w:rsidRPr="001854F3" w:rsidDel="005E4EC4">
          <w:rPr>
            <w:lang w:val="en-US"/>
          </w:rPr>
          <w:delText>objects</w:delText>
        </w:r>
      </w:del>
      <w:ins w:id="1169" w:author="Emmanuel Thomas" w:date="2025-10-04T12:35:00Z" w16du:dateUtc="2025-10-04T10:35:00Z">
        <w:r w:rsidR="005E4EC4" w:rsidRPr="001854F3">
          <w:rPr>
            <w:lang w:val="en-US"/>
          </w:rPr>
          <w:t>objects,</w:t>
        </w:r>
      </w:ins>
      <w:r w:rsidRPr="001854F3">
        <w:rPr>
          <w:lang w:val="en-US"/>
        </w:rPr>
        <w:t xml:space="preserve"> and a video object </w:t>
      </w:r>
      <w:proofErr w:type="gramStart"/>
      <w:r w:rsidR="002B7A5E" w:rsidRPr="001854F3">
        <w:rPr>
          <w:lang w:val="en-US"/>
        </w:rPr>
        <w:t>is</w:t>
      </w:r>
      <w:r w:rsidRPr="001854F3">
        <w:rPr>
          <w:lang w:val="en-US"/>
        </w:rPr>
        <w:t xml:space="preserve"> contained</w:t>
      </w:r>
      <w:proofErr w:type="gramEnd"/>
      <w:r w:rsidRPr="001854F3">
        <w:rPr>
          <w:lang w:val="en-US"/>
        </w:rPr>
        <w:t xml:space="preserve">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1170" w:name="_Toc72924941"/>
      <w:bookmarkStart w:id="1171" w:name="_Toc72926480"/>
      <w:bookmarkStart w:id="1172" w:name="_Toc72926569"/>
      <w:bookmarkStart w:id="1173" w:name="_Toc72927170"/>
      <w:bookmarkStart w:id="1174" w:name="_Toc72927260"/>
      <w:bookmarkStart w:id="1175" w:name="_Toc125562536"/>
      <w:bookmarkStart w:id="1176" w:name="_Toc125621485"/>
      <w:bookmarkStart w:id="1177" w:name="_Toc133355035"/>
      <w:bookmarkStart w:id="1178" w:name="_Toc125562537"/>
      <w:bookmarkStart w:id="1179" w:name="_Toc125621486"/>
      <w:bookmarkStart w:id="1180" w:name="_Toc133355036"/>
      <w:bookmarkStart w:id="1181" w:name="_Toc125562538"/>
      <w:bookmarkStart w:id="1182" w:name="_Toc125621487"/>
      <w:bookmarkStart w:id="1183" w:name="_Toc133355037"/>
      <w:bookmarkStart w:id="1184" w:name="_Toc125562539"/>
      <w:bookmarkStart w:id="1185" w:name="_Toc125621488"/>
      <w:bookmarkStart w:id="1186" w:name="_Toc133355038"/>
      <w:bookmarkStart w:id="1187" w:name="_Toc210469256"/>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1854F3">
        <w:rPr>
          <w:lang w:val="en-US"/>
        </w:rPr>
        <w:t>Concepts</w:t>
      </w:r>
      <w:bookmarkEnd w:id="1187"/>
    </w:p>
    <w:p w14:paraId="0F032360" w14:textId="5527A5BD" w:rsidR="00266DDB" w:rsidRPr="001854F3" w:rsidRDefault="00266DDB" w:rsidP="00266DDB">
      <w:pPr>
        <w:rPr>
          <w:lang w:val="en-US" w:eastAsia="ja-JP"/>
        </w:rPr>
      </w:pPr>
      <w:r w:rsidRPr="001854F3">
        <w:rPr>
          <w:lang w:val="en-US" w:eastAsia="ja-JP"/>
        </w:rPr>
        <w:t>MediaStream</w:t>
      </w:r>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r w:rsidRPr="001854F3">
        <w:rPr>
          <w:lang w:val="en-US" w:eastAsia="ja-JP"/>
        </w:rPr>
        <w:t>ElementaryStream</w:t>
      </w:r>
      <w:r w:rsidRPr="001854F3">
        <w:rPr>
          <w:lang w:val="en-US" w:eastAsia="ja-JP"/>
        </w:rPr>
        <w:tab/>
        <w:t>a type of elementary stream</w:t>
      </w:r>
    </w:p>
    <w:p w14:paraId="0FB335D6" w14:textId="4C488F0C" w:rsidR="00F947B5" w:rsidRPr="001854F3" w:rsidRDefault="00F947B5" w:rsidP="00F947B5">
      <w:pPr>
        <w:rPr>
          <w:lang w:val="en-US" w:eastAsia="ja-JP"/>
        </w:rPr>
      </w:pPr>
      <w:r w:rsidRPr="001854F3">
        <w:rPr>
          <w:lang w:val="en-US" w:eastAsia="ja-JP"/>
        </w:rPr>
        <w:t>AccessUnit</w:t>
      </w:r>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r w:rsidRPr="001854F3">
        <w:rPr>
          <w:lang w:val="en-US" w:eastAsia="ja-JP"/>
        </w:rPr>
        <w:t>VideoObjectIdentifier</w:t>
      </w:r>
      <w:r w:rsidRPr="001854F3">
        <w:rPr>
          <w:lang w:val="en-US" w:eastAsia="ja-JP"/>
        </w:rPr>
        <w:tab/>
        <w:t>a type of video object identifier</w:t>
      </w:r>
    </w:p>
    <w:p w14:paraId="02617E54" w14:textId="4675EA17" w:rsidR="00F947B5" w:rsidRPr="001854F3" w:rsidRDefault="00F947B5" w:rsidP="00F27E41">
      <w:pPr>
        <w:rPr>
          <w:lang w:val="en-US"/>
        </w:rPr>
      </w:pPr>
      <w:r w:rsidRPr="001854F3">
        <w:rPr>
          <w:lang w:val="en-US" w:eastAsia="ja-JP"/>
        </w:rPr>
        <w:t>VideoObjectSample</w:t>
      </w:r>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1188" w:name="_Toc30062031"/>
      <w:bookmarkStart w:id="1189" w:name="_Toc30062032"/>
      <w:bookmarkStart w:id="1190" w:name="_Toc30062033"/>
      <w:bookmarkStart w:id="1191" w:name="_Toc30062034"/>
      <w:bookmarkStart w:id="1192" w:name="_Toc30062035"/>
      <w:bookmarkStart w:id="1193" w:name="_Toc21688132"/>
      <w:bookmarkStart w:id="1194" w:name="_Toc210469257"/>
      <w:bookmarkEnd w:id="1188"/>
      <w:bookmarkEnd w:id="1189"/>
      <w:bookmarkEnd w:id="1190"/>
      <w:bookmarkEnd w:id="1191"/>
      <w:bookmarkEnd w:id="1192"/>
      <w:r w:rsidRPr="001854F3">
        <w:rPr>
          <w:lang w:val="en-US"/>
        </w:rPr>
        <w:t>Filtering by video object</w:t>
      </w:r>
      <w:bookmarkEnd w:id="1193"/>
      <w:r w:rsidR="00F55559" w:rsidRPr="001854F3">
        <w:rPr>
          <w:lang w:val="en-US"/>
        </w:rPr>
        <w:t xml:space="preserve"> identifier</w:t>
      </w:r>
      <w:bookmarkEnd w:id="1194"/>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 xml:space="preserve">dentifier of the selected video object to </w:t>
      </w:r>
      <w:proofErr w:type="gramStart"/>
      <w:r w:rsidRPr="001854F3">
        <w:rPr>
          <w:lang w:val="en-US" w:eastAsia="ja-JP"/>
        </w:rPr>
        <w:t>be extracted</w:t>
      </w:r>
      <w:proofErr w:type="gramEnd"/>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r w:rsidR="002D3BF5" w:rsidRPr="001854F3">
        <w:rPr>
          <w:lang w:val="en-US"/>
        </w:rPr>
        <w:t xml:space="preserve">i-th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w:t>
      </w:r>
      <w:proofErr w:type="gramStart"/>
      <w:r w:rsidR="00A30736" w:rsidRPr="001854F3">
        <w:rPr>
          <w:lang w:val="en-US"/>
        </w:rPr>
        <w:t>is removed</w:t>
      </w:r>
      <w:proofErr w:type="gramEnd"/>
      <w:r w:rsidR="00A30736" w:rsidRPr="001854F3">
        <w:rPr>
          <w:lang w:val="en-US"/>
        </w:rPr>
        <w:t xml:space="preserve"> from 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proofErr w:type="gramStart"/>
      <w:r w:rsidR="00A66967" w:rsidRPr="001854F3">
        <w:rPr>
          <w:lang w:val="en-US"/>
        </w:rPr>
        <w:t>is appended</w:t>
      </w:r>
      <w:proofErr w:type="gramEnd"/>
      <w:r w:rsidR="00A66967" w:rsidRPr="001854F3">
        <w:rPr>
          <w:lang w:val="en-US"/>
        </w:rPr>
        <w:t xml:space="preserve"> to the output elementary stream as a new access unit.</w:t>
      </w:r>
    </w:p>
    <w:p w14:paraId="3B73083D" w14:textId="58F1264B"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 xml:space="preserve">implements a filtering process based on the selected object identifier, </w:t>
      </w:r>
      <w:del w:id="1195" w:author="Emmanuel Thomas" w:date="2025-10-04T12:35:00Z" w16du:dateUtc="2025-10-04T10:35:00Z">
        <w:r w:rsidR="00FB3F9F" w:rsidRPr="001854F3" w:rsidDel="00814EE2">
          <w:rPr>
            <w:rStyle w:val="NoteChar"/>
            <w:lang w:val="en-US"/>
          </w:rPr>
          <w:delText>that</w:delText>
        </w:r>
      </w:del>
      <w:ins w:id="1196" w:author="Emmanuel Thomas" w:date="2025-10-04T12:35:00Z" w16du:dateUtc="2025-10-04T10:35:00Z">
        <w:r w:rsidR="00814EE2" w:rsidRPr="001854F3">
          <w:rPr>
            <w:rStyle w:val="NoteChar"/>
            <w:lang w:val="en-US"/>
          </w:rPr>
          <w:t>which</w:t>
        </w:r>
      </w:ins>
      <w:r w:rsidR="00FB3F9F" w:rsidRPr="001854F3">
        <w:rPr>
          <w:rStyle w:val="NoteChar"/>
          <w:lang w:val="en-US"/>
        </w:rPr>
        <w:t xml:space="preserve"> is the original access units </w:t>
      </w:r>
      <w:proofErr w:type="gramStart"/>
      <w:r w:rsidR="00FB3F9F" w:rsidRPr="001854F3">
        <w:rPr>
          <w:rStyle w:val="NoteChar"/>
          <w:lang w:val="en-US"/>
        </w:rPr>
        <w:t>are first copied</w:t>
      </w:r>
      <w:proofErr w:type="gramEnd"/>
      <w:r w:rsidR="00FB3F9F" w:rsidRPr="001854F3">
        <w:rPr>
          <w:rStyle w:val="NoteChar"/>
          <w:lang w:val="en-US"/>
        </w:rPr>
        <w:t xml:space="preserve"> and then removed from the unwanted objects. This way, the operation does not need to create and initialize an empty access </w:t>
      </w:r>
      <w:del w:id="1197" w:author="Emmanuel Thomas" w:date="2025-10-04T12:35:00Z" w16du:dateUtc="2025-10-04T10:35:00Z">
        <w:r w:rsidR="00FB3F9F" w:rsidRPr="001854F3" w:rsidDel="00814EE2">
          <w:rPr>
            <w:rStyle w:val="NoteChar"/>
            <w:lang w:val="en-US"/>
          </w:rPr>
          <w:delText>unit</w:delText>
        </w:r>
      </w:del>
      <w:ins w:id="1198" w:author="Emmanuel Thomas" w:date="2025-10-04T12:35:00Z" w16du:dateUtc="2025-10-04T10:35:00Z">
        <w:r w:rsidR="00814EE2" w:rsidRPr="001854F3">
          <w:rPr>
            <w:rStyle w:val="NoteChar"/>
            <w:lang w:val="en-US"/>
          </w:rPr>
          <w:t>unit,</w:t>
        </w:r>
      </w:ins>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 xml:space="preserve">access units </w:t>
      </w:r>
      <w:proofErr w:type="gramStart"/>
      <w:r w:rsidR="00FB3F9F" w:rsidRPr="001854F3">
        <w:rPr>
          <w:rStyle w:val="NoteChar"/>
          <w:lang w:val="en-US"/>
        </w:rPr>
        <w:t>are passed</w:t>
      </w:r>
      <w:proofErr w:type="gramEnd"/>
      <w:r w:rsidR="00FB3F9F" w:rsidRPr="001854F3">
        <w:rPr>
          <w:rStyle w:val="NoteChar"/>
          <w:lang w:val="en-US"/>
        </w:rPr>
        <w:t xml:space="preserve">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05096730"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410D17" w:rsidRPr="001854F3">
        <w:rPr>
          <w:lang w:val="en-US"/>
        </w:rPr>
        <w:t xml:space="preserve">Figure </w:t>
      </w:r>
      <w:r w:rsidR="00410D17">
        <w:rPr>
          <w:noProof/>
          <w:lang w:val="en-US"/>
        </w:rPr>
        <w:t>6</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410D17" w:rsidRPr="001854F3">
        <w:rPr>
          <w:lang w:val="en-US"/>
        </w:rPr>
        <w:t xml:space="preserve">Figure </w:t>
      </w:r>
      <w:r w:rsidR="00410D17">
        <w:rPr>
          <w:noProof/>
          <w:lang w:val="en-US"/>
        </w:rPr>
        <w:t>6</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777338B9" w:rsidR="00182C1A" w:rsidRPr="001854F3" w:rsidRDefault="001A5F21" w:rsidP="00A34C8C">
      <w:pPr>
        <w:pStyle w:val="Caption"/>
        <w:rPr>
          <w:lang w:val="en-US"/>
        </w:rPr>
      </w:pPr>
      <w:bookmarkStart w:id="1199" w:name="_Ref77779904"/>
      <w:bookmarkStart w:id="1200"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6</w:t>
      </w:r>
      <w:r w:rsidR="00A749FF" w:rsidRPr="001854F3">
        <w:rPr>
          <w:lang w:val="en-US"/>
        </w:rPr>
        <w:fldChar w:fldCharType="end"/>
      </w:r>
      <w:bookmarkEnd w:id="1199"/>
      <w:r w:rsidRPr="001854F3">
        <w:rPr>
          <w:lang w:val="en-US"/>
        </w:rPr>
        <w:t xml:space="preserve"> — Example of input and output video for the filtering function</w:t>
      </w:r>
      <w:bookmarkEnd w:id="1200"/>
    </w:p>
    <w:p w14:paraId="470FECAB" w14:textId="7123E0A8" w:rsidR="00FB3F9F" w:rsidRPr="001854F3" w:rsidRDefault="00FB3F9F" w:rsidP="001C0717">
      <w:pPr>
        <w:pStyle w:val="Heading3"/>
        <w:rPr>
          <w:lang w:val="en-US"/>
        </w:rPr>
      </w:pPr>
      <w:bookmarkStart w:id="1201" w:name="_Toc77782144"/>
      <w:bookmarkStart w:id="1202" w:name="_Toc77782749"/>
      <w:bookmarkStart w:id="1203" w:name="_Toc77785535"/>
      <w:bookmarkStart w:id="1204" w:name="_Toc77850532"/>
      <w:bookmarkStart w:id="1205" w:name="_Toc77850673"/>
      <w:bookmarkStart w:id="1206" w:name="_Toc77850814"/>
      <w:bookmarkStart w:id="1207" w:name="_Toc210469258"/>
      <w:bookmarkEnd w:id="1201"/>
      <w:bookmarkEnd w:id="1202"/>
      <w:bookmarkEnd w:id="1203"/>
      <w:bookmarkEnd w:id="1204"/>
      <w:bookmarkEnd w:id="1205"/>
      <w:bookmarkEnd w:id="1206"/>
      <w:r w:rsidRPr="001854F3">
        <w:rPr>
          <w:lang w:val="en-US"/>
        </w:rPr>
        <w:t>Inserting video objects</w:t>
      </w:r>
      <w:bookmarkEnd w:id="1207"/>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w:t>
      </w:r>
      <w:proofErr w:type="gramStart"/>
      <w:r w:rsidRPr="001854F3">
        <w:rPr>
          <w:lang w:val="en-US" w:eastAsia="ja-JP"/>
        </w:rPr>
        <w:t>many</w:t>
      </w:r>
      <w:proofErr w:type="gramEnd"/>
      <w:r w:rsidRPr="001854F3">
        <w:rPr>
          <w:lang w:val="en-US" w:eastAsia="ja-JP"/>
        </w:rPr>
        <w:t xml:space="preserve">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1208" w:name="_Hlk85789001"/>
      <w:r w:rsidRPr="001854F3">
        <w:rPr>
          <w:lang w:val="en-US"/>
        </w:rPr>
        <w:t>For each</w:t>
      </w:r>
      <w:r w:rsidR="0012304C" w:rsidRPr="001854F3">
        <w:rPr>
          <w:lang w:val="en-US"/>
        </w:rPr>
        <w:t xml:space="preserve"> i-th</w:t>
      </w:r>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r w:rsidR="007A20DE" w:rsidRPr="001854F3">
        <w:rPr>
          <w:lang w:val="en-US"/>
        </w:rPr>
        <w:t xml:space="preserve">i-th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r w:rsidR="007A20DE" w:rsidRPr="001854F3">
        <w:rPr>
          <w:lang w:val="en-US"/>
        </w:rPr>
        <w:t xml:space="preserve">i-th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w:t>
      </w:r>
      <w:proofErr w:type="gramStart"/>
      <w:r w:rsidR="001B6B4E" w:rsidRPr="001854F3">
        <w:rPr>
          <w:lang w:val="en-US"/>
        </w:rPr>
        <w:t>is added</w:t>
      </w:r>
      <w:proofErr w:type="gramEnd"/>
      <w:r w:rsidR="001B6B4E" w:rsidRPr="001854F3">
        <w:rPr>
          <w:lang w:val="en-US"/>
        </w:rPr>
        <w:t xml:space="preserve"> to </w:t>
      </w:r>
      <w:r w:rsidRPr="001854F3">
        <w:rPr>
          <w:lang w:val="en-US"/>
        </w:rPr>
        <w:t xml:space="preserve">the copied access unit. Lastly, the copied access unit </w:t>
      </w:r>
      <w:proofErr w:type="gramStart"/>
      <w:r w:rsidRPr="001854F3">
        <w:rPr>
          <w:lang w:val="en-US"/>
        </w:rPr>
        <w:t>is appended</w:t>
      </w:r>
      <w:proofErr w:type="gramEnd"/>
      <w:r w:rsidRPr="001854F3">
        <w:rPr>
          <w:lang w:val="en-US"/>
        </w:rPr>
        <w:t xml:space="preserve"> to the output </w:t>
      </w:r>
      <w:r w:rsidR="004E0CD6" w:rsidRPr="001854F3">
        <w:rPr>
          <w:lang w:val="en-US"/>
        </w:rPr>
        <w:t>media</w:t>
      </w:r>
      <w:r w:rsidRPr="001854F3">
        <w:rPr>
          <w:lang w:val="en-US"/>
        </w:rPr>
        <w:t xml:space="preserve"> stream as a new access unit.</w:t>
      </w:r>
    </w:p>
    <w:bookmarkEnd w:id="1208"/>
    <w:p w14:paraId="010638D3" w14:textId="1D4D5E30" w:rsidR="00FB3F9F" w:rsidRPr="001854F3" w:rsidRDefault="00FB3F9F" w:rsidP="00F27E41">
      <w:pPr>
        <w:pStyle w:val="Note"/>
        <w:rPr>
          <w:lang w:val="en-US"/>
        </w:rPr>
      </w:pPr>
      <w:r w:rsidRPr="001854F3">
        <w:rPr>
          <w:lang w:val="en-US"/>
        </w:rPr>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 xml:space="preserve">The inserting operation </w:t>
      </w:r>
      <w:proofErr w:type="gramStart"/>
      <w:r w:rsidRPr="001854F3">
        <w:rPr>
          <w:lang w:val="en-US"/>
        </w:rPr>
        <w:t>is defined</w:t>
      </w:r>
      <w:proofErr w:type="gramEnd"/>
      <w:r w:rsidRPr="001854F3">
        <w:rPr>
          <w:lang w:val="en-US"/>
        </w:rPr>
        <w:t xml:space="preserve">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w:t>
      </w:r>
      <w:proofErr w:type="gramStart"/>
      <w:r w:rsidRPr="001854F3">
        <w:rPr>
          <w:lang w:val="en-US"/>
        </w:rPr>
        <w:t>are passed</w:t>
      </w:r>
      <w:proofErr w:type="gramEnd"/>
      <w:r w:rsidRPr="001854F3">
        <w:rPr>
          <w:lang w:val="en-US"/>
        </w:rPr>
        <w:t xml:space="preserve">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271A56A9"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proofErr w:type="gramStart"/>
      <w:r w:rsidR="007D5959" w:rsidRPr="001854F3">
        <w:rPr>
          <w:lang w:val="en-US" w:eastAsia="ja-JP"/>
        </w:rPr>
        <w:t xml:space="preserve">in order </w:t>
      </w:r>
      <w:r w:rsidR="00A0110A" w:rsidRPr="001854F3">
        <w:rPr>
          <w:lang w:val="en-US" w:eastAsia="ja-JP"/>
        </w:rPr>
        <w:t>to</w:t>
      </w:r>
      <w:proofErr w:type="gramEnd"/>
      <w:r w:rsidR="00A0110A" w:rsidRPr="001854F3">
        <w:rPr>
          <w:lang w:val="en-US" w:eastAsia="ja-JP"/>
        </w:rPr>
        <w:t xml:space="preserve">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410D17" w:rsidRPr="001854F3">
        <w:rPr>
          <w:lang w:val="en-US"/>
        </w:rPr>
        <w:t xml:space="preserve">Figure </w:t>
      </w:r>
      <w:r w:rsidR="00410D17">
        <w:rPr>
          <w:noProof/>
          <w:lang w:val="en-US"/>
        </w:rPr>
        <w:t>7</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w:t>
      </w:r>
      <w:proofErr w:type="gramStart"/>
      <w:r w:rsidR="00DC5A17" w:rsidRPr="001854F3">
        <w:rPr>
          <w:lang w:val="en-US" w:eastAsia="ja-JP"/>
        </w:rPr>
        <w:t xml:space="preserve">be </w:t>
      </w:r>
      <w:r w:rsidR="00757B60" w:rsidRPr="001854F3">
        <w:rPr>
          <w:lang w:val="en-US" w:eastAsia="ja-JP"/>
        </w:rPr>
        <w:t>updated</w:t>
      </w:r>
      <w:proofErr w:type="gramEnd"/>
      <w:r w:rsidR="00757B60" w:rsidRPr="001854F3">
        <w:rPr>
          <w:lang w:val="en-US" w:eastAsia="ja-JP"/>
        </w:rPr>
        <w:t xml:space="preserve">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proofErr w:type="gramStart"/>
      <w:r w:rsidR="00DA32A6" w:rsidRPr="00DA32A6">
        <w:rPr>
          <w:lang w:val="en-US"/>
        </w:rPr>
        <w:t>e.g.</w:t>
      </w:r>
      <w:proofErr w:type="gramEnd"/>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1209"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5ADCE34C" w:rsidR="006D4164" w:rsidRPr="001854F3" w:rsidRDefault="00954FC6" w:rsidP="00276A83">
      <w:pPr>
        <w:pStyle w:val="Caption"/>
        <w:rPr>
          <w:lang w:val="en-US"/>
        </w:rPr>
      </w:pPr>
      <w:bookmarkStart w:id="1210" w:name="_Ref77781812"/>
      <w:bookmarkEnd w:id="120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7</w:t>
      </w:r>
      <w:r w:rsidR="00A749FF" w:rsidRPr="001854F3">
        <w:rPr>
          <w:lang w:val="en-US"/>
        </w:rPr>
        <w:fldChar w:fldCharType="end"/>
      </w:r>
      <w:bookmarkEnd w:id="1210"/>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2F6063CC"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410D17" w:rsidRPr="001854F3">
        <w:rPr>
          <w:lang w:val="en-US"/>
        </w:rPr>
        <w:t xml:space="preserve">Figure </w:t>
      </w:r>
      <w:r w:rsidR="00410D17">
        <w:rPr>
          <w:noProof/>
          <w:lang w:val="en-US"/>
        </w:rPr>
        <w:t>8</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w:t>
      </w:r>
      <w:r w:rsidRPr="001854F3">
        <w:rPr>
          <w:lang w:val="en-US" w:eastAsia="ja-JP"/>
        </w:rPr>
        <w:lastRenderedPageBreak/>
        <w:t xml:space="preserve">to </w:t>
      </w:r>
      <w:proofErr w:type="gramStart"/>
      <w:r w:rsidRPr="001854F3">
        <w:rPr>
          <w:lang w:val="en-US" w:eastAsia="ja-JP"/>
        </w:rPr>
        <w:t xml:space="preserve">be </w:t>
      </w:r>
      <w:r w:rsidR="000F5682" w:rsidRPr="001854F3">
        <w:rPr>
          <w:lang w:val="en-US" w:eastAsia="ja-JP"/>
        </w:rPr>
        <w:t>updated</w:t>
      </w:r>
      <w:proofErr w:type="gramEnd"/>
      <w:r w:rsidR="000F5682" w:rsidRPr="001854F3">
        <w:rPr>
          <w:lang w:val="en-US" w:eastAsia="ja-JP"/>
        </w:rPr>
        <w:t xml:space="preserve">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proofErr w:type="gramStart"/>
      <w:r w:rsidR="000A4DE0" w:rsidRPr="000A4DE0">
        <w:rPr>
          <w:lang w:val="en-US" w:eastAsia="ja-JP"/>
        </w:rPr>
        <w:t>e.g.</w:t>
      </w:r>
      <w:proofErr w:type="gramEnd"/>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0A05824" w:rsidR="00A93D14" w:rsidRPr="001854F3" w:rsidRDefault="00EF56F9" w:rsidP="00A34C8C">
      <w:pPr>
        <w:pStyle w:val="Caption"/>
        <w:rPr>
          <w:lang w:val="en-US"/>
        </w:rPr>
      </w:pPr>
      <w:bookmarkStart w:id="1211"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8</w:t>
      </w:r>
      <w:r w:rsidR="00A749FF" w:rsidRPr="001854F3">
        <w:rPr>
          <w:lang w:val="en-US"/>
        </w:rPr>
        <w:fldChar w:fldCharType="end"/>
      </w:r>
      <w:bookmarkEnd w:id="1211"/>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1212" w:name="_Toc77782146"/>
      <w:bookmarkStart w:id="1213" w:name="_Toc77782751"/>
      <w:bookmarkStart w:id="1214" w:name="_Toc77785537"/>
      <w:bookmarkStart w:id="1215" w:name="_Toc77850534"/>
      <w:bookmarkStart w:id="1216" w:name="_Toc77850675"/>
      <w:bookmarkStart w:id="1217" w:name="_Toc77850816"/>
      <w:bookmarkStart w:id="1218" w:name="_Toc210469259"/>
      <w:bookmarkEnd w:id="1212"/>
      <w:bookmarkEnd w:id="1213"/>
      <w:bookmarkEnd w:id="1214"/>
      <w:bookmarkEnd w:id="1215"/>
      <w:bookmarkEnd w:id="1216"/>
      <w:bookmarkEnd w:id="1217"/>
      <w:r w:rsidRPr="001854F3">
        <w:rPr>
          <w:lang w:val="en-US"/>
        </w:rPr>
        <w:t>Appending two video objects</w:t>
      </w:r>
      <w:bookmarkEnd w:id="1218"/>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w:t>
      </w:r>
      <w:proofErr w:type="gramStart"/>
      <w:r w:rsidRPr="001854F3">
        <w:rPr>
          <w:lang w:val="en-US" w:eastAsia="ja-JP"/>
        </w:rPr>
        <w:t>are left</w:t>
      </w:r>
      <w:proofErr w:type="gramEnd"/>
      <w:r w:rsidRPr="001854F3">
        <w:rPr>
          <w:lang w:val="en-US" w:eastAsia="ja-JP"/>
        </w:rPr>
        <w:t xml:space="preserve">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18A54470" w:rsidR="00FB3F9F" w:rsidRPr="001854F3" w:rsidRDefault="00F55881">
      <w:pPr>
        <w:rPr>
          <w:rFonts w:ascii="Courier New" w:hAnsi="Courier New" w:cs="Courier New"/>
          <w:sz w:val="20"/>
          <w:szCs w:val="20"/>
          <w:lang w:val="en-US"/>
        </w:rPr>
      </w:pPr>
      <w:r w:rsidRPr="001854F3">
        <w:rPr>
          <w:lang w:val="en-US"/>
        </w:rPr>
        <w:t>For each i-th access unit in the input media stream, the function makes a copy of th</w:t>
      </w:r>
      <w:r w:rsidR="005607FE" w:rsidRPr="001854F3">
        <w:rPr>
          <w:lang w:val="en-US"/>
        </w:rPr>
        <w:t>is</w:t>
      </w:r>
      <w:r w:rsidRPr="001854F3">
        <w:rPr>
          <w:lang w:val="en-US"/>
        </w:rPr>
        <w:t xml:space="preserve"> i-th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w:t>
      </w:r>
      <w:del w:id="1219" w:author="Emmanuel Thomas" w:date="2025-10-04T12:36:00Z" w16du:dateUtc="2025-10-04T10:36:00Z">
        <w:r w:rsidR="00D31735" w:rsidRPr="001854F3" w:rsidDel="00814EE2">
          <w:rPr>
            <w:lang w:val="en-US"/>
          </w:rPr>
          <w:delText>identifier</w:delText>
        </w:r>
      </w:del>
      <w:ins w:id="1220" w:author="Emmanuel Thomas" w:date="2025-10-04T12:36:00Z" w16du:dateUtc="2025-10-04T10:36:00Z">
        <w:r w:rsidR="00814EE2" w:rsidRPr="001854F3">
          <w:rPr>
            <w:lang w:val="en-US"/>
          </w:rPr>
          <w:t>identified</w:t>
        </w:r>
      </w:ins>
      <w:r w:rsidR="00D31735" w:rsidRPr="001854F3">
        <w:rPr>
          <w:lang w:val="en-US"/>
        </w:rPr>
        <w:t xml:space="preserve">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w:t>
      </w:r>
      <w:proofErr w:type="gramStart"/>
      <w:r w:rsidR="00A44DEB" w:rsidRPr="001854F3">
        <w:rPr>
          <w:lang w:val="en-US"/>
        </w:rPr>
        <w:t>is done</w:t>
      </w:r>
      <w:proofErr w:type="gramEnd"/>
      <w:r w:rsidR="00A44DEB" w:rsidRPr="001854F3">
        <w:rPr>
          <w:lang w:val="en-US"/>
        </w:rPr>
        <w:t xml:space="preserve"> in such a way that the top boundaries of </w:t>
      </w:r>
      <w:r w:rsidR="00F8711D" w:rsidRPr="001854F3">
        <w:rPr>
          <w:lang w:val="en-US"/>
        </w:rPr>
        <w:t xml:space="preserve">both video object samples </w:t>
      </w:r>
      <w:proofErr w:type="gramStart"/>
      <w:r w:rsidR="00F8711D" w:rsidRPr="001854F3">
        <w:rPr>
          <w:lang w:val="en-US"/>
        </w:rPr>
        <w:t xml:space="preserve">are </w:t>
      </w:r>
      <w:r w:rsidR="00A44DEB" w:rsidRPr="001854F3">
        <w:rPr>
          <w:lang w:val="en-US"/>
        </w:rPr>
        <w:t>aligned</w:t>
      </w:r>
      <w:proofErr w:type="gramEnd"/>
      <w:r w:rsidR="00A44DEB" w:rsidRPr="001854F3">
        <w:rPr>
          <w:lang w:val="en-US"/>
        </w:rPr>
        <w:t>.</w:t>
      </w:r>
      <w:r w:rsidR="00E704AC" w:rsidRPr="001854F3">
        <w:rPr>
          <w:lang w:val="en-US"/>
        </w:rPr>
        <w:t xml:space="preserve"> Lastly, the copied access unit </w:t>
      </w:r>
      <w:proofErr w:type="gramStart"/>
      <w:r w:rsidR="00E704AC" w:rsidRPr="001854F3">
        <w:rPr>
          <w:lang w:val="en-US"/>
        </w:rPr>
        <w:t>is appended</w:t>
      </w:r>
      <w:proofErr w:type="gramEnd"/>
      <w:r w:rsidR="00E704AC" w:rsidRPr="001854F3">
        <w:rPr>
          <w:lang w:val="en-US"/>
        </w:rPr>
        <w:t xml:space="preserve">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00EF3E0A"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410D17" w:rsidRPr="001854F3">
        <w:rPr>
          <w:lang w:val="en-US"/>
        </w:rPr>
        <w:t xml:space="preserve">Figure </w:t>
      </w:r>
      <w:r w:rsidR="00410D17">
        <w:rPr>
          <w:noProof/>
          <w:lang w:val="en-US"/>
        </w:rPr>
        <w:t>9</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w:t>
      </w:r>
      <w:proofErr w:type="gramStart"/>
      <w:r w:rsidR="006D30F4" w:rsidRPr="001854F3">
        <w:rPr>
          <w:lang w:val="en-US" w:eastAsia="ja-JP"/>
        </w:rPr>
        <w:t>is moved</w:t>
      </w:r>
      <w:proofErr w:type="gramEnd"/>
      <w:r w:rsidR="006D30F4" w:rsidRPr="001854F3">
        <w:rPr>
          <w:lang w:val="en-US" w:eastAsia="ja-JP"/>
        </w:rPr>
        <w:t xml:space="preserve"> next to the slice on the left side in the output </w:t>
      </w:r>
      <w:r w:rsidR="00363ECD" w:rsidRPr="001854F3">
        <w:rPr>
          <w:lang w:val="en-US" w:eastAsia="ja-JP"/>
        </w:rPr>
        <w:t xml:space="preserve">media </w:t>
      </w:r>
      <w:r w:rsidR="006D30F4" w:rsidRPr="001854F3">
        <w:rPr>
          <w:lang w:val="en-US" w:eastAsia="ja-JP"/>
        </w:rPr>
        <w:t>stream. The slice in</w:t>
      </w:r>
      <w:ins w:id="1221" w:author="Emmanuel Thomas" w:date="2025-10-04T12:36:00Z" w16du:dateUtc="2025-10-04T10:36:00Z">
        <w:r w:rsidR="00814EE2">
          <w:rPr>
            <w:lang w:val="en-US" w:eastAsia="ja-JP"/>
          </w:rPr>
          <w:t>-</w:t>
        </w:r>
      </w:ins>
      <w:del w:id="1222" w:author="Emmanuel Thomas" w:date="2025-10-04T12:36:00Z" w16du:dateUtc="2025-10-04T10:36:00Z">
        <w:r w:rsidR="006D30F4" w:rsidRPr="001854F3" w:rsidDel="00814EE2">
          <w:rPr>
            <w:lang w:val="en-US" w:eastAsia="ja-JP"/>
          </w:rPr>
          <w:delText xml:space="preserve"> </w:delText>
        </w:r>
      </w:del>
      <w:r w:rsidR="006D30F4" w:rsidRPr="001854F3">
        <w:rPr>
          <w:lang w:val="en-US" w:eastAsia="ja-JP"/>
        </w:rPr>
        <w:t xml:space="preserve">between </w:t>
      </w:r>
      <w:r w:rsidR="00012805" w:rsidRPr="001854F3">
        <w:rPr>
          <w:lang w:val="en-US" w:eastAsia="ja-JP"/>
        </w:rPr>
        <w:t xml:space="preserve">the </w:t>
      </w:r>
      <w:r w:rsidR="006D30F4" w:rsidRPr="001854F3">
        <w:rPr>
          <w:lang w:val="en-US" w:eastAsia="ja-JP"/>
        </w:rPr>
        <w:t xml:space="preserve">two slices </w:t>
      </w:r>
      <w:proofErr w:type="gramStart"/>
      <w:r w:rsidR="00012805" w:rsidRPr="001854F3">
        <w:rPr>
          <w:lang w:val="en-US" w:eastAsia="ja-JP"/>
        </w:rPr>
        <w:t xml:space="preserve">is </w:t>
      </w:r>
      <w:r w:rsidR="006D30F4" w:rsidRPr="001854F3">
        <w:rPr>
          <w:lang w:val="en-US" w:eastAsia="ja-JP"/>
        </w:rPr>
        <w:t>moved</w:t>
      </w:r>
      <w:proofErr w:type="gramEnd"/>
      <w:r w:rsidR="006D30F4" w:rsidRPr="001854F3">
        <w:rPr>
          <w:lang w:val="en-US" w:eastAsia="ja-JP"/>
        </w:rPr>
        <w:t xml:space="preserve">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w:t>
      </w:r>
      <w:proofErr w:type="gramStart"/>
      <w:r w:rsidR="000A4DE0">
        <w:rPr>
          <w:lang w:val="en-US" w:eastAsia="ja-JP"/>
        </w:rPr>
        <w:t>be</w:t>
      </w:r>
      <w:r w:rsidR="00012805" w:rsidRPr="001854F3">
        <w:rPr>
          <w:lang w:val="en-US" w:eastAsia="ja-JP"/>
        </w:rPr>
        <w:t xml:space="preserve"> updated</w:t>
      </w:r>
      <w:proofErr w:type="gramEnd"/>
      <w:r w:rsidR="00012805" w:rsidRPr="001854F3">
        <w:rPr>
          <w:lang w:val="en-US" w:eastAsia="ja-JP"/>
        </w:rPr>
        <w:t xml:space="preserve">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proofErr w:type="gramStart"/>
      <w:r w:rsidR="000A4DE0" w:rsidRPr="000A4DE0">
        <w:rPr>
          <w:lang w:val="en-US" w:eastAsia="ja-JP"/>
        </w:rPr>
        <w:t>e.g.</w:t>
      </w:r>
      <w:proofErr w:type="gramEnd"/>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5A7A7142" w:rsidR="000A2A5D" w:rsidRPr="001854F3" w:rsidRDefault="00447ABB" w:rsidP="00A34C8C">
      <w:pPr>
        <w:pStyle w:val="Caption"/>
        <w:rPr>
          <w:lang w:val="en-US"/>
        </w:rPr>
      </w:pPr>
      <w:bookmarkStart w:id="1223"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9</w:t>
      </w:r>
      <w:r w:rsidR="00A749FF" w:rsidRPr="001854F3">
        <w:rPr>
          <w:lang w:val="en-US"/>
        </w:rPr>
        <w:fldChar w:fldCharType="end"/>
      </w:r>
      <w:bookmarkEnd w:id="1223"/>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1224" w:name="_Toc77782148"/>
      <w:bookmarkStart w:id="1225" w:name="_Toc77782753"/>
      <w:bookmarkStart w:id="1226" w:name="_Toc77785539"/>
      <w:bookmarkStart w:id="1227" w:name="_Toc77850536"/>
      <w:bookmarkStart w:id="1228" w:name="_Toc77850677"/>
      <w:bookmarkStart w:id="1229" w:name="_Toc77850818"/>
      <w:bookmarkStart w:id="1230" w:name="_Toc210469260"/>
      <w:bookmarkEnd w:id="1224"/>
      <w:bookmarkEnd w:id="1225"/>
      <w:bookmarkEnd w:id="1226"/>
      <w:bookmarkEnd w:id="1227"/>
      <w:bookmarkEnd w:id="1228"/>
      <w:bookmarkEnd w:id="1229"/>
      <w:r w:rsidRPr="001854F3">
        <w:rPr>
          <w:lang w:val="en-US"/>
        </w:rPr>
        <w:t>Stacking two video objects</w:t>
      </w:r>
      <w:bookmarkEnd w:id="1230"/>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i-th access unit in the input media stream, the function makes a copy of this i-th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w:t>
      </w:r>
      <w:proofErr w:type="gramStart"/>
      <w:r w:rsidRPr="001854F3">
        <w:rPr>
          <w:lang w:val="en-US"/>
        </w:rPr>
        <w:t>is done</w:t>
      </w:r>
      <w:proofErr w:type="gramEnd"/>
      <w:r w:rsidRPr="001854F3">
        <w:rPr>
          <w:lang w:val="en-US"/>
        </w:rPr>
        <w:t xml:space="preserve"> in such a way that the </w:t>
      </w:r>
      <w:r w:rsidR="00637D6B" w:rsidRPr="001854F3">
        <w:rPr>
          <w:lang w:val="en-US"/>
        </w:rPr>
        <w:t>left</w:t>
      </w:r>
      <w:r w:rsidRPr="001854F3">
        <w:rPr>
          <w:lang w:val="en-US"/>
        </w:rPr>
        <w:t xml:space="preserve"> boundaries of both video object samples </w:t>
      </w:r>
      <w:proofErr w:type="gramStart"/>
      <w:r w:rsidRPr="001854F3">
        <w:rPr>
          <w:lang w:val="en-US"/>
        </w:rPr>
        <w:t>are aligned</w:t>
      </w:r>
      <w:proofErr w:type="gramEnd"/>
      <w:r w:rsidRPr="001854F3">
        <w:rPr>
          <w:lang w:val="en-US"/>
        </w:rPr>
        <w:t xml:space="preserve">. Lastly, the copied access unit </w:t>
      </w:r>
      <w:proofErr w:type="gramStart"/>
      <w:r w:rsidRPr="001854F3">
        <w:rPr>
          <w:lang w:val="en-US"/>
        </w:rPr>
        <w:t>is appended</w:t>
      </w:r>
      <w:proofErr w:type="gramEnd"/>
      <w:r w:rsidRPr="001854F3">
        <w:rPr>
          <w:lang w:val="en-US"/>
        </w:rPr>
        <w:t xml:space="preserve">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330832C6"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410D17" w:rsidRPr="001854F3">
        <w:rPr>
          <w:lang w:val="en-US"/>
        </w:rPr>
        <w:t xml:space="preserve">Figure </w:t>
      </w:r>
      <w:r w:rsidR="00410D17">
        <w:rPr>
          <w:noProof/>
          <w:lang w:val="en-US"/>
        </w:rPr>
        <w:t>10</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w:t>
      </w:r>
      <w:proofErr w:type="gramStart"/>
      <w:r w:rsidR="00C442A8" w:rsidRPr="001854F3">
        <w:rPr>
          <w:lang w:val="en-US" w:eastAsia="ja-JP"/>
        </w:rPr>
        <w:t>is moved</w:t>
      </w:r>
      <w:proofErr w:type="gramEnd"/>
      <w:r w:rsidR="00C442A8" w:rsidRPr="001854F3">
        <w:rPr>
          <w:lang w:val="en-US" w:eastAsia="ja-JP"/>
        </w:rPr>
        <w:t xml:space="preserve">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w:t>
      </w:r>
      <w:proofErr w:type="gramStart"/>
      <w:r w:rsidR="00C442A8" w:rsidRPr="001854F3">
        <w:rPr>
          <w:lang w:val="en-US" w:eastAsia="ja-JP"/>
        </w:rPr>
        <w:t>are moved</w:t>
      </w:r>
      <w:proofErr w:type="gramEnd"/>
      <w:r w:rsidR="00C442A8" w:rsidRPr="001854F3">
        <w:rPr>
          <w:lang w:val="en-US" w:eastAsia="ja-JP"/>
        </w:rPr>
        <w:t xml:space="preserve">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w:t>
      </w:r>
      <w:proofErr w:type="gramStart"/>
      <w:r w:rsidR="00C442A8" w:rsidRPr="001854F3">
        <w:rPr>
          <w:lang w:val="en-US" w:eastAsia="ja-JP"/>
        </w:rPr>
        <w:t xml:space="preserve">be </w:t>
      </w:r>
      <w:r w:rsidR="007D1EC3" w:rsidRPr="001854F3">
        <w:rPr>
          <w:lang w:val="en-US" w:eastAsia="ja-JP"/>
        </w:rPr>
        <w:t>updated</w:t>
      </w:r>
      <w:proofErr w:type="gramEnd"/>
      <w:r w:rsidR="007D1EC3" w:rsidRPr="001854F3">
        <w:rPr>
          <w:lang w:val="en-US" w:eastAsia="ja-JP"/>
        </w:rPr>
        <w:t xml:space="preserve">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proofErr w:type="gramStart"/>
      <w:r w:rsidR="000A4DE0" w:rsidRPr="000A4DE0">
        <w:rPr>
          <w:lang w:val="en-US" w:eastAsia="ja-JP"/>
        </w:rPr>
        <w:t>e.g.</w:t>
      </w:r>
      <w:proofErr w:type="gramEnd"/>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0C398141" w:rsidR="00B34D3F" w:rsidRPr="001854F3" w:rsidRDefault="00447ABB" w:rsidP="00A34C8C">
      <w:pPr>
        <w:pStyle w:val="Caption"/>
        <w:rPr>
          <w:lang w:val="en-US"/>
        </w:rPr>
      </w:pPr>
      <w:bookmarkStart w:id="1231"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10</w:t>
      </w:r>
      <w:r w:rsidR="00A749FF" w:rsidRPr="001854F3">
        <w:rPr>
          <w:lang w:val="en-US"/>
        </w:rPr>
        <w:fldChar w:fldCharType="end"/>
      </w:r>
      <w:bookmarkEnd w:id="1231"/>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1232" w:name="_Toc77782150"/>
      <w:bookmarkStart w:id="1233" w:name="_Toc77782755"/>
      <w:bookmarkStart w:id="1234" w:name="_Toc77785541"/>
      <w:bookmarkStart w:id="1235" w:name="_Toc77850538"/>
      <w:bookmarkStart w:id="1236" w:name="_Toc77850679"/>
      <w:bookmarkStart w:id="1237" w:name="_Toc77850820"/>
      <w:bookmarkStart w:id="1238" w:name="_Toc210469261"/>
      <w:bookmarkEnd w:id="1232"/>
      <w:bookmarkEnd w:id="1233"/>
      <w:bookmarkEnd w:id="1234"/>
      <w:bookmarkEnd w:id="1235"/>
      <w:bookmarkEnd w:id="1236"/>
      <w:bookmarkEnd w:id="1237"/>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1238"/>
    </w:p>
    <w:p w14:paraId="21B7969A" w14:textId="77777777" w:rsidR="00606A7F" w:rsidRPr="001854F3" w:rsidRDefault="00606A7F" w:rsidP="00606A7F">
      <w:pPr>
        <w:pStyle w:val="Heading3"/>
        <w:rPr>
          <w:lang w:val="en-US"/>
        </w:rPr>
      </w:pPr>
      <w:bookmarkStart w:id="1239" w:name="_Toc210469262"/>
      <w:r w:rsidRPr="001854F3">
        <w:rPr>
          <w:lang w:val="en-US"/>
        </w:rPr>
        <w:t>General</w:t>
      </w:r>
      <w:bookmarkEnd w:id="1239"/>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w:t>
      </w:r>
      <w:proofErr w:type="gramStart"/>
      <w:r w:rsidRPr="001854F3">
        <w:rPr>
          <w:lang w:val="en-US"/>
        </w:rPr>
        <w:t xml:space="preserve">is </w:t>
      </w:r>
      <w:r w:rsidR="00AE4530">
        <w:rPr>
          <w:lang w:val="en-US"/>
        </w:rPr>
        <w:t>published</w:t>
      </w:r>
      <w:proofErr w:type="gramEnd"/>
      <w:r w:rsidR="00AE4530">
        <w:rPr>
          <w:lang w:val="en-US"/>
        </w:rPr>
        <w:t xml:space="preserve">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520E5CBC"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410D17" w:rsidRPr="001854F3">
        <w:rPr>
          <w:lang w:val="en-US"/>
        </w:rPr>
        <w:t xml:space="preserve">Table </w:t>
      </w:r>
      <w:r w:rsidR="00410D17">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59D12AD7" w:rsidR="00586628" w:rsidRPr="001854F3" w:rsidRDefault="00586628" w:rsidP="00A34C8C">
      <w:pPr>
        <w:pStyle w:val="Caption"/>
        <w:keepNext/>
        <w:rPr>
          <w:lang w:val="en-US"/>
        </w:rPr>
      </w:pPr>
      <w:bookmarkStart w:id="1240"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2</w:t>
      </w:r>
      <w:r w:rsidRPr="001854F3">
        <w:rPr>
          <w:lang w:val="en-US"/>
        </w:rPr>
        <w:fldChar w:fldCharType="end"/>
      </w:r>
      <w:bookmarkEnd w:id="1240"/>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r w:rsidRPr="001854F3">
              <w:rPr>
                <w:lang w:val="en-US"/>
              </w:rPr>
              <w:t>AccessUnit</w:t>
            </w:r>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r w:rsidRPr="001854F3">
              <w:rPr>
                <w:lang w:val="en-US"/>
              </w:rPr>
              <w:t>VideoObjectIdentifier</w:t>
            </w:r>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r w:rsidRPr="001854F3">
              <w:rPr>
                <w:lang w:val="en-US"/>
              </w:rPr>
              <w:t>VideoObjectSample</w:t>
            </w:r>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0ABB014B"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sidR="00410D17">
        <w:rPr>
          <w:b/>
          <w:bCs/>
          <w:lang w:val="en-US" w:eastAsia="ja-JP"/>
        </w:rPr>
        <w:t>Error! Reference source not found.</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1241" w:name="_Toc210469263"/>
      <w:r w:rsidRPr="001854F3">
        <w:rPr>
          <w:lang w:val="en-US"/>
        </w:rPr>
        <w:t>Media and elementary stream constraints</w:t>
      </w:r>
      <w:bookmarkEnd w:id="1241"/>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AA9F3C9"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410D17">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1A826A70" w:rsidR="00310038" w:rsidRPr="00310038" w:rsidRDefault="00310038" w:rsidP="009E17B4">
      <w:pPr>
        <w:pStyle w:val="ListParagraph"/>
        <w:numPr>
          <w:ilvl w:val="0"/>
          <w:numId w:val="27"/>
        </w:numPr>
        <w:rPr>
          <w:lang w:val="en-US"/>
        </w:rPr>
      </w:pPr>
      <w:r w:rsidRPr="00310038">
        <w:rPr>
          <w:lang w:val="en-US"/>
        </w:rPr>
        <w:t xml:space="preserve">There shall be exactly </w:t>
      </w:r>
      <w:del w:id="1242" w:author="Emmanuel Thomas" w:date="2025-10-04T12:36:00Z" w16du:dateUtc="2025-10-04T10:36:00Z">
        <w:r w:rsidRPr="00310038" w:rsidDel="00814EE2">
          <w:rPr>
            <w:lang w:val="en-US"/>
          </w:rPr>
          <w:delText>on</w:delText>
        </w:r>
      </w:del>
      <w:ins w:id="1243" w:author="Emmanuel Thomas" w:date="2025-10-04T12:36:00Z" w16du:dateUtc="2025-10-04T10:36:00Z">
        <w:r w:rsidR="00814EE2" w:rsidRPr="00310038">
          <w:rPr>
            <w:lang w:val="en-US"/>
          </w:rPr>
          <w:t>one</w:t>
        </w:r>
      </w:ins>
      <w:r w:rsidRPr="00310038">
        <w:rPr>
          <w:lang w:val="en-US"/>
        </w:rPr>
        <w:t xml:space="preserve">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 xml:space="preserve">Each tile shall </w:t>
      </w:r>
      <w:proofErr w:type="gramStart"/>
      <w:r w:rsidRPr="001854F3">
        <w:rPr>
          <w:lang w:val="en-US"/>
        </w:rPr>
        <w:t>be motion-constrained</w:t>
      </w:r>
      <w:proofErr w:type="gramEnd"/>
      <w:r w:rsidRPr="001854F3">
        <w:rPr>
          <w:lang w:val="en-US"/>
        </w:rPr>
        <w:t xml:space="preserve">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r w:rsidRPr="00012BE2">
        <w:rPr>
          <w:rFonts w:ascii="Courier New" w:eastAsia="SimSun" w:hAnsi="Courier New" w:cs="Courier New"/>
          <w:bCs/>
          <w:sz w:val="20"/>
          <w:szCs w:val="20"/>
          <w:lang w:eastAsia="zh-CN"/>
        </w:rPr>
        <w:t>dependent_slice_segments_enabled_flag</w:t>
      </w:r>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 xml:space="preserve">media stream shall </w:t>
      </w:r>
      <w:proofErr w:type="gramStart"/>
      <w:r w:rsidRPr="001854F3">
        <w:rPr>
          <w:lang w:val="en-US"/>
        </w:rPr>
        <w:t>be constrained</w:t>
      </w:r>
      <w:proofErr w:type="gramEnd"/>
      <w:r w:rsidRPr="001854F3">
        <w:rPr>
          <w:lang w:val="en-US"/>
        </w:rPr>
        <w:t xml:space="preserve"> as follows:</w:t>
      </w:r>
    </w:p>
    <w:p w14:paraId="24E382D4"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general_progressive_source_flag</w:t>
      </w:r>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lastRenderedPageBreak/>
        <w:t>general_frame_only_constraint_flag</w:t>
      </w:r>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general_interlaced_source_flag</w:t>
      </w:r>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1244" w:name="_Toc210469264"/>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1244"/>
    </w:p>
    <w:p w14:paraId="4F7BC9C5" w14:textId="2FC7E4D9" w:rsidR="00C77AAC" w:rsidRPr="001854F3" w:rsidRDefault="00C77AAC">
      <w:pPr>
        <w:pStyle w:val="Heading3"/>
        <w:rPr>
          <w:lang w:val="en-US"/>
        </w:rPr>
      </w:pPr>
      <w:bookmarkStart w:id="1245" w:name="_Toc210469265"/>
      <w:r w:rsidRPr="001854F3">
        <w:rPr>
          <w:lang w:val="en-US"/>
        </w:rPr>
        <w:t>General</w:t>
      </w:r>
      <w:bookmarkEnd w:id="1245"/>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w:t>
      </w:r>
      <w:proofErr w:type="gramStart"/>
      <w:r w:rsidRPr="001854F3">
        <w:rPr>
          <w:lang w:val="en-US"/>
        </w:rPr>
        <w:t xml:space="preserve">is </w:t>
      </w:r>
      <w:r w:rsidR="00A30364">
        <w:rPr>
          <w:lang w:val="en-US"/>
        </w:rPr>
        <w:t>published</w:t>
      </w:r>
      <w:proofErr w:type="gramEnd"/>
      <w:r w:rsidR="00A30364">
        <w:rPr>
          <w:lang w:val="en-US"/>
        </w:rPr>
        <w:t xml:space="preserve">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2783AB0C"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410D17" w:rsidRPr="001854F3">
        <w:rPr>
          <w:lang w:val="en-US"/>
        </w:rPr>
        <w:t xml:space="preserve">Table </w:t>
      </w:r>
      <w:r w:rsidR="00410D17">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4B142C4A" w:rsidR="005A3A99" w:rsidRPr="001854F3" w:rsidRDefault="005A3A99" w:rsidP="00A34C8C">
      <w:pPr>
        <w:pStyle w:val="Caption"/>
        <w:keepNext/>
        <w:rPr>
          <w:lang w:val="en-US"/>
        </w:rPr>
      </w:pPr>
      <w:bookmarkStart w:id="1246"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3</w:t>
      </w:r>
      <w:r w:rsidRPr="001854F3">
        <w:rPr>
          <w:lang w:val="en-US"/>
        </w:rPr>
        <w:fldChar w:fldCharType="end"/>
      </w:r>
      <w:bookmarkEnd w:id="1246"/>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r w:rsidRPr="001854F3">
              <w:rPr>
                <w:lang w:val="en-US"/>
              </w:rPr>
              <w:t>AccessUnit</w:t>
            </w:r>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r w:rsidRPr="001854F3">
              <w:rPr>
                <w:lang w:val="en-US"/>
              </w:rPr>
              <w:t>Video</w:t>
            </w:r>
            <w:r w:rsidR="00C77AAC" w:rsidRPr="001854F3">
              <w:rPr>
                <w:lang w:val="en-US"/>
              </w:rPr>
              <w:t>ObjectIdentifier</w:t>
            </w:r>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r w:rsidRPr="009E17B4">
              <w:rPr>
                <w:rFonts w:ascii="Courier New" w:eastAsia="SimSun" w:hAnsi="Courier New" w:cs="Courier New"/>
                <w:bCs/>
                <w:sz w:val="20"/>
                <w:szCs w:val="20"/>
                <w:lang w:eastAsia="zh-CN"/>
              </w:rPr>
              <w:t>nuh_layer_id</w:t>
            </w:r>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r w:rsidRPr="001854F3">
              <w:rPr>
                <w:lang w:val="en-US"/>
              </w:rPr>
              <w:t>Video</w:t>
            </w:r>
            <w:r w:rsidR="00C77AAC" w:rsidRPr="001854F3">
              <w:rPr>
                <w:lang w:val="en-US"/>
              </w:rPr>
              <w:t>ObjectSample</w:t>
            </w:r>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1247" w:name="_Toc77776529"/>
      <w:bookmarkStart w:id="1248" w:name="_Toc77776661"/>
      <w:bookmarkStart w:id="1249" w:name="_Toc77782192"/>
      <w:bookmarkStart w:id="1250" w:name="_Toc77782797"/>
      <w:bookmarkStart w:id="1251" w:name="_Toc77785583"/>
      <w:bookmarkStart w:id="1252" w:name="_Toc77850580"/>
      <w:bookmarkStart w:id="1253" w:name="_Toc77850721"/>
      <w:bookmarkStart w:id="1254" w:name="_Toc77850862"/>
      <w:bookmarkEnd w:id="1247"/>
      <w:bookmarkEnd w:id="1248"/>
      <w:bookmarkEnd w:id="1249"/>
      <w:bookmarkEnd w:id="1250"/>
      <w:bookmarkEnd w:id="1251"/>
      <w:bookmarkEnd w:id="1252"/>
      <w:bookmarkEnd w:id="1253"/>
      <w:bookmarkEnd w:id="1254"/>
    </w:p>
    <w:p w14:paraId="131E7245" w14:textId="031BCE35"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sidR="00410D17">
        <w:rPr>
          <w:b/>
          <w:bCs/>
          <w:lang w:val="en-US" w:eastAsia="ja-JP"/>
        </w:rPr>
        <w:t>Error! Reference source not found.</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sidR="00410D17">
        <w:rPr>
          <w:b/>
          <w:bCs/>
          <w:lang w:val="en-US"/>
        </w:rPr>
        <w:t>Error! Reference source not found.</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1255" w:name="_Toc210469266"/>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1255"/>
    </w:p>
    <w:p w14:paraId="0D75B856" w14:textId="086453C8" w:rsidR="000951C0" w:rsidRPr="001854F3" w:rsidRDefault="000951C0" w:rsidP="00A34C8C">
      <w:pPr>
        <w:pStyle w:val="Heading4"/>
        <w:rPr>
          <w:lang w:val="en-US"/>
        </w:rPr>
      </w:pPr>
      <w:bookmarkStart w:id="1256" w:name="_Ref133356410"/>
      <w:r w:rsidRPr="001854F3">
        <w:rPr>
          <w:lang w:val="en-US"/>
        </w:rPr>
        <w:t xml:space="preserve">General </w:t>
      </w:r>
      <w:r w:rsidR="0002483C" w:rsidRPr="001854F3">
        <w:rPr>
          <w:lang w:val="en-US"/>
        </w:rPr>
        <w:t xml:space="preserve">media </w:t>
      </w:r>
      <w:r w:rsidRPr="001854F3">
        <w:rPr>
          <w:lang w:val="en-US"/>
        </w:rPr>
        <w:t>stream constraints</w:t>
      </w:r>
      <w:bookmarkEnd w:id="1256"/>
    </w:p>
    <w:p w14:paraId="782D7289" w14:textId="2C050872"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410D17">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622AF9C" w:rsidR="000951C0" w:rsidRPr="001854F3" w:rsidRDefault="00026D3B" w:rsidP="000951C0">
      <w:pPr>
        <w:pStyle w:val="ListParagraph"/>
        <w:numPr>
          <w:ilvl w:val="1"/>
          <w:numId w:val="27"/>
        </w:numPr>
        <w:tabs>
          <w:tab w:val="clear" w:pos="403"/>
        </w:tabs>
        <w:spacing w:after="0" w:line="240" w:lineRule="auto"/>
        <w:rPr>
          <w:lang w:val="en-US"/>
        </w:rPr>
      </w:pPr>
      <w:r w:rsidRPr="0041442B">
        <w:t>When present,</w:t>
      </w:r>
      <w:r w:rsidRPr="00026D3B">
        <w:t xml:space="preserve"> </w:t>
      </w:r>
      <w:r w:rsidRPr="00026D3B">
        <w:rPr>
          <w:lang w:val="en-US"/>
        </w:rPr>
        <w:t>t</w:t>
      </w:r>
      <w:r w:rsidR="000951C0" w:rsidRPr="001854F3">
        <w:rPr>
          <w:lang w:val="en-US"/>
        </w:rPr>
        <w:t xml:space="preserve">he flag </w:t>
      </w:r>
      <w:r w:rsidR="000951C0" w:rsidRPr="009E17B4">
        <w:rPr>
          <w:rFonts w:ascii="Courier New" w:eastAsia="SimSun" w:hAnsi="Courier New" w:cs="Courier New"/>
          <w:bCs/>
          <w:sz w:val="20"/>
          <w:szCs w:val="20"/>
          <w:lang w:eastAsia="zh-CN"/>
        </w:rPr>
        <w:t>vps_all_independent_layers_flag</w:t>
      </w:r>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r w:rsidRPr="009E17B4">
        <w:rPr>
          <w:rFonts w:ascii="Courier New" w:eastAsia="SimSun" w:hAnsi="Courier New" w:cs="Courier New"/>
          <w:bCs/>
          <w:sz w:val="20"/>
          <w:szCs w:val="20"/>
          <w:lang w:eastAsia="zh-CN"/>
        </w:rPr>
        <w:t>sh_picture_header_in_slice_header_flag</w:t>
      </w:r>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231E0360"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410D17">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object identifier passed as argument of the filtering function.</w:t>
      </w:r>
    </w:p>
    <w:p w14:paraId="505C6687" w14:textId="6F5041E4" w:rsidR="000951C0" w:rsidRPr="001854F3" w:rsidRDefault="000951C0" w:rsidP="000951C0">
      <w:pPr>
        <w:rPr>
          <w:lang w:val="en-US"/>
        </w:rPr>
      </w:pPr>
      <w:r w:rsidRPr="001854F3">
        <w:rPr>
          <w:lang w:val="en-US"/>
        </w:rPr>
        <w:t xml:space="preserve">A VVC elementary stream generated as output of the filtering function shall comply </w:t>
      </w:r>
      <w:del w:id="1257" w:author="Emmanuel Thomas" w:date="2025-10-04T12:36:00Z" w16du:dateUtc="2025-10-04T10:36:00Z">
        <w:r w:rsidRPr="001854F3" w:rsidDel="00814EE2">
          <w:rPr>
            <w:lang w:val="en-US"/>
          </w:rPr>
          <w:delText>to</w:delText>
        </w:r>
      </w:del>
      <w:ins w:id="1258" w:author="Emmanuel Thomas" w:date="2025-10-04T12:36:00Z" w16du:dateUtc="2025-10-04T10:36:00Z">
        <w:r w:rsidR="00814EE2" w:rsidRPr="001854F3">
          <w:rPr>
            <w:lang w:val="en-US"/>
          </w:rPr>
          <w:t>with</w:t>
        </w:r>
      </w:ins>
      <w:r w:rsidRPr="001854F3">
        <w:rPr>
          <w:lang w:val="en-US"/>
        </w:rPr>
        <w:t xml:space="preserve">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r w:rsidRPr="009E17B4">
        <w:rPr>
          <w:rFonts w:ascii="Courier New" w:eastAsia="SimSun" w:hAnsi="Courier New" w:cs="Courier New"/>
          <w:bCs/>
          <w:sz w:val="20"/>
          <w:szCs w:val="20"/>
          <w:lang w:eastAsia="zh-CN"/>
        </w:rPr>
        <w:t>nuh_layer_id</w:t>
      </w:r>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elementary stream, there shall exist a VCL NAL unit in the input elementary stream that </w:t>
      </w:r>
      <w:proofErr w:type="gramStart"/>
      <w:r w:rsidRPr="001854F3">
        <w:rPr>
          <w:lang w:val="en-US"/>
        </w:rPr>
        <w:t>is bit</w:t>
      </w:r>
      <w:proofErr w:type="gramEnd"/>
      <w:r w:rsidRPr="001854F3">
        <w:rPr>
          <w:lang w:val="en-US"/>
        </w:rPr>
        <w:t xml:space="preserve">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r w:rsidRPr="009E17B4">
        <w:rPr>
          <w:rFonts w:ascii="Courier New" w:eastAsia="SimSun" w:hAnsi="Courier New" w:cs="Courier New"/>
          <w:bCs/>
          <w:sz w:val="20"/>
          <w:szCs w:val="20"/>
          <w:lang w:eastAsia="zh-CN"/>
        </w:rPr>
        <w:t>nuh_layer_id</w:t>
      </w:r>
      <w:r w:rsidRPr="001854F3">
        <w:rPr>
          <w:lang w:val="en-US"/>
        </w:rPr>
        <w:t xml:space="preserve"> value and this </w:t>
      </w:r>
      <w:r w:rsidRPr="009E17B4">
        <w:rPr>
          <w:rFonts w:ascii="Courier New" w:eastAsia="SimSun" w:hAnsi="Courier New" w:cs="Courier New"/>
          <w:bCs/>
          <w:sz w:val="20"/>
          <w:szCs w:val="20"/>
          <w:lang w:eastAsia="zh-CN"/>
        </w:rPr>
        <w:t>nuh_layer_id</w:t>
      </w:r>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75BF708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410D17">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r w:rsidRPr="009E17B4">
        <w:rPr>
          <w:rFonts w:ascii="Courier New" w:eastAsia="SimSun" w:hAnsi="Courier New" w:cs="Courier New"/>
          <w:bCs/>
          <w:sz w:val="20"/>
          <w:szCs w:val="20"/>
          <w:lang w:eastAsia="zh-CN"/>
        </w:rPr>
        <w:t>nuh_layer_id</w:t>
      </w:r>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r w:rsidRPr="009E17B4">
        <w:rPr>
          <w:rFonts w:ascii="Courier New" w:eastAsia="SimSun" w:hAnsi="Courier New" w:cs="Courier New"/>
          <w:bCs/>
          <w:sz w:val="20"/>
          <w:szCs w:val="20"/>
          <w:lang w:eastAsia="zh-CN"/>
        </w:rPr>
        <w:t>nuh_layer_id</w:t>
      </w:r>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1E080C74"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w:t>
      </w:r>
      <w:del w:id="1259" w:author="Emmanuel Thomas" w:date="2025-10-04T12:36:00Z" w16du:dateUtc="2025-10-04T10:36:00Z">
        <w:r w:rsidRPr="001854F3" w:rsidDel="00814EE2">
          <w:rPr>
            <w:lang w:val="en-US"/>
          </w:rPr>
          <w:delText>to</w:delText>
        </w:r>
      </w:del>
      <w:ins w:id="1260" w:author="Emmanuel Thomas" w:date="2025-10-04T12:36:00Z" w16du:dateUtc="2025-10-04T10:36:00Z">
        <w:r w:rsidR="00814EE2" w:rsidRPr="001854F3">
          <w:rPr>
            <w:lang w:val="en-US"/>
          </w:rPr>
          <w:t>with</w:t>
        </w:r>
      </w:ins>
      <w:r w:rsidRPr="001854F3">
        <w:rPr>
          <w:lang w:val="en-US"/>
        </w:rPr>
        <w:t xml:space="preserve">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i-th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the i-th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of the i-th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the i-th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 xml:space="preserve">streams that </w:t>
      </w:r>
      <w:proofErr w:type="gramStart"/>
      <w:r w:rsidRPr="001854F3">
        <w:rPr>
          <w:lang w:val="en-US"/>
        </w:rPr>
        <w:t>is bit</w:t>
      </w:r>
      <w:proofErr w:type="gramEnd"/>
      <w:r w:rsidRPr="001854F3">
        <w:rPr>
          <w:lang w:val="en-US"/>
        </w:rPr>
        <w:t xml:space="preserve">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1C09438D"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3B949504" w14:textId="4B35FFC8"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w:t>
      </w:r>
      <w:del w:id="1261" w:author="Emmanuel Thomas" w:date="2025-10-04T12:36:00Z" w16du:dateUtc="2025-10-04T10:36:00Z">
        <w:r w:rsidRPr="001854F3" w:rsidDel="00814EE2">
          <w:rPr>
            <w:lang w:val="en-US"/>
          </w:rPr>
          <w:delText>to</w:delText>
        </w:r>
      </w:del>
      <w:ins w:id="1262" w:author="Emmanuel Thomas" w:date="2025-10-04T12:36:00Z" w16du:dateUtc="2025-10-04T10:36:00Z">
        <w:r w:rsidR="00814EE2" w:rsidRPr="001854F3">
          <w:rPr>
            <w:lang w:val="en-US"/>
          </w:rPr>
          <w:t>with</w:t>
        </w:r>
      </w:ins>
      <w:r w:rsidRPr="001854F3">
        <w:rPr>
          <w:lang w:val="en-US"/>
        </w:rPr>
        <w:t xml:space="preserve">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 xml:space="preserve">stream that </w:t>
      </w:r>
      <w:proofErr w:type="gramStart"/>
      <w:r w:rsidRPr="001854F3">
        <w:rPr>
          <w:lang w:val="en-US"/>
        </w:rPr>
        <w:t>is bit</w:t>
      </w:r>
      <w:proofErr w:type="gramEnd"/>
      <w:r w:rsidRPr="001854F3">
        <w:rPr>
          <w:lang w:val="en-US"/>
        </w:rPr>
        <w:t xml:space="preserve">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boundary_identifier_east</w:t>
      </w:r>
      <w:r w:rsidRPr="001854F3">
        <w:rPr>
          <w:lang w:val="en-US"/>
        </w:rPr>
        <w:t xml:space="preserve"> value equal to the </w:t>
      </w:r>
      <w:r w:rsidRPr="009E17B4">
        <w:rPr>
          <w:rFonts w:ascii="Courier New" w:eastAsia="SimSun" w:hAnsi="Courier New" w:cs="Courier New"/>
          <w:bCs/>
          <w:sz w:val="20"/>
          <w:szCs w:val="20"/>
          <w:lang w:eastAsia="zh-CN"/>
        </w:rPr>
        <w:t>boundary_identifier_west</w:t>
      </w:r>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4E43535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23488628" w14:textId="076F1E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stacking function shall comply </w:t>
      </w:r>
      <w:del w:id="1263" w:author="Emmanuel Thomas" w:date="2025-10-04T12:36:00Z" w16du:dateUtc="2025-10-04T10:36:00Z">
        <w:r w:rsidRPr="001854F3" w:rsidDel="00814EE2">
          <w:rPr>
            <w:lang w:val="en-US"/>
          </w:rPr>
          <w:delText>to</w:delText>
        </w:r>
      </w:del>
      <w:ins w:id="1264" w:author="Emmanuel Thomas" w:date="2025-10-04T12:36:00Z" w16du:dateUtc="2025-10-04T10:36:00Z">
        <w:r w:rsidR="00814EE2" w:rsidRPr="001854F3">
          <w:rPr>
            <w:lang w:val="en-US"/>
          </w:rPr>
          <w:t>with</w:t>
        </w:r>
      </w:ins>
      <w:r w:rsidRPr="001854F3">
        <w:rPr>
          <w:lang w:val="en-US"/>
        </w:rPr>
        <w:t xml:space="preserve">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 xml:space="preserve">stream that </w:t>
      </w:r>
      <w:proofErr w:type="gramStart"/>
      <w:r w:rsidRPr="001854F3">
        <w:rPr>
          <w:lang w:val="en-US"/>
        </w:rPr>
        <w:t>is bit</w:t>
      </w:r>
      <w:proofErr w:type="gramEnd"/>
      <w:r w:rsidRPr="001854F3">
        <w:rPr>
          <w:lang w:val="en-US"/>
        </w:rPr>
        <w:t xml:space="preserve">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boundary_identifier_south</w:t>
      </w:r>
      <w:r w:rsidRPr="001854F3">
        <w:rPr>
          <w:lang w:val="en-US"/>
        </w:rPr>
        <w:t xml:space="preserve"> value equal to the </w:t>
      </w:r>
      <w:r w:rsidRPr="009E17B4">
        <w:rPr>
          <w:rFonts w:ascii="Courier New" w:eastAsia="SimSun" w:hAnsi="Courier New" w:cs="Courier New"/>
          <w:bCs/>
          <w:sz w:val="20"/>
          <w:szCs w:val="20"/>
          <w:lang w:eastAsia="zh-CN"/>
        </w:rPr>
        <w:t>boundary_identifier_north</w:t>
      </w:r>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1265" w:name="_Toc210469267"/>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1265"/>
    </w:p>
    <w:p w14:paraId="6C593E8B" w14:textId="77777777" w:rsidR="00305EA1" w:rsidRPr="001854F3" w:rsidRDefault="00305EA1" w:rsidP="00305EA1">
      <w:pPr>
        <w:pStyle w:val="Heading3"/>
        <w:rPr>
          <w:lang w:val="en-US"/>
        </w:rPr>
      </w:pPr>
      <w:bookmarkStart w:id="1266" w:name="_Toc39851657"/>
      <w:bookmarkStart w:id="1267" w:name="_Toc210469268"/>
      <w:r w:rsidRPr="001854F3">
        <w:rPr>
          <w:lang w:val="en-US"/>
        </w:rPr>
        <w:t>General</w:t>
      </w:r>
      <w:bookmarkEnd w:id="1266"/>
      <w:bookmarkEnd w:id="1267"/>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 xml:space="preserve">oding (EVC) </w:t>
      </w:r>
      <w:proofErr w:type="gramStart"/>
      <w:r w:rsidRPr="001854F3">
        <w:rPr>
          <w:lang w:val="en-US"/>
        </w:rPr>
        <w:t>is published</w:t>
      </w:r>
      <w:proofErr w:type="gramEnd"/>
      <w:r w:rsidRPr="001854F3">
        <w:rPr>
          <w:lang w:val="en-US"/>
        </w:rPr>
        <w:t xml:space="preserve"> under ISO/IEC 23094</w:t>
      </w:r>
      <w:r w:rsidR="00113FF7" w:rsidRPr="001854F3">
        <w:rPr>
          <w:lang w:val="en-US"/>
        </w:rPr>
        <w:t>-</w:t>
      </w:r>
      <w:r w:rsidRPr="001854F3">
        <w:rPr>
          <w:lang w:val="en-US"/>
        </w:rPr>
        <w:t>1.</w:t>
      </w:r>
    </w:p>
    <w:p w14:paraId="39C9EAD0" w14:textId="30970B0B"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410D17" w:rsidRPr="001854F3">
        <w:rPr>
          <w:lang w:val="en-US"/>
        </w:rPr>
        <w:t xml:space="preserve">Table </w:t>
      </w:r>
      <w:r w:rsidR="00410D17">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23F1B501" w:rsidR="005A3A99" w:rsidRPr="001854F3" w:rsidRDefault="005A3A99" w:rsidP="00A34C8C">
      <w:pPr>
        <w:pStyle w:val="Caption"/>
        <w:keepNext/>
        <w:rPr>
          <w:lang w:val="en-US"/>
        </w:rPr>
      </w:pPr>
      <w:bookmarkStart w:id="1268"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4</w:t>
      </w:r>
      <w:r w:rsidRPr="001854F3">
        <w:rPr>
          <w:lang w:val="en-US"/>
        </w:rPr>
        <w:fldChar w:fldCharType="end"/>
      </w:r>
      <w:bookmarkEnd w:id="1268"/>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r w:rsidRPr="001854F3">
              <w:rPr>
                <w:lang w:val="en-US"/>
              </w:rPr>
              <w:t>ElementaryStream</w:t>
            </w:r>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r w:rsidRPr="001854F3">
              <w:rPr>
                <w:lang w:val="en-US"/>
              </w:rPr>
              <w:t>AccessUnit</w:t>
            </w:r>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r w:rsidRPr="001854F3">
              <w:rPr>
                <w:lang w:val="en-US"/>
              </w:rPr>
              <w:t>Video</w:t>
            </w:r>
            <w:r w:rsidR="00305EA1" w:rsidRPr="001854F3">
              <w:rPr>
                <w:lang w:val="en-US"/>
              </w:rPr>
              <w:t>ObjectIdentifier</w:t>
            </w:r>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r w:rsidRPr="001854F3">
              <w:rPr>
                <w:lang w:val="en-US"/>
              </w:rPr>
              <w:t>VideoObjectSample</w:t>
            </w:r>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5540E5C8"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sidR="00410D17">
        <w:rPr>
          <w:b/>
          <w:bCs/>
          <w:lang w:val="en-US" w:eastAsia="ja-JP"/>
        </w:rPr>
        <w:t>Error! Reference source not found.</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1269" w:name="_Toc210469269"/>
      <w:r w:rsidRPr="001854F3">
        <w:rPr>
          <w:lang w:val="en-US"/>
        </w:rPr>
        <w:t>Media and e</w:t>
      </w:r>
      <w:r w:rsidR="00305EA1" w:rsidRPr="001854F3">
        <w:rPr>
          <w:lang w:val="en-US"/>
        </w:rPr>
        <w:t>lementary streams constraints</w:t>
      </w:r>
      <w:bookmarkEnd w:id="1269"/>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07D95C95"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410D17">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499E35E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 xml:space="preserve">stream passed as argument of the filtering function shall comply </w:t>
      </w:r>
      <w:del w:id="1270" w:author="Emmanuel Thomas" w:date="2025-10-04T12:36:00Z" w16du:dateUtc="2025-10-04T10:36:00Z">
        <w:r w:rsidRPr="001854F3" w:rsidDel="00814EE2">
          <w:rPr>
            <w:lang w:val="en-US"/>
          </w:rPr>
          <w:delText>to</w:delText>
        </w:r>
      </w:del>
      <w:ins w:id="1271" w:author="Emmanuel Thomas" w:date="2025-10-04T12:36:00Z" w16du:dateUtc="2025-10-04T10:36:00Z">
        <w:r w:rsidR="00814EE2" w:rsidRPr="001854F3">
          <w:rPr>
            <w:lang w:val="en-US"/>
          </w:rPr>
          <w:t>with</w:t>
        </w:r>
      </w:ins>
      <w:r w:rsidRPr="001854F3">
        <w:rPr>
          <w:lang w:val="en-US"/>
        </w:rPr>
        <w:t xml:space="preserve">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227D95CD" w:rsidR="00240059" w:rsidRPr="001854F3" w:rsidRDefault="00240059" w:rsidP="00240059">
      <w:pPr>
        <w:rPr>
          <w:lang w:val="en-US"/>
        </w:rPr>
      </w:pPr>
      <w:r w:rsidRPr="001854F3">
        <w:rPr>
          <w:lang w:val="en-US"/>
        </w:rPr>
        <w:t xml:space="preserve">An EVC elementary stream generated as output of the filtering function shall comply </w:t>
      </w:r>
      <w:del w:id="1272" w:author="Emmanuel Thomas" w:date="2025-10-04T12:36:00Z" w16du:dateUtc="2025-10-04T10:36:00Z">
        <w:r w:rsidRPr="001854F3" w:rsidDel="00814EE2">
          <w:rPr>
            <w:lang w:val="en-US"/>
          </w:rPr>
          <w:delText>to</w:delText>
        </w:r>
      </w:del>
      <w:ins w:id="1273" w:author="Emmanuel Thomas" w:date="2025-10-04T12:36:00Z" w16du:dateUtc="2025-10-04T10:36:00Z">
        <w:r w:rsidR="00814EE2" w:rsidRPr="001854F3">
          <w:rPr>
            <w:lang w:val="en-US"/>
          </w:rPr>
          <w:t>with</w:t>
        </w:r>
      </w:ins>
      <w:r w:rsidRPr="001854F3">
        <w:rPr>
          <w:lang w:val="en-US"/>
        </w:rPr>
        <w:t xml:space="preserve">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 xml:space="preserve">stream that </w:t>
      </w:r>
      <w:proofErr w:type="gramStart"/>
      <w:r w:rsidRPr="001854F3">
        <w:rPr>
          <w:lang w:val="en-US"/>
        </w:rPr>
        <w:t>is bit</w:t>
      </w:r>
      <w:proofErr w:type="gramEnd"/>
      <w:r w:rsidRPr="001854F3">
        <w:rPr>
          <w:lang w:val="en-US"/>
        </w:rPr>
        <w:t xml:space="preserve">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79125314"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 xml:space="preserve">streams passed as argument of the inserting function shall comply </w:t>
      </w:r>
      <w:del w:id="1274" w:author="Emmanuel Thomas" w:date="2025-10-04T12:36:00Z" w16du:dateUtc="2025-10-04T10:36:00Z">
        <w:r w:rsidRPr="001854F3" w:rsidDel="00814EE2">
          <w:rPr>
            <w:lang w:val="en-US"/>
          </w:rPr>
          <w:delText>to</w:delText>
        </w:r>
      </w:del>
      <w:ins w:id="1275" w:author="Emmanuel Thomas" w:date="2025-10-04T12:36:00Z" w16du:dateUtc="2025-10-04T10:36:00Z">
        <w:r w:rsidR="00814EE2" w:rsidRPr="001854F3">
          <w:rPr>
            <w:lang w:val="en-US"/>
          </w:rPr>
          <w:t>with</w:t>
        </w:r>
      </w:ins>
      <w:r w:rsidRPr="001854F3">
        <w:rPr>
          <w:lang w:val="en-US"/>
        </w:rPr>
        <w:t xml:space="preserve">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r w:rsidRPr="009E17B4">
        <w:rPr>
          <w:rFonts w:ascii="Courier New" w:eastAsia="SimSun" w:hAnsi="Courier New" w:cs="Courier New"/>
          <w:bCs/>
          <w:sz w:val="20"/>
          <w:szCs w:val="20"/>
          <w:lang w:eastAsia="zh-CN"/>
        </w:rPr>
        <w:t>pic_width_in_luma_samples</w:t>
      </w:r>
      <w:r w:rsidRPr="001854F3">
        <w:rPr>
          <w:lang w:val="en-US"/>
        </w:rPr>
        <w:t xml:space="preserve"> or </w:t>
      </w:r>
      <w:r w:rsidRPr="009E17B4">
        <w:rPr>
          <w:rFonts w:ascii="Courier New" w:eastAsia="SimSun" w:hAnsi="Courier New" w:cs="Courier New"/>
          <w:bCs/>
          <w:sz w:val="20"/>
          <w:szCs w:val="20"/>
          <w:lang w:eastAsia="zh-CN"/>
        </w:rPr>
        <w:t>pic_height_in_luma_samples</w:t>
      </w:r>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pic_width_in_luma_samples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pic_height_in_luma_samples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55CEF3DB"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 xml:space="preserve">stream generated as output of the inserting function shall comply </w:t>
      </w:r>
      <w:del w:id="1276" w:author="Emmanuel Thomas" w:date="2025-10-04T12:36:00Z" w16du:dateUtc="2025-10-04T10:36:00Z">
        <w:r w:rsidRPr="001854F3" w:rsidDel="00814EE2">
          <w:rPr>
            <w:lang w:val="en-US"/>
          </w:rPr>
          <w:delText>to</w:delText>
        </w:r>
      </w:del>
      <w:ins w:id="1277" w:author="Emmanuel Thomas" w:date="2025-10-04T12:36:00Z" w16du:dateUtc="2025-10-04T10:36:00Z">
        <w:r w:rsidR="00814EE2" w:rsidRPr="001854F3">
          <w:rPr>
            <w:lang w:val="en-US"/>
          </w:rPr>
          <w:t>with</w:t>
        </w:r>
      </w:ins>
      <w:r w:rsidRPr="001854F3">
        <w:rPr>
          <w:lang w:val="en-US"/>
        </w:rPr>
        <w:t xml:space="preserve"> the following rules:</w:t>
      </w:r>
    </w:p>
    <w:p w14:paraId="6B9475CE" w14:textId="686488FD" w:rsidR="00240059" w:rsidRPr="001854F3" w:rsidRDefault="00790F1B" w:rsidP="009E17B4">
      <w:pPr>
        <w:pStyle w:val="ListParagraph"/>
        <w:numPr>
          <w:ilvl w:val="0"/>
          <w:numId w:val="110"/>
        </w:numPr>
        <w:rPr>
          <w:lang w:val="en-US"/>
        </w:rPr>
      </w:pPr>
      <w:r>
        <w:t xml:space="preserve">For each i-th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i-th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of the i-th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i-th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 xml:space="preserve">streams that </w:t>
      </w:r>
      <w:proofErr w:type="gramStart"/>
      <w:r w:rsidRPr="001854F3">
        <w:rPr>
          <w:lang w:val="en-US"/>
        </w:rPr>
        <w:t>is bit</w:t>
      </w:r>
      <w:proofErr w:type="gramEnd"/>
      <w:r w:rsidRPr="001854F3">
        <w:rPr>
          <w:lang w:val="en-US"/>
        </w:rPr>
        <w:t xml:space="preserve">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24B785E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 xml:space="preserve">stream passed as argument of the appending function shall comply </w:t>
      </w:r>
      <w:del w:id="1278" w:author="Emmanuel Thomas" w:date="2025-10-04T12:36:00Z" w16du:dateUtc="2025-10-04T10:36:00Z">
        <w:r w:rsidRPr="001854F3" w:rsidDel="00814EE2">
          <w:rPr>
            <w:lang w:val="en-US"/>
          </w:rPr>
          <w:delText>to</w:delText>
        </w:r>
      </w:del>
      <w:ins w:id="1279" w:author="Emmanuel Thomas" w:date="2025-10-04T12:36:00Z" w16du:dateUtc="2025-10-04T10:36:00Z">
        <w:r w:rsidR="00814EE2" w:rsidRPr="001854F3">
          <w:rPr>
            <w:lang w:val="en-US"/>
          </w:rPr>
          <w:t>with</w:t>
        </w:r>
      </w:ins>
      <w:r w:rsidRPr="001854F3">
        <w:rPr>
          <w:lang w:val="en-US"/>
        </w:rPr>
        <w:t xml:space="preserve">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 xml:space="preserve">The height of the slices, number of tile rows of the tiles included in the slices when the uniform tile spacing </w:t>
      </w:r>
      <w:proofErr w:type="gramStart"/>
      <w:r w:rsidRPr="001854F3">
        <w:rPr>
          <w:lang w:val="en-US"/>
        </w:rPr>
        <w:t>is used</w:t>
      </w:r>
      <w:proofErr w:type="gramEnd"/>
      <w:r w:rsidRPr="001854F3">
        <w:rPr>
          <w:lang w:val="en-US"/>
        </w:rPr>
        <w:t>, whose smallest values of the ID of the tiles in each slice are identical as arguments of the appending function are identical.</w:t>
      </w:r>
    </w:p>
    <w:p w14:paraId="7FC647EE" w14:textId="6D1C0C4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appending function shall comply </w:t>
      </w:r>
      <w:del w:id="1280" w:author="Emmanuel Thomas" w:date="2025-10-04T12:36:00Z" w16du:dateUtc="2025-10-04T10:36:00Z">
        <w:r w:rsidRPr="001854F3" w:rsidDel="00814EE2">
          <w:rPr>
            <w:lang w:val="en-US"/>
          </w:rPr>
          <w:delText>to</w:delText>
        </w:r>
      </w:del>
      <w:ins w:id="1281" w:author="Emmanuel Thomas" w:date="2025-10-04T12:36:00Z" w16du:dateUtc="2025-10-04T10:36:00Z">
        <w:r w:rsidR="00814EE2" w:rsidRPr="001854F3">
          <w:rPr>
            <w:lang w:val="en-US"/>
          </w:rPr>
          <w:t>with</w:t>
        </w:r>
      </w:ins>
      <w:r w:rsidRPr="001854F3">
        <w:rPr>
          <w:lang w:val="en-US"/>
        </w:rPr>
        <w:t xml:space="preserve">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 xml:space="preserve">stream that </w:t>
      </w:r>
      <w:proofErr w:type="gramStart"/>
      <w:r w:rsidRPr="001854F3">
        <w:rPr>
          <w:lang w:val="en-US"/>
        </w:rPr>
        <w:t>is bit</w:t>
      </w:r>
      <w:proofErr w:type="gramEnd"/>
      <w:r w:rsidRPr="001854F3">
        <w:rPr>
          <w:lang w:val="en-US"/>
        </w:rPr>
        <w:t xml:space="preserve">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0E6DCD6E"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 xml:space="preserve">stream passed as argument of the stacking function shall comply </w:t>
      </w:r>
      <w:del w:id="1282" w:author="Emmanuel Thomas" w:date="2025-10-04T12:36:00Z" w16du:dateUtc="2025-10-04T10:36:00Z">
        <w:r w:rsidRPr="001854F3" w:rsidDel="00814EE2">
          <w:rPr>
            <w:lang w:val="en-US"/>
          </w:rPr>
          <w:delText>to</w:delText>
        </w:r>
      </w:del>
      <w:ins w:id="1283" w:author="Emmanuel Thomas" w:date="2025-10-04T12:36:00Z" w16du:dateUtc="2025-10-04T10:36:00Z">
        <w:r w:rsidR="00814EE2" w:rsidRPr="001854F3">
          <w:rPr>
            <w:lang w:val="en-US"/>
          </w:rPr>
          <w:t>with</w:t>
        </w:r>
      </w:ins>
      <w:r w:rsidRPr="001854F3">
        <w:rPr>
          <w:lang w:val="en-US"/>
        </w:rPr>
        <w:t xml:space="preserve">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 xml:space="preserve">The width of the slices, number of tile columns of the tiles included in the slices when the uniform tile spacing </w:t>
      </w:r>
      <w:proofErr w:type="gramStart"/>
      <w:r w:rsidRPr="001854F3">
        <w:rPr>
          <w:lang w:val="en-US"/>
        </w:rPr>
        <w:t>is used</w:t>
      </w:r>
      <w:proofErr w:type="gramEnd"/>
      <w:r w:rsidRPr="001854F3">
        <w:rPr>
          <w:lang w:val="en-US"/>
        </w:rPr>
        <w:t>, whose smallest values of the ID of the tiles in each slice are identical as arguments of the appending function are identical.</w:t>
      </w:r>
    </w:p>
    <w:p w14:paraId="5F3C72F1" w14:textId="2D7F1172"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w:t>
      </w:r>
      <w:del w:id="1284" w:author="Emmanuel Thomas" w:date="2025-10-04T12:36:00Z" w16du:dateUtc="2025-10-04T10:36:00Z">
        <w:r w:rsidRPr="001854F3" w:rsidDel="00814EE2">
          <w:rPr>
            <w:lang w:val="en-US"/>
          </w:rPr>
          <w:delText>to</w:delText>
        </w:r>
      </w:del>
      <w:ins w:id="1285" w:author="Emmanuel Thomas" w:date="2025-10-04T12:36:00Z" w16du:dateUtc="2025-10-04T10:36:00Z">
        <w:r w:rsidR="00814EE2" w:rsidRPr="001854F3">
          <w:rPr>
            <w:lang w:val="en-US"/>
          </w:rPr>
          <w:t>with</w:t>
        </w:r>
      </w:ins>
      <w:r w:rsidRPr="001854F3">
        <w:rPr>
          <w:lang w:val="en-US"/>
        </w:rPr>
        <w:t xml:space="preserve">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 xml:space="preserve">stream that </w:t>
      </w:r>
      <w:proofErr w:type="gramStart"/>
      <w:r w:rsidRPr="001854F3">
        <w:rPr>
          <w:lang w:val="en-US"/>
        </w:rPr>
        <w:t>is bit</w:t>
      </w:r>
      <w:proofErr w:type="gramEnd"/>
      <w:r w:rsidRPr="001854F3">
        <w:rPr>
          <w:lang w:val="en-US"/>
        </w:rPr>
        <w:t xml:space="preserve"> exact identical.</w:t>
      </w:r>
    </w:p>
    <w:p w14:paraId="2A1A2F93" w14:textId="77777777" w:rsidR="00EF0E18" w:rsidRPr="001854F3" w:rsidRDefault="00EF0E18" w:rsidP="00EF0E18">
      <w:pPr>
        <w:pStyle w:val="Heading2"/>
        <w:rPr>
          <w:ins w:id="1286" w:author="Emmanuel Thomas" w:date="2025-10-04T11:03:00Z" w16du:dateUtc="2025-10-04T09:03:00Z"/>
          <w:lang w:val="en-US"/>
        </w:rPr>
      </w:pPr>
      <w:bookmarkStart w:id="1287" w:name="_Ref201761774"/>
      <w:bookmarkStart w:id="1288" w:name="_Toc210469270"/>
      <w:ins w:id="1289" w:author="Emmanuel Thomas" w:date="2025-10-04T11:03:00Z" w16du:dateUtc="2025-10-04T09:03:00Z">
        <w:r>
          <w:rPr>
            <w:lang w:val="en-US"/>
          </w:rPr>
          <w:t>Picture</w:t>
        </w:r>
        <w:r w:rsidRPr="001854F3">
          <w:rPr>
            <w:lang w:val="en-US"/>
          </w:rPr>
          <w:t xml:space="preserve">-based instantiation for ISO/IEC </w:t>
        </w:r>
        <w:r>
          <w:rPr>
            <w:lang w:val="en-US"/>
          </w:rPr>
          <w:t>14496</w:t>
        </w:r>
        <w:r w:rsidRPr="001854F3">
          <w:rPr>
            <w:lang w:val="en-US"/>
          </w:rPr>
          <w:t>-1</w:t>
        </w:r>
        <w:r>
          <w:rPr>
            <w:lang w:val="en-US"/>
          </w:rPr>
          <w:t>0</w:t>
        </w:r>
        <w:r w:rsidRPr="001854F3">
          <w:rPr>
            <w:lang w:val="en-US"/>
          </w:rPr>
          <w:t xml:space="preserve"> </w:t>
        </w:r>
        <w:r>
          <w:rPr>
            <w:lang w:val="en-US"/>
          </w:rPr>
          <w:t>advanced</w:t>
        </w:r>
        <w:r w:rsidRPr="001854F3">
          <w:rPr>
            <w:lang w:val="en-US"/>
          </w:rPr>
          <w:t xml:space="preserve"> </w:t>
        </w:r>
        <w:r>
          <w:rPr>
            <w:lang w:val="en-US"/>
          </w:rPr>
          <w:t>v</w:t>
        </w:r>
        <w:r w:rsidRPr="001854F3">
          <w:rPr>
            <w:lang w:val="en-US"/>
          </w:rPr>
          <w:t xml:space="preserve">ideo </w:t>
        </w:r>
        <w:r>
          <w:rPr>
            <w:lang w:val="en-US"/>
          </w:rPr>
          <w:t>c</w:t>
        </w:r>
        <w:r w:rsidRPr="001854F3">
          <w:rPr>
            <w:lang w:val="en-US"/>
          </w:rPr>
          <w:t>oding (</w:t>
        </w:r>
        <w:r>
          <w:rPr>
            <w:lang w:val="en-US"/>
          </w:rPr>
          <w:t>A</w:t>
        </w:r>
        <w:r w:rsidRPr="001854F3">
          <w:rPr>
            <w:lang w:val="en-US"/>
          </w:rPr>
          <w:t>VC)</w:t>
        </w:r>
        <w:bookmarkEnd w:id="1287"/>
        <w:bookmarkEnd w:id="1288"/>
      </w:ins>
    </w:p>
    <w:p w14:paraId="499FDBBD" w14:textId="77777777" w:rsidR="00EF0E18" w:rsidRPr="001854F3" w:rsidRDefault="00EF0E18" w:rsidP="00EF0E18">
      <w:pPr>
        <w:pStyle w:val="Heading3"/>
        <w:rPr>
          <w:ins w:id="1290" w:author="Emmanuel Thomas" w:date="2025-10-04T11:03:00Z" w16du:dateUtc="2025-10-04T09:03:00Z"/>
          <w:lang w:val="en-US"/>
        </w:rPr>
      </w:pPr>
      <w:bookmarkStart w:id="1291" w:name="_Toc210469271"/>
      <w:ins w:id="1292" w:author="Emmanuel Thomas" w:date="2025-10-04T11:03:00Z" w16du:dateUtc="2025-10-04T09:03:00Z">
        <w:r w:rsidRPr="001854F3">
          <w:rPr>
            <w:lang w:val="en-US"/>
          </w:rPr>
          <w:t>General</w:t>
        </w:r>
        <w:bookmarkEnd w:id="1291"/>
      </w:ins>
    </w:p>
    <w:p w14:paraId="14BDCA7D" w14:textId="77777777" w:rsidR="00EF0E18" w:rsidRPr="001854F3" w:rsidRDefault="00EF0E18" w:rsidP="00EF0E18">
      <w:pPr>
        <w:rPr>
          <w:ins w:id="1293" w:author="Emmanuel Thomas" w:date="2025-10-04T11:03:00Z" w16du:dateUtc="2025-10-04T09:03:00Z"/>
          <w:lang w:val="en-US"/>
        </w:rPr>
      </w:pPr>
      <w:ins w:id="1294" w:author="Emmanuel Thomas" w:date="2025-10-04T11:03:00Z" w16du:dateUtc="2025-10-04T09:03:00Z">
        <w:r w:rsidRPr="001854F3">
          <w:rPr>
            <w:lang w:val="en-US" w:eastAsia="ja-JP"/>
          </w:rPr>
          <w:t xml:space="preserve">The </w:t>
        </w:r>
        <w:r>
          <w:rPr>
            <w:lang w:val="en-US" w:eastAsia="ja-JP"/>
          </w:rPr>
          <w:t>advanced</w:t>
        </w:r>
        <w:r w:rsidRPr="001854F3">
          <w:rPr>
            <w:lang w:val="en-US" w:eastAsia="ja-JP"/>
          </w:rPr>
          <w:t xml:space="preserve"> </w:t>
        </w:r>
        <w:r>
          <w:rPr>
            <w:lang w:val="en-US"/>
          </w:rPr>
          <w:t>v</w:t>
        </w:r>
        <w:r w:rsidRPr="001854F3">
          <w:rPr>
            <w:lang w:val="en-US"/>
          </w:rPr>
          <w:t xml:space="preserve">ideo </w:t>
        </w:r>
        <w:r>
          <w:rPr>
            <w:lang w:val="en-US"/>
          </w:rPr>
          <w:t>c</w:t>
        </w:r>
        <w:r w:rsidRPr="001854F3">
          <w:rPr>
            <w:lang w:val="en-US"/>
          </w:rPr>
          <w:t xml:space="preserve">oding </w:t>
        </w:r>
        <w:r>
          <w:rPr>
            <w:lang w:val="en-US"/>
          </w:rPr>
          <w:t>(A</w:t>
        </w:r>
        <w:r w:rsidRPr="001854F3">
          <w:rPr>
            <w:lang w:val="en-US"/>
          </w:rPr>
          <w:t xml:space="preserve">VC) </w:t>
        </w:r>
        <w:proofErr w:type="gramStart"/>
        <w:r w:rsidRPr="001854F3">
          <w:rPr>
            <w:lang w:val="en-US"/>
          </w:rPr>
          <w:t>is published</w:t>
        </w:r>
        <w:proofErr w:type="gramEnd"/>
        <w:r w:rsidRPr="001854F3">
          <w:rPr>
            <w:lang w:val="en-US"/>
          </w:rPr>
          <w:t xml:space="preserve"> under ISO/IEC </w:t>
        </w:r>
        <w:r>
          <w:rPr>
            <w:lang w:val="en-US"/>
          </w:rPr>
          <w:t>14496</w:t>
        </w:r>
        <w:r w:rsidRPr="001854F3">
          <w:rPr>
            <w:lang w:val="en-US"/>
          </w:rPr>
          <w:t>-1</w:t>
        </w:r>
        <w:r>
          <w:rPr>
            <w:lang w:val="en-US"/>
          </w:rPr>
          <w:t>0</w:t>
        </w:r>
        <w:r w:rsidRPr="001854F3">
          <w:rPr>
            <w:lang w:val="en-US"/>
          </w:rPr>
          <w:t>.</w:t>
        </w:r>
      </w:ins>
    </w:p>
    <w:p w14:paraId="500DD54E" w14:textId="77777777" w:rsidR="00EF0E18" w:rsidRPr="001854F3" w:rsidRDefault="00EF0E18" w:rsidP="00EF0E18">
      <w:pPr>
        <w:rPr>
          <w:ins w:id="1295" w:author="Emmanuel Thomas" w:date="2025-10-04T11:03:00Z" w16du:dateUtc="2025-10-04T09:03:00Z"/>
          <w:lang w:val="en-US"/>
        </w:rPr>
      </w:pPr>
      <w:ins w:id="1296" w:author="Emmanuel Thomas" w:date="2025-10-04T11:03:00Z" w16du:dateUtc="2025-10-04T09:03:00Z">
        <w:r>
          <w:rPr>
            <w:lang w:val="en-US" w:eastAsia="ja-JP"/>
          </w:rPr>
          <w:fldChar w:fldCharType="begin"/>
        </w:r>
        <w:r>
          <w:rPr>
            <w:lang w:val="en-US" w:eastAsia="ja-JP"/>
          </w:rPr>
          <w:instrText xml:space="preserve"> REF _Ref201761678 \h </w:instrText>
        </w:r>
        <w:r>
          <w:rPr>
            <w:lang w:val="en-US" w:eastAsia="ja-JP"/>
          </w:rPr>
        </w:r>
        <w:r>
          <w:rPr>
            <w:lang w:val="en-US" w:eastAsia="ja-JP"/>
          </w:rPr>
          <w:fldChar w:fldCharType="separate"/>
        </w:r>
        <w:r w:rsidRPr="001854F3">
          <w:rPr>
            <w:lang w:val="en-US"/>
          </w:rPr>
          <w:t xml:space="preserve">Table </w:t>
        </w:r>
        <w:r>
          <w:rPr>
            <w:noProof/>
            <w:lang w:val="en-US"/>
          </w:rPr>
          <w:t>5</w:t>
        </w:r>
        <w:r>
          <w:rPr>
            <w:lang w:val="en-US" w:eastAsia="ja-JP"/>
          </w:rPr>
          <w:fldChar w:fldCharType="end"/>
        </w:r>
        <w:r>
          <w:rPr>
            <w:lang w:val="en-US" w:eastAsia="ja-JP"/>
          </w:rPr>
          <w:t xml:space="preserve"> </w:t>
        </w:r>
        <w:r w:rsidRPr="001854F3">
          <w:rPr>
            <w:lang w:val="en-US" w:eastAsia="ja-JP"/>
          </w:rPr>
          <w:t xml:space="preserve">provides the bindings of </w:t>
        </w:r>
        <w:r>
          <w:rPr>
            <w:lang w:val="en-US" w:eastAsia="ja-JP"/>
          </w:rPr>
          <w:t>VDI</w:t>
        </w:r>
        <w:r w:rsidRPr="001854F3">
          <w:rPr>
            <w:lang w:val="en-US" w:eastAsia="ja-JP"/>
          </w:rPr>
          <w:t xml:space="preserve"> concept</w:t>
        </w:r>
        <w:r>
          <w:rPr>
            <w:lang w:val="en-US" w:eastAsia="ja-JP"/>
          </w:rPr>
          <w:t>s</w:t>
        </w:r>
        <w:r w:rsidRPr="001854F3">
          <w:rPr>
            <w:lang w:val="en-US" w:eastAsia="ja-JP"/>
          </w:rPr>
          <w:t xml:space="preserve"> with </w:t>
        </w:r>
        <w:r>
          <w:rPr>
            <w:lang w:val="en-US" w:eastAsia="ja-JP"/>
          </w:rPr>
          <w:t>the</w:t>
        </w:r>
        <w:r w:rsidRPr="001854F3">
          <w:rPr>
            <w:lang w:val="en-US" w:eastAsia="ja-JP"/>
          </w:rPr>
          <w:t xml:space="preserve"> concept</w:t>
        </w:r>
        <w:r>
          <w:rPr>
            <w:lang w:val="en-US" w:eastAsia="ja-JP"/>
          </w:rPr>
          <w:t>s</w:t>
        </w:r>
        <w:r w:rsidRPr="001854F3">
          <w:rPr>
            <w:lang w:val="en-US" w:eastAsia="ja-JP"/>
          </w:rPr>
          <w:t xml:space="preserve"> specified in </w:t>
        </w:r>
        <w:r w:rsidRPr="001854F3">
          <w:rPr>
            <w:lang w:val="en-US"/>
          </w:rPr>
          <w:t xml:space="preserve">ISO/IEC </w:t>
        </w:r>
        <w:r>
          <w:rPr>
            <w:lang w:val="en-US"/>
          </w:rPr>
          <w:t>14496</w:t>
        </w:r>
        <w:r w:rsidRPr="001854F3">
          <w:rPr>
            <w:lang w:val="en-US"/>
          </w:rPr>
          <w:t>-1</w:t>
        </w:r>
        <w:r>
          <w:rPr>
            <w:lang w:val="en-US"/>
          </w:rPr>
          <w:t>0</w:t>
        </w:r>
        <w:r w:rsidRPr="001854F3">
          <w:rPr>
            <w:lang w:val="en-US" w:eastAsia="ja-JP"/>
          </w:rPr>
          <w:t xml:space="preserve">. </w:t>
        </w:r>
      </w:ins>
    </w:p>
    <w:p w14:paraId="3DBCFE82" w14:textId="4C600A0A" w:rsidR="00EF0E18" w:rsidRPr="001854F3" w:rsidRDefault="00EF0E18" w:rsidP="00EF0E18">
      <w:pPr>
        <w:pStyle w:val="Caption"/>
        <w:keepNext/>
        <w:rPr>
          <w:ins w:id="1297" w:author="Emmanuel Thomas" w:date="2025-10-04T11:03:00Z" w16du:dateUtc="2025-10-04T09:03:00Z"/>
          <w:lang w:val="en-US"/>
        </w:rPr>
      </w:pPr>
      <w:bookmarkStart w:id="1298" w:name="_Ref201761678"/>
      <w:ins w:id="1299" w:author="Emmanuel Thomas" w:date="2025-10-04T11:03:00Z" w16du:dateUtc="2025-10-04T09:03:00Z">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ins>
      <w:ins w:id="1300" w:author="Emmanuel Thomas" w:date="2025-10-04T11:58:00Z" w16du:dateUtc="2025-10-04T09:58:00Z">
        <w:r w:rsidR="00263C2F">
          <w:rPr>
            <w:noProof/>
            <w:lang w:val="en-US"/>
          </w:rPr>
          <w:t>5</w:t>
        </w:r>
      </w:ins>
      <w:ins w:id="1301" w:author="Emmanuel Thomas" w:date="2025-10-04T11:03:00Z" w16du:dateUtc="2025-10-04T09:03:00Z">
        <w:r w:rsidRPr="001854F3">
          <w:rPr>
            <w:lang w:val="en-US"/>
          </w:rPr>
          <w:fldChar w:fldCharType="end"/>
        </w:r>
        <w:bookmarkEnd w:id="1298"/>
        <w:r w:rsidRPr="001854F3">
          <w:rPr>
            <w:lang w:val="en-US"/>
          </w:rPr>
          <w:t xml:space="preserve"> — Correspondence between VDI concepts and </w:t>
        </w:r>
        <w:r>
          <w:rPr>
            <w:lang w:val="en-US"/>
          </w:rPr>
          <w:t>A</w:t>
        </w:r>
        <w:r w:rsidRPr="001854F3">
          <w:rPr>
            <w:lang w:val="en-US"/>
          </w:rPr>
          <w:t>VC concrete entities</w:t>
        </w:r>
      </w:ins>
    </w:p>
    <w:tbl>
      <w:tblPr>
        <w:tblStyle w:val="TableGrid"/>
        <w:tblW w:w="0" w:type="auto"/>
        <w:tblLook w:val="04A0" w:firstRow="1" w:lastRow="0" w:firstColumn="1" w:lastColumn="0" w:noHBand="0" w:noVBand="1"/>
      </w:tblPr>
      <w:tblGrid>
        <w:gridCol w:w="4035"/>
        <w:gridCol w:w="5310"/>
      </w:tblGrid>
      <w:tr w:rsidR="00EF0E18" w:rsidRPr="001854F3" w14:paraId="6798CFCA" w14:textId="77777777" w:rsidTr="009E51FD">
        <w:trPr>
          <w:cnfStyle w:val="100000000000" w:firstRow="1" w:lastRow="0" w:firstColumn="0" w:lastColumn="0" w:oddVBand="0" w:evenVBand="0" w:oddHBand="0" w:evenHBand="0" w:firstRowFirstColumn="0" w:firstRowLastColumn="0" w:lastRowFirstColumn="0" w:lastRowLastColumn="0"/>
          <w:ins w:id="1302" w:author="Emmanuel Thomas" w:date="2025-10-04T11:03:00Z" w16du:dateUtc="2025-10-04T09:03:00Z"/>
        </w:trPr>
        <w:tc>
          <w:tcPr>
            <w:tcW w:w="4035" w:type="dxa"/>
            <w:tcBorders>
              <w:top w:val="single" w:sz="12" w:space="0" w:color="auto"/>
              <w:left w:val="single" w:sz="12" w:space="0" w:color="auto"/>
              <w:bottom w:val="single" w:sz="12" w:space="0" w:color="auto"/>
            </w:tcBorders>
          </w:tcPr>
          <w:p w14:paraId="167C8DA8" w14:textId="77777777" w:rsidR="00EF0E18" w:rsidRPr="001854F3" w:rsidRDefault="00EF0E18" w:rsidP="009E51FD">
            <w:pPr>
              <w:pStyle w:val="Cell"/>
              <w:rPr>
                <w:ins w:id="1303" w:author="Emmanuel Thomas" w:date="2025-10-04T11:03:00Z" w16du:dateUtc="2025-10-04T09:03:00Z"/>
                <w:b w:val="0"/>
                <w:lang w:val="en-US"/>
              </w:rPr>
            </w:pPr>
            <w:ins w:id="1304" w:author="Emmanuel Thomas" w:date="2025-10-04T11:03:00Z" w16du:dateUtc="2025-10-04T09:03:00Z">
              <w:r w:rsidRPr="001854F3">
                <w:rPr>
                  <w:lang w:val="en-US"/>
                </w:rPr>
                <w:t>Concept</w:t>
              </w:r>
            </w:ins>
          </w:p>
        </w:tc>
        <w:tc>
          <w:tcPr>
            <w:tcW w:w="5310" w:type="dxa"/>
            <w:tcBorders>
              <w:top w:val="single" w:sz="12" w:space="0" w:color="auto"/>
              <w:bottom w:val="single" w:sz="12" w:space="0" w:color="auto"/>
              <w:right w:val="single" w:sz="12" w:space="0" w:color="auto"/>
            </w:tcBorders>
          </w:tcPr>
          <w:p w14:paraId="435323FF" w14:textId="77777777" w:rsidR="00EF0E18" w:rsidRPr="001854F3" w:rsidRDefault="00EF0E18" w:rsidP="009E51FD">
            <w:pPr>
              <w:pStyle w:val="Cell"/>
              <w:rPr>
                <w:ins w:id="1305" w:author="Emmanuel Thomas" w:date="2025-10-04T11:03:00Z" w16du:dateUtc="2025-10-04T09:03:00Z"/>
                <w:b w:val="0"/>
                <w:lang w:val="en-US"/>
              </w:rPr>
            </w:pPr>
            <w:ins w:id="1306" w:author="Emmanuel Thomas" w:date="2025-10-04T11:03:00Z" w16du:dateUtc="2025-10-04T09:03:00Z">
              <w:r>
                <w:rPr>
                  <w:lang w:val="en-US"/>
                </w:rPr>
                <w:t>A</w:t>
              </w:r>
              <w:r w:rsidRPr="001854F3">
                <w:rPr>
                  <w:lang w:val="en-US"/>
                </w:rPr>
                <w:t>VC definitions</w:t>
              </w:r>
            </w:ins>
          </w:p>
        </w:tc>
      </w:tr>
      <w:tr w:rsidR="00EF0E18" w:rsidRPr="001854F3" w14:paraId="47A5377D" w14:textId="77777777" w:rsidTr="009E51FD">
        <w:trPr>
          <w:ins w:id="1307" w:author="Emmanuel Thomas" w:date="2025-10-04T11:03:00Z" w16du:dateUtc="2025-10-04T09:03:00Z"/>
        </w:trPr>
        <w:tc>
          <w:tcPr>
            <w:tcW w:w="4035" w:type="dxa"/>
            <w:tcBorders>
              <w:top w:val="single" w:sz="12" w:space="0" w:color="auto"/>
              <w:left w:val="single" w:sz="12" w:space="0" w:color="auto"/>
            </w:tcBorders>
          </w:tcPr>
          <w:p w14:paraId="6C6876A2" w14:textId="77777777" w:rsidR="00EF0E18" w:rsidRPr="001854F3" w:rsidRDefault="00EF0E18" w:rsidP="009E51FD">
            <w:pPr>
              <w:pStyle w:val="Cell"/>
              <w:rPr>
                <w:ins w:id="1308" w:author="Emmanuel Thomas" w:date="2025-10-04T11:03:00Z" w16du:dateUtc="2025-10-04T09:03:00Z"/>
                <w:lang w:val="en-US"/>
              </w:rPr>
            </w:pPr>
            <w:ins w:id="1309" w:author="Emmanuel Thomas" w:date="2025-10-04T11:03:00Z" w16du:dateUtc="2025-10-04T09:03:00Z">
              <w:r w:rsidRPr="001854F3">
                <w:rPr>
                  <w:lang w:val="en-US"/>
                </w:rPr>
                <w:t>ElementaryStream</w:t>
              </w:r>
            </w:ins>
          </w:p>
        </w:tc>
        <w:tc>
          <w:tcPr>
            <w:tcW w:w="5310" w:type="dxa"/>
            <w:tcBorders>
              <w:top w:val="single" w:sz="12" w:space="0" w:color="auto"/>
              <w:right w:val="single" w:sz="12" w:space="0" w:color="auto"/>
            </w:tcBorders>
          </w:tcPr>
          <w:p w14:paraId="7E9C2786" w14:textId="77777777" w:rsidR="00EF0E18" w:rsidRPr="001854F3" w:rsidRDefault="00EF0E18" w:rsidP="009E51FD">
            <w:pPr>
              <w:pStyle w:val="Cell"/>
              <w:rPr>
                <w:ins w:id="1310" w:author="Emmanuel Thomas" w:date="2025-10-04T11:03:00Z" w16du:dateUtc="2025-10-04T09:03:00Z"/>
                <w:lang w:val="en-US"/>
              </w:rPr>
            </w:pPr>
            <w:ins w:id="1311" w:author="Emmanuel Thomas" w:date="2025-10-04T11:03:00Z" w16du:dateUtc="2025-10-04T09:03:00Z">
              <w:r w:rsidRPr="001854F3">
                <w:rPr>
                  <w:lang w:val="en-US"/>
                </w:rPr>
                <w:t>bitstream</w:t>
              </w:r>
            </w:ins>
          </w:p>
        </w:tc>
      </w:tr>
      <w:tr w:rsidR="00EF0E18" w:rsidRPr="001854F3" w14:paraId="12795E33" w14:textId="77777777" w:rsidTr="009E51FD">
        <w:trPr>
          <w:ins w:id="1312" w:author="Emmanuel Thomas" w:date="2025-10-04T11:03:00Z" w16du:dateUtc="2025-10-04T09:03:00Z"/>
        </w:trPr>
        <w:tc>
          <w:tcPr>
            <w:tcW w:w="4035" w:type="dxa"/>
            <w:tcBorders>
              <w:left w:val="single" w:sz="12" w:space="0" w:color="auto"/>
            </w:tcBorders>
          </w:tcPr>
          <w:p w14:paraId="284EA156" w14:textId="77777777" w:rsidR="00EF0E18" w:rsidRPr="001854F3" w:rsidRDefault="00EF0E18" w:rsidP="009E51FD">
            <w:pPr>
              <w:pStyle w:val="Cell"/>
              <w:rPr>
                <w:ins w:id="1313" w:author="Emmanuel Thomas" w:date="2025-10-04T11:03:00Z" w16du:dateUtc="2025-10-04T09:03:00Z"/>
                <w:lang w:val="en-US"/>
              </w:rPr>
            </w:pPr>
            <w:ins w:id="1314" w:author="Emmanuel Thomas" w:date="2025-10-04T11:03:00Z" w16du:dateUtc="2025-10-04T09:03:00Z">
              <w:r w:rsidRPr="001854F3">
                <w:rPr>
                  <w:lang w:val="en-US"/>
                </w:rPr>
                <w:t>AccessUnit</w:t>
              </w:r>
            </w:ins>
          </w:p>
        </w:tc>
        <w:tc>
          <w:tcPr>
            <w:tcW w:w="5310" w:type="dxa"/>
            <w:tcBorders>
              <w:right w:val="single" w:sz="12" w:space="0" w:color="auto"/>
            </w:tcBorders>
          </w:tcPr>
          <w:p w14:paraId="6B901B6F" w14:textId="77777777" w:rsidR="00EF0E18" w:rsidRPr="001854F3" w:rsidRDefault="00EF0E18" w:rsidP="009E51FD">
            <w:pPr>
              <w:pStyle w:val="Cell"/>
              <w:rPr>
                <w:ins w:id="1315" w:author="Emmanuel Thomas" w:date="2025-10-04T11:03:00Z" w16du:dateUtc="2025-10-04T09:03:00Z"/>
                <w:lang w:val="en-US"/>
              </w:rPr>
            </w:pPr>
            <w:ins w:id="1316" w:author="Emmanuel Thomas" w:date="2025-10-04T11:03:00Z" w16du:dateUtc="2025-10-04T09:03:00Z">
              <w:r w:rsidRPr="001854F3">
                <w:rPr>
                  <w:lang w:val="en-US"/>
                </w:rPr>
                <w:t>access unit</w:t>
              </w:r>
            </w:ins>
          </w:p>
        </w:tc>
      </w:tr>
      <w:tr w:rsidR="00EF0E18" w:rsidRPr="001854F3" w14:paraId="14E080D1" w14:textId="77777777" w:rsidTr="009E51FD">
        <w:trPr>
          <w:ins w:id="1317" w:author="Emmanuel Thomas" w:date="2025-10-04T11:03:00Z" w16du:dateUtc="2025-10-04T09:03:00Z"/>
        </w:trPr>
        <w:tc>
          <w:tcPr>
            <w:tcW w:w="4035" w:type="dxa"/>
            <w:tcBorders>
              <w:left w:val="single" w:sz="12" w:space="0" w:color="auto"/>
            </w:tcBorders>
          </w:tcPr>
          <w:p w14:paraId="551F7B28" w14:textId="77777777" w:rsidR="00EF0E18" w:rsidRPr="001854F3" w:rsidRDefault="00EF0E18" w:rsidP="009E51FD">
            <w:pPr>
              <w:pStyle w:val="Cell"/>
              <w:rPr>
                <w:ins w:id="1318" w:author="Emmanuel Thomas" w:date="2025-10-04T11:03:00Z" w16du:dateUtc="2025-10-04T09:03:00Z"/>
                <w:lang w:val="en-US"/>
              </w:rPr>
            </w:pPr>
            <w:ins w:id="1319" w:author="Emmanuel Thomas" w:date="2025-10-04T11:03:00Z" w16du:dateUtc="2025-10-04T09:03:00Z">
              <w:r w:rsidRPr="001854F3">
                <w:rPr>
                  <w:lang w:val="en-US"/>
                </w:rPr>
                <w:t>VideoObjectIdentifier</w:t>
              </w:r>
            </w:ins>
          </w:p>
        </w:tc>
        <w:tc>
          <w:tcPr>
            <w:tcW w:w="5310" w:type="dxa"/>
            <w:tcBorders>
              <w:right w:val="single" w:sz="12" w:space="0" w:color="auto"/>
            </w:tcBorders>
          </w:tcPr>
          <w:p w14:paraId="33C482F3" w14:textId="77777777" w:rsidR="00EF0E18" w:rsidRPr="001854F3" w:rsidRDefault="00EF0E18" w:rsidP="009E51FD">
            <w:pPr>
              <w:pStyle w:val="Cell"/>
              <w:rPr>
                <w:ins w:id="1320" w:author="Emmanuel Thomas" w:date="2025-10-04T11:03:00Z" w16du:dateUtc="2025-10-04T09:03:00Z"/>
                <w:lang w:val="en-US"/>
              </w:rPr>
            </w:pPr>
            <w:ins w:id="1321" w:author="Emmanuel Thomas" w:date="2025-10-04T11:03:00Z" w16du:dateUtc="2025-10-04T09:03:00Z">
              <w:r w:rsidRPr="00AC2EDF">
                <w:rPr>
                  <w:rFonts w:cstheme="minorBidi"/>
                </w:rPr>
                <w:t>bitstream interleaving order</w:t>
              </w:r>
            </w:ins>
          </w:p>
        </w:tc>
      </w:tr>
      <w:tr w:rsidR="00EF0E18" w:rsidRPr="001854F3" w14:paraId="728C697C" w14:textId="77777777" w:rsidTr="009E51FD">
        <w:trPr>
          <w:ins w:id="1322" w:author="Emmanuel Thomas" w:date="2025-10-04T11:03:00Z" w16du:dateUtc="2025-10-04T09:03:00Z"/>
        </w:trPr>
        <w:tc>
          <w:tcPr>
            <w:tcW w:w="4035" w:type="dxa"/>
            <w:tcBorders>
              <w:left w:val="single" w:sz="12" w:space="0" w:color="auto"/>
              <w:bottom w:val="single" w:sz="12" w:space="0" w:color="auto"/>
            </w:tcBorders>
          </w:tcPr>
          <w:p w14:paraId="03BA91EB" w14:textId="77777777" w:rsidR="00EF0E18" w:rsidRPr="001854F3" w:rsidRDefault="00EF0E18" w:rsidP="009E51FD">
            <w:pPr>
              <w:pStyle w:val="Cell"/>
              <w:rPr>
                <w:ins w:id="1323" w:author="Emmanuel Thomas" w:date="2025-10-04T11:03:00Z" w16du:dateUtc="2025-10-04T09:03:00Z"/>
                <w:lang w:val="en-US"/>
              </w:rPr>
            </w:pPr>
            <w:ins w:id="1324" w:author="Emmanuel Thomas" w:date="2025-10-04T11:03:00Z" w16du:dateUtc="2025-10-04T09:03:00Z">
              <w:r w:rsidRPr="001854F3">
                <w:rPr>
                  <w:lang w:val="en-US"/>
                </w:rPr>
                <w:t>VideoObjectSample</w:t>
              </w:r>
            </w:ins>
          </w:p>
        </w:tc>
        <w:tc>
          <w:tcPr>
            <w:tcW w:w="5310" w:type="dxa"/>
            <w:tcBorders>
              <w:bottom w:val="single" w:sz="12" w:space="0" w:color="auto"/>
              <w:right w:val="single" w:sz="12" w:space="0" w:color="auto"/>
            </w:tcBorders>
          </w:tcPr>
          <w:p w14:paraId="277C9C7F" w14:textId="77777777" w:rsidR="00EF0E18" w:rsidRPr="001854F3" w:rsidRDefault="00EF0E18" w:rsidP="009E51FD">
            <w:pPr>
              <w:pStyle w:val="Cell"/>
              <w:rPr>
                <w:ins w:id="1325" w:author="Emmanuel Thomas" w:date="2025-10-04T11:03:00Z" w16du:dateUtc="2025-10-04T09:03:00Z"/>
                <w:lang w:val="en-US"/>
              </w:rPr>
            </w:pPr>
            <w:ins w:id="1326" w:author="Emmanuel Thomas" w:date="2025-10-04T11:03:00Z" w16du:dateUtc="2025-10-04T09:03:00Z">
              <w:r w:rsidRPr="00AC2EDF">
                <w:rPr>
                  <w:rFonts w:cstheme="minorBidi"/>
                </w:rPr>
                <w:t>coded picture</w:t>
              </w:r>
            </w:ins>
          </w:p>
        </w:tc>
      </w:tr>
    </w:tbl>
    <w:p w14:paraId="0FB7A07A" w14:textId="77777777" w:rsidR="00EF0E18" w:rsidRDefault="00EF0E18" w:rsidP="00EF0E18">
      <w:pPr>
        <w:rPr>
          <w:ins w:id="1327" w:author="Emmanuel Thomas" w:date="2025-10-04T11:03:00Z" w16du:dateUtc="2025-10-04T09:03:00Z"/>
          <w:lang w:val="en-US" w:eastAsia="ja-JP"/>
        </w:rPr>
      </w:pPr>
    </w:p>
    <w:p w14:paraId="1294277D" w14:textId="77777777" w:rsidR="00EF0E18" w:rsidRPr="008E6510" w:rsidRDefault="00EF0E18" w:rsidP="00EF0E18">
      <w:pPr>
        <w:rPr>
          <w:ins w:id="1328" w:author="Emmanuel Thomas" w:date="2025-10-04T11:03:00Z" w16du:dateUtc="2025-10-04T09:03:00Z"/>
          <w:rFonts w:eastAsia="Calibri"/>
          <w:lang w:val="en-US"/>
        </w:rPr>
      </w:pPr>
      <w:ins w:id="1329" w:author="Emmanuel Thomas" w:date="2025-10-04T11:03:00Z" w16du:dateUtc="2025-10-04T09:03:00Z">
        <w:r>
          <w:rPr>
            <w:lang w:val="en-US" w:eastAsia="ja-JP"/>
          </w:rPr>
          <w:t xml:space="preserve">In the remainder of the Clause </w:t>
        </w:r>
        <w:r>
          <w:rPr>
            <w:lang w:val="en-US" w:eastAsia="ja-JP"/>
          </w:rPr>
          <w:fldChar w:fldCharType="begin"/>
        </w:r>
        <w:r>
          <w:rPr>
            <w:lang w:val="en-US" w:eastAsia="ja-JP"/>
          </w:rPr>
          <w:instrText xml:space="preserve"> REF _Ref201761774 \r \h </w:instrText>
        </w:r>
        <w:r>
          <w:rPr>
            <w:lang w:val="en-US" w:eastAsia="ja-JP"/>
          </w:rPr>
        </w:r>
        <w:r>
          <w:rPr>
            <w:lang w:val="en-US" w:eastAsia="ja-JP"/>
          </w:rPr>
          <w:fldChar w:fldCharType="separate"/>
        </w:r>
        <w:r>
          <w:rPr>
            <w:lang w:val="en-US" w:eastAsia="ja-JP"/>
          </w:rPr>
          <w:t>7.6</w:t>
        </w:r>
        <w:r>
          <w:rPr>
            <w:lang w:val="en-US" w:eastAsia="ja-JP"/>
          </w:rPr>
          <w:fldChar w:fldCharType="end"/>
        </w:r>
        <w:r>
          <w:rPr>
            <w:lang w:val="en-US" w:eastAsia="ja-JP"/>
          </w:rPr>
          <w:t>, an A</w:t>
        </w:r>
        <w:r w:rsidRPr="001529D1">
          <w:rPr>
            <w:lang w:val="en-US" w:eastAsia="ja-JP"/>
          </w:rPr>
          <w:t xml:space="preserve">VC elementary stream shall be a compliant bitstream according to ISO/IEC </w:t>
        </w:r>
        <w:r>
          <w:rPr>
            <w:lang w:val="en-US" w:eastAsia="ja-JP"/>
          </w:rPr>
          <w:t>14496</w:t>
        </w:r>
        <w:r w:rsidRPr="001529D1">
          <w:rPr>
            <w:lang w:val="en-US" w:eastAsia="ja-JP"/>
          </w:rPr>
          <w:t>-1</w:t>
        </w:r>
        <w:r>
          <w:rPr>
            <w:lang w:val="en-US" w:eastAsia="ja-JP"/>
          </w:rPr>
          <w:t>0</w:t>
        </w:r>
        <w:r w:rsidRPr="001529D1">
          <w:rPr>
            <w:lang w:val="en-US" w:eastAsia="ja-JP"/>
          </w:rPr>
          <w:t>.</w:t>
        </w:r>
      </w:ins>
    </w:p>
    <w:p w14:paraId="58BB9E9B" w14:textId="77777777" w:rsidR="00EF0E18" w:rsidRPr="00A51285" w:rsidRDefault="00EF0E18" w:rsidP="00EF0E18">
      <w:pPr>
        <w:pStyle w:val="Heading3"/>
        <w:rPr>
          <w:ins w:id="1330" w:author="Emmanuel Thomas" w:date="2025-10-04T11:03:00Z" w16du:dateUtc="2025-10-04T09:03:00Z"/>
          <w:lang w:val="en-US"/>
        </w:rPr>
      </w:pPr>
      <w:bookmarkStart w:id="1331" w:name="_Toc210469272"/>
      <w:ins w:id="1332" w:author="Emmanuel Thomas" w:date="2025-10-04T11:03:00Z" w16du:dateUtc="2025-10-04T09:03:00Z">
        <w:r w:rsidRPr="001854F3">
          <w:rPr>
            <w:lang w:val="en-US"/>
          </w:rPr>
          <w:lastRenderedPageBreak/>
          <w:t>Media and elementary streams constraints</w:t>
        </w:r>
        <w:bookmarkEnd w:id="1331"/>
      </w:ins>
    </w:p>
    <w:p w14:paraId="30C082FE" w14:textId="77777777" w:rsidR="00EF0E18" w:rsidRPr="001854F3" w:rsidRDefault="00EF0E18" w:rsidP="00EF0E18">
      <w:pPr>
        <w:pStyle w:val="Heading4"/>
        <w:rPr>
          <w:ins w:id="1333" w:author="Emmanuel Thomas" w:date="2025-10-04T11:03:00Z" w16du:dateUtc="2025-10-04T09:03:00Z"/>
          <w:lang w:val="en-US"/>
        </w:rPr>
      </w:pPr>
      <w:ins w:id="1334" w:author="Emmanuel Thomas" w:date="2025-10-04T11:03:00Z" w16du:dateUtc="2025-10-04T09:03:00Z">
        <w:r w:rsidRPr="001854F3">
          <w:rPr>
            <w:lang w:val="en-US"/>
          </w:rPr>
          <w:t>General media stream constraints</w:t>
        </w:r>
      </w:ins>
    </w:p>
    <w:p w14:paraId="646E0637" w14:textId="77777777" w:rsidR="00EF0E18" w:rsidRPr="001854F3" w:rsidRDefault="00EF0E18" w:rsidP="00EF0E18">
      <w:pPr>
        <w:rPr>
          <w:ins w:id="1335" w:author="Emmanuel Thomas" w:date="2025-10-04T11:03:00Z" w16du:dateUtc="2025-10-04T09:03:00Z"/>
          <w:lang w:val="en-US"/>
        </w:rPr>
      </w:pPr>
      <w:ins w:id="1336" w:author="Emmanuel Thomas" w:date="2025-10-04T11:03:00Z" w16du:dateUtc="2025-10-04T09:03:00Z">
        <w:r w:rsidRPr="001854F3">
          <w:rPr>
            <w:lang w:val="en-US"/>
          </w:rPr>
          <w:t xml:space="preserve">An </w:t>
        </w:r>
        <w:r>
          <w:rPr>
            <w:lang w:val="en-US"/>
          </w:rPr>
          <w:t>A</w:t>
        </w:r>
        <w:r w:rsidRPr="001854F3">
          <w:rPr>
            <w:lang w:val="en-US"/>
          </w:rPr>
          <w:t>VC media stream used as an instantiation of the media stream in</w:t>
        </w:r>
        <w:r>
          <w:rPr>
            <w:lang w:val="en-US"/>
          </w:rPr>
          <w:t xml:space="preserve"> Clause </w:t>
        </w:r>
        <w:r>
          <w:rPr>
            <w:lang w:val="en-US"/>
          </w:rPr>
          <w:fldChar w:fldCharType="begin"/>
        </w:r>
        <w:r>
          <w:rPr>
            <w:lang w:val="en-US"/>
          </w:rPr>
          <w:instrText xml:space="preserve"> REF _Ref77939669 \r \h </w:instrText>
        </w:r>
        <w:r>
          <w:rPr>
            <w:lang w:val="en-US"/>
          </w:rPr>
        </w:r>
        <w:r>
          <w:rPr>
            <w:lang w:val="en-US"/>
          </w:rPr>
          <w:fldChar w:fldCharType="separate"/>
        </w:r>
        <w:r>
          <w:rPr>
            <w:lang w:val="en-US"/>
          </w:rPr>
          <w:t>7.2</w:t>
        </w:r>
        <w:r>
          <w:rPr>
            <w:lang w:val="en-US"/>
          </w:rPr>
          <w:fldChar w:fldCharType="end"/>
        </w:r>
        <w:r w:rsidRPr="001854F3">
          <w:rPr>
            <w:lang w:val="en-US"/>
          </w:rPr>
          <w:t xml:space="preserve"> shall obey the following rules:</w:t>
        </w:r>
      </w:ins>
    </w:p>
    <w:p w14:paraId="6BF151CE" w14:textId="77777777" w:rsidR="00EF0E18" w:rsidRDefault="00EF0E18" w:rsidP="00EF0E18">
      <w:pPr>
        <w:pStyle w:val="ListParagraph"/>
        <w:numPr>
          <w:ilvl w:val="0"/>
          <w:numId w:val="14"/>
        </w:numPr>
        <w:rPr>
          <w:ins w:id="1337" w:author="Emmanuel Thomas" w:date="2025-10-04T11:03:00Z" w16du:dateUtc="2025-10-04T09:03:00Z"/>
          <w:lang w:val="en-US"/>
        </w:rPr>
      </w:pPr>
      <w:ins w:id="1338" w:author="Emmanuel Thomas" w:date="2025-10-04T11:03:00Z" w16du:dateUtc="2025-10-04T09:03:00Z">
        <w:r w:rsidRPr="001854F3">
          <w:rPr>
            <w:lang w:val="en-US"/>
          </w:rPr>
          <w:t xml:space="preserve">There shall be </w:t>
        </w:r>
        <w:r>
          <w:rPr>
            <w:lang w:val="en-US"/>
          </w:rPr>
          <w:t>one interleaving information SEI message in the first access unit of the media stream.</w:t>
        </w:r>
      </w:ins>
    </w:p>
    <w:p w14:paraId="23DC4645" w14:textId="77777777" w:rsidR="00EF0E18" w:rsidRPr="00316E87" w:rsidRDefault="00EF0E18" w:rsidP="00EF0E18">
      <w:pPr>
        <w:pStyle w:val="ListParagraph"/>
        <w:numPr>
          <w:ilvl w:val="0"/>
          <w:numId w:val="14"/>
        </w:numPr>
        <w:rPr>
          <w:ins w:id="1339" w:author="Emmanuel Thomas" w:date="2025-10-04T11:03:00Z" w16du:dateUtc="2025-10-04T09:03:00Z"/>
          <w:lang w:val="en-US"/>
        </w:rPr>
      </w:pPr>
      <w:ins w:id="1340" w:author="Emmanuel Thomas" w:date="2025-10-04T11:03:00Z" w16du:dateUtc="2025-10-04T09:03:00Z">
        <w:r>
          <w:rPr>
            <w:lang w:val="en-US"/>
          </w:rPr>
          <w:t>There may be additional interleaving information SEI messages in other access units to signal changes in the interleaving information.</w:t>
        </w:r>
      </w:ins>
    </w:p>
    <w:p w14:paraId="54809769" w14:textId="77777777" w:rsidR="00EF0E18" w:rsidRPr="001854F3" w:rsidRDefault="00EF0E18" w:rsidP="00EF0E18">
      <w:pPr>
        <w:pStyle w:val="Heading4"/>
        <w:rPr>
          <w:ins w:id="1341" w:author="Emmanuel Thomas" w:date="2025-10-04T11:03:00Z" w16du:dateUtc="2025-10-04T09:03:00Z"/>
          <w:lang w:val="en-US"/>
        </w:rPr>
      </w:pPr>
      <w:ins w:id="1342" w:author="Emmanuel Thomas" w:date="2025-10-04T11:03:00Z" w16du:dateUtc="2025-10-04T09:03:00Z">
        <w:r w:rsidRPr="001854F3">
          <w:rPr>
            <w:lang w:val="en-US"/>
          </w:rPr>
          <w:t>Media and elementary stream constraints for input formatting functions</w:t>
        </w:r>
      </w:ins>
    </w:p>
    <w:p w14:paraId="643D88E2" w14:textId="77777777" w:rsidR="00EF0E18" w:rsidRPr="001854F3" w:rsidRDefault="00EF0E18" w:rsidP="00EF0E18">
      <w:pPr>
        <w:pStyle w:val="Heading5"/>
        <w:rPr>
          <w:ins w:id="1343" w:author="Emmanuel Thomas" w:date="2025-10-04T11:03:00Z" w16du:dateUtc="2025-10-04T09:03:00Z"/>
          <w:lang w:val="en-US"/>
        </w:rPr>
      </w:pPr>
      <w:ins w:id="1344" w:author="Emmanuel Thomas" w:date="2025-10-04T11:03:00Z" w16du:dateUtc="2025-10-04T09:03:00Z">
        <w:r w:rsidRPr="001854F3">
          <w:rPr>
            <w:lang w:val="en-US"/>
          </w:rPr>
          <w:t>Constraints for the filtering function</w:t>
        </w:r>
      </w:ins>
    </w:p>
    <w:p w14:paraId="27B93BF7" w14:textId="2E1CA652" w:rsidR="00EF0E18" w:rsidRPr="001854F3" w:rsidRDefault="00EF0E18" w:rsidP="00EF0E18">
      <w:pPr>
        <w:rPr>
          <w:ins w:id="1345" w:author="Emmanuel Thomas" w:date="2025-10-04T11:03:00Z" w16du:dateUtc="2025-10-04T09:03:00Z"/>
          <w:lang w:val="en-US"/>
        </w:rPr>
      </w:pPr>
      <w:ins w:id="1346" w:author="Emmanuel Thomas" w:date="2025-10-04T11:03:00Z" w16du:dateUtc="2025-10-04T09:03:00Z">
        <w:r w:rsidRPr="001854F3">
          <w:rPr>
            <w:lang w:val="en-US"/>
          </w:rPr>
          <w:t xml:space="preserve">An </w:t>
        </w:r>
        <w:r>
          <w:rPr>
            <w:lang w:val="en-US"/>
          </w:rPr>
          <w:t>A</w:t>
        </w:r>
        <w:r w:rsidRPr="001854F3">
          <w:rPr>
            <w:lang w:val="en-US"/>
          </w:rPr>
          <w:t xml:space="preserve">VC input media stream passed as argument of the filtering function shall comply </w:t>
        </w:r>
      </w:ins>
      <w:ins w:id="1347" w:author="Emmanuel Thomas" w:date="2025-10-04T12:36:00Z" w16du:dateUtc="2025-10-04T10:36:00Z">
        <w:r w:rsidR="00814EE2" w:rsidRPr="001854F3">
          <w:rPr>
            <w:lang w:val="en-US"/>
          </w:rPr>
          <w:t>with</w:t>
        </w:r>
      </w:ins>
      <w:ins w:id="1348" w:author="Emmanuel Thomas" w:date="2025-10-04T11:03:00Z" w16du:dateUtc="2025-10-04T09:03:00Z">
        <w:r w:rsidRPr="001854F3">
          <w:rPr>
            <w:lang w:val="en-US"/>
          </w:rPr>
          <w:t xml:space="preserve"> the following rules:</w:t>
        </w:r>
      </w:ins>
    </w:p>
    <w:p w14:paraId="083E41DC" w14:textId="77777777" w:rsidR="00EF0E18" w:rsidRPr="001854F3" w:rsidRDefault="00EF0E18" w:rsidP="00EF0E18">
      <w:pPr>
        <w:pStyle w:val="ListParagraph"/>
        <w:numPr>
          <w:ilvl w:val="0"/>
          <w:numId w:val="14"/>
        </w:numPr>
        <w:rPr>
          <w:ins w:id="1349" w:author="Emmanuel Thomas" w:date="2025-10-04T11:03:00Z" w16du:dateUtc="2025-10-04T09:03:00Z"/>
          <w:lang w:val="en-US"/>
        </w:rPr>
      </w:pPr>
      <w:ins w:id="1350" w:author="Emmanuel Thomas" w:date="2025-10-04T11:03:00Z" w16du:dateUtc="2025-10-04T09:03:00Z">
        <w:r>
          <w:rPr>
            <w:lang w:val="en-US"/>
          </w:rPr>
          <w:t xml:space="preserve">The value of the syntax element </w:t>
        </w:r>
        <w:r w:rsidRPr="003413EE">
          <w:rPr>
            <w:lang w:val="en-US"/>
          </w:rPr>
          <w:t>ii_number_of_bitstreams</w:t>
        </w:r>
        <w:r>
          <w:rPr>
            <w:lang w:val="en-US"/>
          </w:rPr>
          <w:t xml:space="preserve"> in all the interleaving information SEI messages present</w:t>
        </w:r>
        <w:r w:rsidRPr="003413EE">
          <w:rPr>
            <w:lang w:val="en-US"/>
          </w:rPr>
          <w:t xml:space="preserve"> </w:t>
        </w:r>
        <w:r>
          <w:rPr>
            <w:lang w:val="en-US"/>
          </w:rPr>
          <w:t xml:space="preserve">shall be equal or greater than </w:t>
        </w:r>
        <w:proofErr w:type="gramStart"/>
        <w:r>
          <w:rPr>
            <w:lang w:val="en-US"/>
          </w:rPr>
          <w:t>2</w:t>
        </w:r>
        <w:proofErr w:type="gramEnd"/>
        <w:r>
          <w:rPr>
            <w:lang w:val="en-US"/>
          </w:rPr>
          <w:t>.</w:t>
        </w:r>
      </w:ins>
    </w:p>
    <w:p w14:paraId="57714134" w14:textId="5E33636C" w:rsidR="00EF0E18" w:rsidRPr="001854F3" w:rsidRDefault="00EF0E18" w:rsidP="00EF0E18">
      <w:pPr>
        <w:rPr>
          <w:ins w:id="1351" w:author="Emmanuel Thomas" w:date="2025-10-04T11:03:00Z" w16du:dateUtc="2025-10-04T09:03:00Z"/>
          <w:lang w:val="en-US"/>
        </w:rPr>
      </w:pPr>
      <w:ins w:id="1352" w:author="Emmanuel Thomas" w:date="2025-10-04T11:03:00Z" w16du:dateUtc="2025-10-04T09:03:00Z">
        <w:r w:rsidRPr="001854F3">
          <w:rPr>
            <w:lang w:val="en-US"/>
          </w:rPr>
          <w:t xml:space="preserve">An </w:t>
        </w:r>
        <w:r>
          <w:rPr>
            <w:lang w:val="en-US"/>
          </w:rPr>
          <w:t>A</w:t>
        </w:r>
        <w:r w:rsidRPr="001854F3">
          <w:rPr>
            <w:lang w:val="en-US"/>
          </w:rPr>
          <w:t xml:space="preserve">VC elementary stream generated as output of the filtering function shall comply </w:t>
        </w:r>
      </w:ins>
      <w:ins w:id="1353" w:author="Emmanuel Thomas" w:date="2025-10-04T12:36:00Z" w16du:dateUtc="2025-10-04T10:36:00Z">
        <w:r w:rsidR="00814EE2" w:rsidRPr="001854F3">
          <w:rPr>
            <w:lang w:val="en-US"/>
          </w:rPr>
          <w:t>with</w:t>
        </w:r>
      </w:ins>
      <w:ins w:id="1354" w:author="Emmanuel Thomas" w:date="2025-10-04T11:03:00Z" w16du:dateUtc="2025-10-04T09:03:00Z">
        <w:r w:rsidRPr="001854F3">
          <w:rPr>
            <w:lang w:val="en-US"/>
          </w:rPr>
          <w:t xml:space="preserve"> the following rules:</w:t>
        </w:r>
      </w:ins>
    </w:p>
    <w:p w14:paraId="2EDF4F25" w14:textId="77777777" w:rsidR="00EF0E18" w:rsidRPr="001854F3" w:rsidRDefault="00EF0E18" w:rsidP="00EF0E18">
      <w:pPr>
        <w:pStyle w:val="ListParagraph"/>
        <w:numPr>
          <w:ilvl w:val="0"/>
          <w:numId w:val="14"/>
        </w:numPr>
        <w:rPr>
          <w:ins w:id="1355" w:author="Emmanuel Thomas" w:date="2025-10-04T11:03:00Z" w16du:dateUtc="2025-10-04T09:03:00Z"/>
          <w:lang w:val="en-US"/>
        </w:rPr>
      </w:pPr>
      <w:ins w:id="1356" w:author="Emmanuel Thomas" w:date="2025-10-04T11:03:00Z" w16du:dateUtc="2025-10-04T09:03:00Z">
        <w:r w:rsidRPr="001854F3">
          <w:rPr>
            <w:lang w:val="en-US"/>
          </w:rPr>
          <w:t>The number of access units in the output elementary stream shall be equal to the number of access units in the input media stream.</w:t>
        </w:r>
      </w:ins>
    </w:p>
    <w:p w14:paraId="47EBFD75" w14:textId="546ABA36" w:rsidR="00EF0E18" w:rsidRPr="001854F3" w:rsidRDefault="00EF0E18" w:rsidP="00EF0E18">
      <w:pPr>
        <w:pStyle w:val="ListParagraph"/>
        <w:numPr>
          <w:ilvl w:val="0"/>
          <w:numId w:val="14"/>
        </w:numPr>
        <w:rPr>
          <w:ins w:id="1357" w:author="Emmanuel Thomas" w:date="2025-10-04T11:03:00Z" w16du:dateUtc="2025-10-04T09:03:00Z"/>
          <w:lang w:val="en-US"/>
        </w:rPr>
      </w:pPr>
      <w:ins w:id="1358" w:author="Emmanuel Thomas" w:date="2025-10-04T11:03:00Z" w16du:dateUtc="2025-10-04T09:03:00Z">
        <w:r w:rsidRPr="001854F3">
          <w:rPr>
            <w:lang w:val="en-US"/>
          </w:rPr>
          <w:t xml:space="preserve">The number of VCL NAL units in the output elementary stream is equal to the number of VCL NAL units </w:t>
        </w:r>
        <w:r>
          <w:rPr>
            <w:lang w:val="en-US"/>
          </w:rPr>
          <w:t>associated with the bitstream</w:t>
        </w:r>
        <w:r w:rsidRPr="001854F3">
          <w:rPr>
            <w:lang w:val="en-US"/>
          </w:rPr>
          <w:t xml:space="preserve"> </w:t>
        </w:r>
        <w:r>
          <w:rPr>
            <w:lang w:val="en-US"/>
          </w:rPr>
          <w:t xml:space="preserve">identified by the bitstream interleaving order </w:t>
        </w:r>
      </w:ins>
      <w:ins w:id="1359" w:author="Emmanuel Thomas" w:date="2025-10-04T12:36:00Z" w16du:dateUtc="2025-10-04T10:36:00Z">
        <w:r w:rsidR="00814EE2">
          <w:rPr>
            <w:lang w:val="en-US"/>
          </w:rPr>
          <w:t>passed as</w:t>
        </w:r>
      </w:ins>
      <w:ins w:id="1360" w:author="Emmanuel Thomas" w:date="2025-10-04T11:03:00Z" w16du:dateUtc="2025-10-04T09:03:00Z">
        <w:r w:rsidRPr="001854F3">
          <w:rPr>
            <w:lang w:val="en-US"/>
          </w:rPr>
          <w:t xml:space="preserve"> argument of the function.</w:t>
        </w:r>
      </w:ins>
    </w:p>
    <w:p w14:paraId="43674220" w14:textId="77777777" w:rsidR="00EF0E18" w:rsidRPr="001854F3" w:rsidRDefault="00EF0E18" w:rsidP="00EF0E18">
      <w:pPr>
        <w:pStyle w:val="ListParagraph"/>
        <w:numPr>
          <w:ilvl w:val="0"/>
          <w:numId w:val="14"/>
        </w:numPr>
        <w:rPr>
          <w:ins w:id="1361" w:author="Emmanuel Thomas" w:date="2025-10-04T11:03:00Z" w16du:dateUtc="2025-10-04T09:03:00Z"/>
          <w:lang w:val="en-US"/>
        </w:rPr>
      </w:pPr>
      <w:ins w:id="1362" w:author="Emmanuel Thomas" w:date="2025-10-04T11:03:00Z" w16du:dateUtc="2025-10-04T09:03:00Z">
        <w:r w:rsidRPr="001854F3">
          <w:rPr>
            <w:lang w:val="en-US"/>
          </w:rPr>
          <w:t xml:space="preserve">For each VCL NAL unit in the output elementary stream, there shall exist a VCL NAL unit in the input media stream that </w:t>
        </w:r>
        <w:proofErr w:type="gramStart"/>
        <w:r w:rsidRPr="001854F3">
          <w:rPr>
            <w:lang w:val="en-US"/>
          </w:rPr>
          <w:t>is bit</w:t>
        </w:r>
        <w:proofErr w:type="gramEnd"/>
        <w:r w:rsidRPr="001854F3">
          <w:rPr>
            <w:lang w:val="en-US"/>
          </w:rPr>
          <w:t xml:space="preserve"> exact identical.</w:t>
        </w:r>
      </w:ins>
    </w:p>
    <w:p w14:paraId="6B60B08C" w14:textId="77777777" w:rsidR="00EF0E18" w:rsidRPr="001854F3" w:rsidRDefault="00EF0E18" w:rsidP="00EF0E18">
      <w:pPr>
        <w:pStyle w:val="Heading5"/>
        <w:rPr>
          <w:ins w:id="1363" w:author="Emmanuel Thomas" w:date="2025-10-04T11:03:00Z" w16du:dateUtc="2025-10-04T09:03:00Z"/>
          <w:lang w:val="en-US"/>
        </w:rPr>
      </w:pPr>
      <w:ins w:id="1364" w:author="Emmanuel Thomas" w:date="2025-10-04T11:03:00Z" w16du:dateUtc="2025-10-04T09:03:00Z">
        <w:r w:rsidRPr="001854F3">
          <w:rPr>
            <w:lang w:val="en-US"/>
          </w:rPr>
          <w:t>Constraints for the inserting function</w:t>
        </w:r>
      </w:ins>
    </w:p>
    <w:p w14:paraId="7761CC6A" w14:textId="11A5457C" w:rsidR="00EF0E18" w:rsidRPr="001854F3" w:rsidRDefault="00EF0E18" w:rsidP="00EF0E18">
      <w:pPr>
        <w:rPr>
          <w:ins w:id="1365" w:author="Emmanuel Thomas" w:date="2025-10-04T11:03:00Z" w16du:dateUtc="2025-10-04T09:03:00Z"/>
          <w:lang w:val="en-US"/>
        </w:rPr>
      </w:pPr>
      <w:ins w:id="1366" w:author="Emmanuel Thomas" w:date="2025-10-04T11:03:00Z" w16du:dateUtc="2025-10-04T09:03:00Z">
        <w:r w:rsidRPr="001854F3">
          <w:rPr>
            <w:lang w:val="en-US"/>
          </w:rPr>
          <w:t xml:space="preserve">Two </w:t>
        </w:r>
        <w:r>
          <w:rPr>
            <w:lang w:val="en-US"/>
          </w:rPr>
          <w:t>A</w:t>
        </w:r>
        <w:r w:rsidRPr="001854F3">
          <w:rPr>
            <w:lang w:val="en-US"/>
          </w:rPr>
          <w:t xml:space="preserve">VC input media streams passed as argument of the inserting function shall comply </w:t>
        </w:r>
      </w:ins>
      <w:ins w:id="1367" w:author="Emmanuel Thomas" w:date="2025-10-04T12:36:00Z" w16du:dateUtc="2025-10-04T10:36:00Z">
        <w:r w:rsidR="00814EE2" w:rsidRPr="001854F3">
          <w:rPr>
            <w:lang w:val="en-US"/>
          </w:rPr>
          <w:t>with</w:t>
        </w:r>
      </w:ins>
      <w:ins w:id="1368" w:author="Emmanuel Thomas" w:date="2025-10-04T11:03:00Z" w16du:dateUtc="2025-10-04T09:03:00Z">
        <w:r w:rsidRPr="001854F3">
          <w:rPr>
            <w:lang w:val="en-US"/>
          </w:rPr>
          <w:t xml:space="preserve"> the following rules:</w:t>
        </w:r>
      </w:ins>
    </w:p>
    <w:p w14:paraId="7DEBEB86" w14:textId="03548C4E" w:rsidR="00EF0E18" w:rsidRPr="009E51FD" w:rsidRDefault="002B581D" w:rsidP="00EF0E18">
      <w:pPr>
        <w:pStyle w:val="ListParagraph"/>
        <w:numPr>
          <w:ilvl w:val="0"/>
          <w:numId w:val="14"/>
        </w:numPr>
        <w:rPr>
          <w:ins w:id="1369" w:author="Emmanuel Thomas" w:date="2025-10-04T11:03:00Z" w16du:dateUtc="2025-10-04T09:03:00Z"/>
          <w:highlight w:val="yellow"/>
          <w:lang w:val="en-US"/>
        </w:rPr>
      </w:pPr>
      <w:ins w:id="1370" w:author="Emmanuel Thomas" w:date="2025-10-04T11:13:00Z" w16du:dateUtc="2025-10-04T09:13:00Z">
        <w:r>
          <w:rPr>
            <w:highlight w:val="yellow"/>
            <w:lang w:val="en-US"/>
          </w:rPr>
          <w:t xml:space="preserve">TBD </w:t>
        </w:r>
      </w:ins>
      <w:ins w:id="1371" w:author="Emmanuel Thomas" w:date="2025-10-04T11:04:00Z" w16du:dateUtc="2025-10-04T09:04:00Z">
        <w:r w:rsidR="00F50F96">
          <w:rPr>
            <w:highlight w:val="yellow"/>
            <w:lang w:val="en-US"/>
          </w:rPr>
          <w:t xml:space="preserve">[Editor’s note: </w:t>
        </w:r>
      </w:ins>
      <w:ins w:id="1372" w:author="Emmanuel Thomas" w:date="2025-10-04T11:13:00Z" w16du:dateUtc="2025-10-04T09:13:00Z">
        <w:r>
          <w:rPr>
            <w:highlight w:val="yellow"/>
            <w:lang w:val="en-US"/>
          </w:rPr>
          <w:t>F</w:t>
        </w:r>
      </w:ins>
      <w:ins w:id="1373" w:author="Emmanuel Thomas" w:date="2025-10-04T11:04:00Z" w16du:dateUtc="2025-10-04T09:04:00Z">
        <w:r w:rsidR="00F50F96">
          <w:rPr>
            <w:highlight w:val="yellow"/>
            <w:lang w:val="en-US"/>
          </w:rPr>
          <w:t>urther study</w:t>
        </w:r>
      </w:ins>
      <w:ins w:id="1374" w:author="Emmanuel Thomas" w:date="2025-10-04T11:13:00Z" w16du:dateUtc="2025-10-04T09:13:00Z">
        <w:r>
          <w:rPr>
            <w:highlight w:val="yellow"/>
            <w:lang w:val="en-US"/>
          </w:rPr>
          <w:t xml:space="preserve"> </w:t>
        </w:r>
      </w:ins>
      <w:ins w:id="1375" w:author="Emmanuel Thomas" w:date="2025-10-04T12:32:00Z" w16du:dateUtc="2025-10-04T10:32:00Z">
        <w:r w:rsidR="00A24A3E">
          <w:rPr>
            <w:highlight w:val="yellow"/>
            <w:lang w:val="en-US"/>
          </w:rPr>
          <w:t>needed</w:t>
        </w:r>
      </w:ins>
      <w:ins w:id="1376" w:author="Emmanuel Thomas" w:date="2025-10-04T11:04:00Z" w16du:dateUtc="2025-10-04T09:04:00Z">
        <w:r w:rsidR="00F50F96">
          <w:rPr>
            <w:highlight w:val="yellow"/>
            <w:lang w:val="en-US"/>
          </w:rPr>
          <w:t>]</w:t>
        </w:r>
      </w:ins>
    </w:p>
    <w:p w14:paraId="5EB77EF8" w14:textId="5A752DA5" w:rsidR="00EF0E18" w:rsidRPr="001854F3" w:rsidRDefault="00EF0E18" w:rsidP="00EF0E18">
      <w:pPr>
        <w:rPr>
          <w:ins w:id="1377" w:author="Emmanuel Thomas" w:date="2025-10-04T11:03:00Z" w16du:dateUtc="2025-10-04T09:03:00Z"/>
          <w:lang w:val="en-US"/>
        </w:rPr>
      </w:pPr>
      <w:ins w:id="1378" w:author="Emmanuel Thomas" w:date="2025-10-04T11:03:00Z" w16du:dateUtc="2025-10-04T09:03:00Z">
        <w:r w:rsidRPr="001854F3">
          <w:rPr>
            <w:lang w:val="en-US"/>
          </w:rPr>
          <w:t xml:space="preserve">An </w:t>
        </w:r>
        <w:r>
          <w:rPr>
            <w:lang w:val="en-US"/>
          </w:rPr>
          <w:t>A</w:t>
        </w:r>
        <w:r w:rsidRPr="001854F3">
          <w:rPr>
            <w:lang w:val="en-US"/>
          </w:rPr>
          <w:t xml:space="preserve">VC media stream generated as output of the inserting function shall comply </w:t>
        </w:r>
      </w:ins>
      <w:ins w:id="1379" w:author="Emmanuel Thomas" w:date="2025-10-04T12:37:00Z" w16du:dateUtc="2025-10-04T10:37:00Z">
        <w:r w:rsidR="00814EE2" w:rsidRPr="001854F3">
          <w:rPr>
            <w:lang w:val="en-US"/>
          </w:rPr>
          <w:t>with</w:t>
        </w:r>
      </w:ins>
      <w:ins w:id="1380" w:author="Emmanuel Thomas" w:date="2025-10-04T11:03:00Z" w16du:dateUtc="2025-10-04T09:03:00Z">
        <w:r w:rsidRPr="001854F3">
          <w:rPr>
            <w:lang w:val="en-US"/>
          </w:rPr>
          <w:t xml:space="preserve"> the following rules:</w:t>
        </w:r>
      </w:ins>
    </w:p>
    <w:p w14:paraId="408EE3B5" w14:textId="77777777" w:rsidR="00EF0E18" w:rsidRPr="001854F3" w:rsidRDefault="00EF0E18" w:rsidP="00EF0E18">
      <w:pPr>
        <w:pStyle w:val="ListParagraph"/>
        <w:numPr>
          <w:ilvl w:val="0"/>
          <w:numId w:val="110"/>
        </w:numPr>
        <w:rPr>
          <w:ins w:id="1381" w:author="Emmanuel Thomas" w:date="2025-10-04T11:03:00Z" w16du:dateUtc="2025-10-04T09:03:00Z"/>
          <w:lang w:val="en-US"/>
        </w:rPr>
      </w:pPr>
      <w:ins w:id="1382" w:author="Emmanuel Thomas" w:date="2025-10-04T11:03:00Z" w16du:dateUtc="2025-10-04T09:03:00Z">
        <w:r>
          <w:t xml:space="preserve">For each i-th access unit </w:t>
        </w:r>
        <w:r w:rsidRPr="00D465B9">
          <w:t>in the output media stream</w:t>
        </w:r>
        <w:r>
          <w:t>, t</w:t>
        </w:r>
        <w:r w:rsidRPr="001854F3">
          <w:rPr>
            <w:lang w:val="en-US"/>
          </w:rPr>
          <w:t xml:space="preserve">he number of VCL NAL units in </w:t>
        </w:r>
        <w:r>
          <w:rPr>
            <w:lang w:val="en-US"/>
          </w:rPr>
          <w:t xml:space="preserve">this access unit </w:t>
        </w:r>
        <w:r w:rsidRPr="001854F3">
          <w:rPr>
            <w:lang w:val="en-US"/>
          </w:rPr>
          <w:t xml:space="preserve">is equal to the </w:t>
        </w:r>
        <w:r>
          <w:rPr>
            <w:lang w:val="en-US"/>
          </w:rPr>
          <w:t>total</w:t>
        </w:r>
        <w:r w:rsidRPr="001854F3">
          <w:rPr>
            <w:lang w:val="en-US"/>
          </w:rPr>
          <w:t xml:space="preserve"> number of VCL NAL units </w:t>
        </w:r>
        <w:r w:rsidRPr="00D465B9">
          <w:t>in</w:t>
        </w:r>
        <w:r>
          <w:t xml:space="preserve"> the i-th access units</w:t>
        </w:r>
        <w:r w:rsidRPr="00482609">
          <w:t xml:space="preserve"> </w:t>
        </w:r>
        <w:r>
          <w:t>of</w:t>
        </w:r>
        <w:r w:rsidRPr="00D465B9">
          <w:t xml:space="preserve"> </w:t>
        </w:r>
        <w:r w:rsidRPr="001854F3">
          <w:rPr>
            <w:lang w:val="en-US"/>
          </w:rPr>
          <w:t>both input media streams.</w:t>
        </w:r>
      </w:ins>
    </w:p>
    <w:p w14:paraId="44C27B02" w14:textId="77777777" w:rsidR="00EF0E18" w:rsidRDefault="00EF0E18" w:rsidP="00EF0E18">
      <w:pPr>
        <w:pStyle w:val="ListParagraph"/>
        <w:numPr>
          <w:ilvl w:val="0"/>
          <w:numId w:val="110"/>
        </w:numPr>
        <w:rPr>
          <w:ins w:id="1383" w:author="Emmanuel Thomas" w:date="2025-10-04T11:03:00Z" w16du:dateUtc="2025-10-04T09:03:00Z"/>
          <w:lang w:val="en-US"/>
        </w:rPr>
      </w:pPr>
      <w:ins w:id="1384" w:author="Emmanuel Thomas" w:date="2025-10-04T11:03:00Z" w16du:dateUtc="2025-10-04T09:03:00Z">
        <w:r w:rsidRPr="001854F3">
          <w:rPr>
            <w:lang w:val="en-US"/>
          </w:rPr>
          <w:t xml:space="preserve">For each VCL NAL unit </w:t>
        </w:r>
        <w:r>
          <w:t>of the i-th access unit</w:t>
        </w:r>
        <w:r w:rsidRPr="00482609">
          <w:t xml:space="preserve"> </w:t>
        </w:r>
        <w:r w:rsidRPr="001854F3">
          <w:rPr>
            <w:lang w:val="en-US"/>
          </w:rPr>
          <w:t xml:space="preserve">in the output media stream, there shall exist a VCL NAL unit </w:t>
        </w:r>
        <w:r w:rsidRPr="00482609">
          <w:t>in</w:t>
        </w:r>
        <w:r>
          <w:t xml:space="preserve"> the i-th access unit</w:t>
        </w:r>
        <w:r w:rsidRPr="00482609">
          <w:t xml:space="preserve"> </w:t>
        </w:r>
        <w:r w:rsidRPr="001854F3">
          <w:rPr>
            <w:lang w:val="en-US"/>
          </w:rPr>
          <w:t xml:space="preserve">of one of the two input media streams that </w:t>
        </w:r>
        <w:proofErr w:type="gramStart"/>
        <w:r w:rsidRPr="001854F3">
          <w:rPr>
            <w:lang w:val="en-US"/>
          </w:rPr>
          <w:t>is bit</w:t>
        </w:r>
        <w:proofErr w:type="gramEnd"/>
        <w:r w:rsidRPr="001854F3">
          <w:rPr>
            <w:lang w:val="en-US"/>
          </w:rPr>
          <w:t xml:space="preserve"> exact identical.</w:t>
        </w:r>
      </w:ins>
    </w:p>
    <w:p w14:paraId="73F5D6E9" w14:textId="77777777" w:rsidR="00EF0E18" w:rsidRPr="001854F3" w:rsidRDefault="00EF0E18" w:rsidP="00EF0E18">
      <w:pPr>
        <w:pStyle w:val="ListParagraph"/>
        <w:numPr>
          <w:ilvl w:val="0"/>
          <w:numId w:val="110"/>
        </w:numPr>
        <w:rPr>
          <w:ins w:id="1385" w:author="Emmanuel Thomas" w:date="2025-10-04T11:03:00Z" w16du:dateUtc="2025-10-04T09:03:00Z"/>
          <w:lang w:val="en-US"/>
        </w:rPr>
      </w:pPr>
      <w:ins w:id="1386" w:author="Emmanuel Thomas" w:date="2025-10-04T11:03:00Z" w16du:dateUtc="2025-10-04T09:03:00Z">
        <w:r>
          <w:rPr>
            <w:lang w:val="en-US"/>
          </w:rPr>
          <w:t xml:space="preserve">The value of the syntax element </w:t>
        </w:r>
        <w:r w:rsidRPr="003413EE">
          <w:rPr>
            <w:lang w:val="en-US"/>
          </w:rPr>
          <w:t>ii_number_of_bitstreams</w:t>
        </w:r>
        <w:r>
          <w:rPr>
            <w:lang w:val="en-US"/>
          </w:rPr>
          <w:t xml:space="preserve"> in the first interleaving information SEI message shall be equal to 2.</w:t>
        </w:r>
      </w:ins>
    </w:p>
    <w:p w14:paraId="3942AB05" w14:textId="77777777" w:rsidR="00EF0E18" w:rsidRPr="00CE0E4C" w:rsidRDefault="00EF0E18" w:rsidP="00EF0E18">
      <w:pPr>
        <w:pStyle w:val="Heading5"/>
        <w:rPr>
          <w:ins w:id="1387" w:author="Emmanuel Thomas" w:date="2025-10-04T11:03:00Z" w16du:dateUtc="2025-10-04T09:03:00Z"/>
          <w:lang w:val="en-US"/>
        </w:rPr>
      </w:pPr>
      <w:ins w:id="1388" w:author="Emmanuel Thomas" w:date="2025-10-04T11:03:00Z" w16du:dateUtc="2025-10-04T09:03:00Z">
        <w:r w:rsidRPr="00CE0E4C">
          <w:rPr>
            <w:lang w:val="en-US"/>
          </w:rPr>
          <w:t>Constraints for the appending function</w:t>
        </w:r>
      </w:ins>
    </w:p>
    <w:p w14:paraId="4DA7BAC1" w14:textId="6822CFE1" w:rsidR="00EF0E18" w:rsidRPr="00CE0E4C" w:rsidRDefault="00EF0E18" w:rsidP="00EF0E18">
      <w:pPr>
        <w:rPr>
          <w:ins w:id="1389" w:author="Emmanuel Thomas" w:date="2025-10-04T11:03:00Z" w16du:dateUtc="2025-10-04T09:03:00Z"/>
          <w:lang w:val="en-US"/>
        </w:rPr>
      </w:pPr>
      <w:ins w:id="1390" w:author="Emmanuel Thomas" w:date="2025-10-04T11:03:00Z" w16du:dateUtc="2025-10-04T09:03:00Z">
        <w:r w:rsidRPr="00CE0E4C">
          <w:rPr>
            <w:lang w:val="en-US"/>
          </w:rPr>
          <w:t xml:space="preserve">An AVC input media stream passed as argument of the appending function shall comply </w:t>
        </w:r>
      </w:ins>
      <w:ins w:id="1391" w:author="Emmanuel Thomas" w:date="2025-10-04T12:37:00Z" w16du:dateUtc="2025-10-04T10:37:00Z">
        <w:r w:rsidR="00814EE2" w:rsidRPr="00CE0E4C">
          <w:rPr>
            <w:lang w:val="en-US"/>
          </w:rPr>
          <w:t>with</w:t>
        </w:r>
      </w:ins>
      <w:ins w:id="1392" w:author="Emmanuel Thomas" w:date="2025-10-04T11:03:00Z" w16du:dateUtc="2025-10-04T09:03:00Z">
        <w:r w:rsidRPr="00CE0E4C">
          <w:rPr>
            <w:lang w:val="en-US"/>
          </w:rPr>
          <w:t xml:space="preserve"> the following rules:</w:t>
        </w:r>
      </w:ins>
    </w:p>
    <w:p w14:paraId="36B45315" w14:textId="77777777" w:rsidR="00EF0E18" w:rsidRPr="001854F3" w:rsidRDefault="00EF0E18" w:rsidP="00EF0E18">
      <w:pPr>
        <w:pStyle w:val="ListParagraph"/>
        <w:numPr>
          <w:ilvl w:val="0"/>
          <w:numId w:val="111"/>
        </w:numPr>
        <w:rPr>
          <w:ins w:id="1393" w:author="Emmanuel Thomas" w:date="2025-10-04T11:03:00Z" w16du:dateUtc="2025-10-04T09:03:00Z"/>
          <w:lang w:val="en-US"/>
        </w:rPr>
      </w:pPr>
      <w:ins w:id="1394" w:author="Emmanuel Thomas" w:date="2025-10-04T11:03:00Z" w16du:dateUtc="2025-10-04T09:03:00Z">
        <w:r>
          <w:rPr>
            <w:lang w:val="en-US"/>
          </w:rPr>
          <w:lastRenderedPageBreak/>
          <w:t xml:space="preserve">The value of the syntax element </w:t>
        </w:r>
        <w:r w:rsidRPr="003413EE">
          <w:rPr>
            <w:lang w:val="en-US"/>
          </w:rPr>
          <w:t>ii_number_of_bitstreams</w:t>
        </w:r>
        <w:r>
          <w:rPr>
            <w:lang w:val="en-US"/>
          </w:rPr>
          <w:t xml:space="preserve"> in all the interleaving information SEI messages present</w:t>
        </w:r>
        <w:r w:rsidRPr="003413EE">
          <w:rPr>
            <w:lang w:val="en-US"/>
          </w:rPr>
          <w:t xml:space="preserve"> </w:t>
        </w:r>
        <w:r>
          <w:rPr>
            <w:lang w:val="en-US"/>
          </w:rPr>
          <w:t xml:space="preserve">shall be equal or greater than </w:t>
        </w:r>
        <w:proofErr w:type="gramStart"/>
        <w:r>
          <w:rPr>
            <w:lang w:val="en-US"/>
          </w:rPr>
          <w:t>2</w:t>
        </w:r>
        <w:proofErr w:type="gramEnd"/>
        <w:r>
          <w:rPr>
            <w:lang w:val="en-US"/>
          </w:rPr>
          <w:t>.</w:t>
        </w:r>
      </w:ins>
    </w:p>
    <w:p w14:paraId="3EE425B8" w14:textId="77777777" w:rsidR="00EF0E18" w:rsidRPr="00CE0E4C" w:rsidRDefault="00EF0E18" w:rsidP="00EF0E18">
      <w:pPr>
        <w:pStyle w:val="ListParagraph"/>
        <w:numPr>
          <w:ilvl w:val="0"/>
          <w:numId w:val="111"/>
        </w:numPr>
        <w:rPr>
          <w:ins w:id="1395" w:author="Emmanuel Thomas" w:date="2025-10-04T11:03:00Z" w16du:dateUtc="2025-10-04T09:03:00Z"/>
          <w:lang w:val="en-US"/>
        </w:rPr>
      </w:pPr>
      <w:ins w:id="1396" w:author="Emmanuel Thomas" w:date="2025-10-04T11:03:00Z" w16du:dateUtc="2025-10-04T09:03:00Z">
        <w:r>
          <w:rPr>
            <w:lang w:val="en-US"/>
          </w:rPr>
          <w:t xml:space="preserve">The </w:t>
        </w:r>
        <w:r w:rsidRPr="00CE0E4C">
          <w:rPr>
            <w:lang w:val="en-US"/>
          </w:rPr>
          <w:t>two object identifiers passed as arguments of the appending function</w:t>
        </w:r>
        <w:r>
          <w:rPr>
            <w:lang w:val="en-US"/>
          </w:rPr>
          <w:t xml:space="preserve"> shall be in the range of </w:t>
        </w:r>
        <w:proofErr w:type="gramStart"/>
        <w:r>
          <w:rPr>
            <w:lang w:val="en-US"/>
          </w:rPr>
          <w:t>0</w:t>
        </w:r>
        <w:proofErr w:type="gramEnd"/>
        <w:r>
          <w:rPr>
            <w:lang w:val="en-US"/>
          </w:rPr>
          <w:t xml:space="preserve"> to the value of </w:t>
        </w:r>
        <w:r w:rsidRPr="003413EE">
          <w:rPr>
            <w:lang w:val="en-US"/>
          </w:rPr>
          <w:t>ii_number_of_bitstreams</w:t>
        </w:r>
        <w:r>
          <w:rPr>
            <w:lang w:val="en-US"/>
          </w:rPr>
          <w:t>_minus_</w:t>
        </w:r>
        <w:proofErr w:type="gramStart"/>
        <w:r>
          <w:rPr>
            <w:lang w:val="en-US"/>
          </w:rPr>
          <w:t>1</w:t>
        </w:r>
        <w:proofErr w:type="gramEnd"/>
        <w:r>
          <w:rPr>
            <w:lang w:val="en-US"/>
          </w:rPr>
          <w:t xml:space="preserve"> included.</w:t>
        </w:r>
      </w:ins>
    </w:p>
    <w:p w14:paraId="5187DC8F" w14:textId="104A9E74" w:rsidR="00EF0E18" w:rsidRPr="00CE0E4C" w:rsidRDefault="00EF0E18" w:rsidP="00EF0E18">
      <w:pPr>
        <w:rPr>
          <w:ins w:id="1397" w:author="Emmanuel Thomas" w:date="2025-10-04T11:03:00Z" w16du:dateUtc="2025-10-04T09:03:00Z"/>
          <w:lang w:val="en-US"/>
        </w:rPr>
      </w:pPr>
      <w:ins w:id="1398" w:author="Emmanuel Thomas" w:date="2025-10-04T11:03:00Z" w16du:dateUtc="2025-10-04T09:03:00Z">
        <w:r w:rsidRPr="00CE0E4C">
          <w:rPr>
            <w:lang w:val="en-US"/>
          </w:rPr>
          <w:t xml:space="preserve">An AVC media stream generated as output of the appending function shall comply </w:t>
        </w:r>
      </w:ins>
      <w:ins w:id="1399" w:author="Emmanuel Thomas" w:date="2025-10-04T12:37:00Z" w16du:dateUtc="2025-10-04T10:37:00Z">
        <w:r w:rsidR="00814EE2" w:rsidRPr="00CE0E4C">
          <w:rPr>
            <w:lang w:val="en-US"/>
          </w:rPr>
          <w:t>with</w:t>
        </w:r>
      </w:ins>
      <w:ins w:id="1400" w:author="Emmanuel Thomas" w:date="2025-10-04T11:03:00Z" w16du:dateUtc="2025-10-04T09:03:00Z">
        <w:r w:rsidRPr="00CE0E4C">
          <w:rPr>
            <w:lang w:val="en-US"/>
          </w:rPr>
          <w:t xml:space="preserve"> the following rules:</w:t>
        </w:r>
      </w:ins>
    </w:p>
    <w:p w14:paraId="6425362F" w14:textId="77777777" w:rsidR="00EF0E18" w:rsidRPr="00CE0E4C" w:rsidRDefault="00EF0E18" w:rsidP="00EF0E18">
      <w:pPr>
        <w:pStyle w:val="ListParagraph"/>
        <w:numPr>
          <w:ilvl w:val="0"/>
          <w:numId w:val="112"/>
        </w:numPr>
        <w:rPr>
          <w:ins w:id="1401" w:author="Emmanuel Thomas" w:date="2025-10-04T11:03:00Z" w16du:dateUtc="2025-10-04T09:03:00Z"/>
          <w:lang w:val="en-US"/>
        </w:rPr>
      </w:pPr>
      <w:ins w:id="1402" w:author="Emmanuel Thomas" w:date="2025-10-04T11:03:00Z" w16du:dateUtc="2025-10-04T09:03:00Z">
        <w:r w:rsidRPr="00CE0E4C">
          <w:rPr>
            <w:lang w:val="en-US"/>
          </w:rPr>
          <w:t>The number of VCL NAL units in the output media stream is equal to the number of VCL NAL units in the input media stream.</w:t>
        </w:r>
      </w:ins>
    </w:p>
    <w:p w14:paraId="029C99EC" w14:textId="77777777" w:rsidR="00EF0E18" w:rsidRPr="00CE0E4C" w:rsidRDefault="00EF0E18" w:rsidP="00EF0E18">
      <w:pPr>
        <w:pStyle w:val="ListParagraph"/>
        <w:numPr>
          <w:ilvl w:val="0"/>
          <w:numId w:val="112"/>
        </w:numPr>
        <w:rPr>
          <w:ins w:id="1403" w:author="Emmanuel Thomas" w:date="2025-10-04T11:03:00Z" w16du:dateUtc="2025-10-04T09:03:00Z"/>
          <w:lang w:val="en-US"/>
        </w:rPr>
      </w:pPr>
      <w:ins w:id="1404" w:author="Emmanuel Thomas" w:date="2025-10-04T11:03:00Z" w16du:dateUtc="2025-10-04T09:03:00Z">
        <w:r w:rsidRPr="00CE0E4C">
          <w:rPr>
            <w:lang w:val="en-US"/>
          </w:rPr>
          <w:t xml:space="preserve">For each VCL NAL unit in the output media stream, there shall exist a VCL NAL unit in the input media stream that </w:t>
        </w:r>
        <w:proofErr w:type="gramStart"/>
        <w:r w:rsidRPr="00CE0E4C">
          <w:rPr>
            <w:lang w:val="en-US"/>
          </w:rPr>
          <w:t>is bit</w:t>
        </w:r>
        <w:proofErr w:type="gramEnd"/>
        <w:r w:rsidRPr="00CE0E4C">
          <w:rPr>
            <w:lang w:val="en-US"/>
          </w:rPr>
          <w:t xml:space="preserve"> exact identical.</w:t>
        </w:r>
      </w:ins>
    </w:p>
    <w:p w14:paraId="4CC994FA" w14:textId="77777777" w:rsidR="00EF0E18" w:rsidRPr="00610081" w:rsidRDefault="00EF0E18" w:rsidP="00EF0E18">
      <w:pPr>
        <w:pStyle w:val="Heading5"/>
        <w:rPr>
          <w:ins w:id="1405" w:author="Emmanuel Thomas" w:date="2025-10-04T11:03:00Z" w16du:dateUtc="2025-10-04T09:03:00Z"/>
          <w:lang w:val="en-US"/>
        </w:rPr>
      </w:pPr>
      <w:ins w:id="1406" w:author="Emmanuel Thomas" w:date="2025-10-04T11:03:00Z" w16du:dateUtc="2025-10-04T09:03:00Z">
        <w:r w:rsidRPr="00610081">
          <w:rPr>
            <w:lang w:val="en-US"/>
          </w:rPr>
          <w:t>Constraints for the stacking function</w:t>
        </w:r>
      </w:ins>
    </w:p>
    <w:p w14:paraId="6C651509" w14:textId="7059F08B" w:rsidR="00EF0E18" w:rsidRPr="00610081" w:rsidRDefault="00EF0E18" w:rsidP="00EF0E18">
      <w:pPr>
        <w:rPr>
          <w:ins w:id="1407" w:author="Emmanuel Thomas" w:date="2025-10-04T11:03:00Z" w16du:dateUtc="2025-10-04T09:03:00Z"/>
          <w:lang w:val="en-US"/>
        </w:rPr>
      </w:pPr>
      <w:ins w:id="1408" w:author="Emmanuel Thomas" w:date="2025-10-04T11:03:00Z" w16du:dateUtc="2025-10-04T09:03:00Z">
        <w:r w:rsidRPr="00610081">
          <w:rPr>
            <w:lang w:val="en-US"/>
          </w:rPr>
          <w:t xml:space="preserve">An AVC input media stream passed as argument of the stacking function shall comply </w:t>
        </w:r>
      </w:ins>
      <w:ins w:id="1409" w:author="Emmanuel Thomas" w:date="2025-10-04T12:37:00Z" w16du:dateUtc="2025-10-04T10:37:00Z">
        <w:r w:rsidR="00814EE2" w:rsidRPr="00610081">
          <w:rPr>
            <w:lang w:val="en-US"/>
          </w:rPr>
          <w:t>with</w:t>
        </w:r>
      </w:ins>
      <w:ins w:id="1410" w:author="Emmanuel Thomas" w:date="2025-10-04T11:03:00Z" w16du:dateUtc="2025-10-04T09:03:00Z">
        <w:r w:rsidRPr="00610081">
          <w:rPr>
            <w:lang w:val="en-US"/>
          </w:rPr>
          <w:t xml:space="preserve"> the following rules:</w:t>
        </w:r>
      </w:ins>
    </w:p>
    <w:p w14:paraId="7CE4DF6B" w14:textId="77777777" w:rsidR="00EF0E18" w:rsidRPr="001854F3" w:rsidRDefault="00EF0E18" w:rsidP="00EF0E18">
      <w:pPr>
        <w:pStyle w:val="ListParagraph"/>
        <w:numPr>
          <w:ilvl w:val="0"/>
          <w:numId w:val="111"/>
        </w:numPr>
        <w:rPr>
          <w:ins w:id="1411" w:author="Emmanuel Thomas" w:date="2025-10-04T11:03:00Z" w16du:dateUtc="2025-10-04T09:03:00Z"/>
          <w:lang w:val="en-US"/>
        </w:rPr>
      </w:pPr>
      <w:ins w:id="1412" w:author="Emmanuel Thomas" w:date="2025-10-04T11:03:00Z" w16du:dateUtc="2025-10-04T09:03:00Z">
        <w:r>
          <w:rPr>
            <w:lang w:val="en-US"/>
          </w:rPr>
          <w:t xml:space="preserve">The value of the syntax element </w:t>
        </w:r>
        <w:r w:rsidRPr="003413EE">
          <w:rPr>
            <w:lang w:val="en-US"/>
          </w:rPr>
          <w:t>ii_number_of_bitstreams</w:t>
        </w:r>
        <w:r>
          <w:rPr>
            <w:lang w:val="en-US"/>
          </w:rPr>
          <w:t xml:space="preserve"> in all the interleaving information SEI messages present</w:t>
        </w:r>
        <w:r w:rsidRPr="003413EE">
          <w:rPr>
            <w:lang w:val="en-US"/>
          </w:rPr>
          <w:t xml:space="preserve"> </w:t>
        </w:r>
        <w:r>
          <w:rPr>
            <w:lang w:val="en-US"/>
          </w:rPr>
          <w:t xml:space="preserve">shall be equal or greater than </w:t>
        </w:r>
        <w:proofErr w:type="gramStart"/>
        <w:r>
          <w:rPr>
            <w:lang w:val="en-US"/>
          </w:rPr>
          <w:t>2</w:t>
        </w:r>
        <w:proofErr w:type="gramEnd"/>
        <w:r>
          <w:rPr>
            <w:lang w:val="en-US"/>
          </w:rPr>
          <w:t>.</w:t>
        </w:r>
      </w:ins>
    </w:p>
    <w:p w14:paraId="735C1476" w14:textId="77777777" w:rsidR="00EF0E18" w:rsidRPr="00CE0E4C" w:rsidRDefault="00EF0E18" w:rsidP="00EF0E18">
      <w:pPr>
        <w:pStyle w:val="ListParagraph"/>
        <w:numPr>
          <w:ilvl w:val="0"/>
          <w:numId w:val="111"/>
        </w:numPr>
        <w:rPr>
          <w:ins w:id="1413" w:author="Emmanuel Thomas" w:date="2025-10-04T11:03:00Z" w16du:dateUtc="2025-10-04T09:03:00Z"/>
          <w:lang w:val="en-US"/>
        </w:rPr>
      </w:pPr>
      <w:ins w:id="1414" w:author="Emmanuel Thomas" w:date="2025-10-04T11:03:00Z" w16du:dateUtc="2025-10-04T09:03:00Z">
        <w:r>
          <w:rPr>
            <w:lang w:val="en-US"/>
          </w:rPr>
          <w:t xml:space="preserve">The </w:t>
        </w:r>
        <w:r w:rsidRPr="00CE0E4C">
          <w:rPr>
            <w:lang w:val="en-US"/>
          </w:rPr>
          <w:t>two object identifiers passed as arguments of the appending function</w:t>
        </w:r>
        <w:r>
          <w:rPr>
            <w:lang w:val="en-US"/>
          </w:rPr>
          <w:t xml:space="preserve"> shall be in the range of </w:t>
        </w:r>
        <w:proofErr w:type="gramStart"/>
        <w:r>
          <w:rPr>
            <w:lang w:val="en-US"/>
          </w:rPr>
          <w:t>0</w:t>
        </w:r>
        <w:proofErr w:type="gramEnd"/>
        <w:r>
          <w:rPr>
            <w:lang w:val="en-US"/>
          </w:rPr>
          <w:t xml:space="preserve"> to the value of </w:t>
        </w:r>
        <w:r w:rsidRPr="003413EE">
          <w:rPr>
            <w:lang w:val="en-US"/>
          </w:rPr>
          <w:t>ii_number_of_bitstreams</w:t>
        </w:r>
        <w:r>
          <w:rPr>
            <w:lang w:val="en-US"/>
          </w:rPr>
          <w:t>_minus_</w:t>
        </w:r>
        <w:proofErr w:type="gramStart"/>
        <w:r>
          <w:rPr>
            <w:lang w:val="en-US"/>
          </w:rPr>
          <w:t>1</w:t>
        </w:r>
        <w:proofErr w:type="gramEnd"/>
        <w:r>
          <w:rPr>
            <w:lang w:val="en-US"/>
          </w:rPr>
          <w:t xml:space="preserve"> included.</w:t>
        </w:r>
      </w:ins>
    </w:p>
    <w:p w14:paraId="2E89F82A" w14:textId="58AF55D7" w:rsidR="00EF0E18" w:rsidRPr="00610081" w:rsidRDefault="00EF0E18" w:rsidP="00EF0E18">
      <w:pPr>
        <w:rPr>
          <w:ins w:id="1415" w:author="Emmanuel Thomas" w:date="2025-10-04T11:03:00Z" w16du:dateUtc="2025-10-04T09:03:00Z"/>
          <w:lang w:val="en-US"/>
        </w:rPr>
      </w:pPr>
      <w:ins w:id="1416" w:author="Emmanuel Thomas" w:date="2025-10-04T11:03:00Z" w16du:dateUtc="2025-10-04T09:03:00Z">
        <w:r w:rsidRPr="00610081">
          <w:rPr>
            <w:lang w:val="en-US"/>
          </w:rPr>
          <w:t xml:space="preserve">An AVC media stream generated as output of the stacking function shall comply </w:t>
        </w:r>
      </w:ins>
      <w:ins w:id="1417" w:author="Emmanuel Thomas" w:date="2025-10-04T12:37:00Z" w16du:dateUtc="2025-10-04T10:37:00Z">
        <w:r w:rsidR="00814EE2" w:rsidRPr="00610081">
          <w:rPr>
            <w:lang w:val="en-US"/>
          </w:rPr>
          <w:t>with</w:t>
        </w:r>
      </w:ins>
      <w:ins w:id="1418" w:author="Emmanuel Thomas" w:date="2025-10-04T11:03:00Z" w16du:dateUtc="2025-10-04T09:03:00Z">
        <w:r w:rsidRPr="00610081">
          <w:rPr>
            <w:lang w:val="en-US"/>
          </w:rPr>
          <w:t xml:space="preserve"> the following rules: </w:t>
        </w:r>
      </w:ins>
    </w:p>
    <w:p w14:paraId="7E02427D" w14:textId="77777777" w:rsidR="00EF0E18" w:rsidRPr="00CE0E4C" w:rsidRDefault="00EF0E18" w:rsidP="00EF0E18">
      <w:pPr>
        <w:pStyle w:val="ListParagraph"/>
        <w:numPr>
          <w:ilvl w:val="0"/>
          <w:numId w:val="112"/>
        </w:numPr>
        <w:rPr>
          <w:ins w:id="1419" w:author="Emmanuel Thomas" w:date="2025-10-04T11:03:00Z" w16du:dateUtc="2025-10-04T09:03:00Z"/>
          <w:lang w:val="en-US"/>
        </w:rPr>
      </w:pPr>
      <w:ins w:id="1420" w:author="Emmanuel Thomas" w:date="2025-10-04T11:03:00Z" w16du:dateUtc="2025-10-04T09:03:00Z">
        <w:r w:rsidRPr="00CE0E4C">
          <w:rPr>
            <w:lang w:val="en-US"/>
          </w:rPr>
          <w:t>The number of VCL NAL units in the output media stream is equal to the number of VCL NAL units in the input media stream.</w:t>
        </w:r>
      </w:ins>
    </w:p>
    <w:p w14:paraId="37BDB071" w14:textId="77777777" w:rsidR="00EF0E18" w:rsidRPr="00CE0E4C" w:rsidRDefault="00EF0E18" w:rsidP="00EF0E18">
      <w:pPr>
        <w:pStyle w:val="ListParagraph"/>
        <w:numPr>
          <w:ilvl w:val="0"/>
          <w:numId w:val="112"/>
        </w:numPr>
        <w:rPr>
          <w:ins w:id="1421" w:author="Emmanuel Thomas" w:date="2025-10-04T11:03:00Z" w16du:dateUtc="2025-10-04T09:03:00Z"/>
          <w:lang w:val="en-US"/>
        </w:rPr>
      </w:pPr>
      <w:ins w:id="1422" w:author="Emmanuel Thomas" w:date="2025-10-04T11:03:00Z" w16du:dateUtc="2025-10-04T09:03:00Z">
        <w:r w:rsidRPr="00CE0E4C">
          <w:rPr>
            <w:lang w:val="en-US"/>
          </w:rPr>
          <w:t xml:space="preserve">For each VCL NAL unit in the output media stream, there shall exist a VCL NAL unit in the input media stream that </w:t>
        </w:r>
        <w:proofErr w:type="gramStart"/>
        <w:r w:rsidRPr="00CE0E4C">
          <w:rPr>
            <w:lang w:val="en-US"/>
          </w:rPr>
          <w:t>is bit</w:t>
        </w:r>
        <w:proofErr w:type="gramEnd"/>
        <w:r w:rsidRPr="00CE0E4C">
          <w:rPr>
            <w:lang w:val="en-US"/>
          </w:rPr>
          <w:t xml:space="preserve"> exact identical.</w:t>
        </w:r>
      </w:ins>
    </w:p>
    <w:p w14:paraId="1CB76E87" w14:textId="77777777" w:rsidR="00252DF7" w:rsidRPr="00252DF7" w:rsidRDefault="00252DF7" w:rsidP="00252DF7">
      <w:pPr>
        <w:rPr>
          <w:lang w:val="en-US"/>
        </w:rPr>
      </w:pPr>
    </w:p>
    <w:p w14:paraId="5CE42074" w14:textId="7F65C47D" w:rsidR="00254C5E" w:rsidRPr="001854F3" w:rsidRDefault="00254C5E" w:rsidP="00254C5E">
      <w:pPr>
        <w:pStyle w:val="ANNEX"/>
        <w:numPr>
          <w:ilvl w:val="0"/>
          <w:numId w:val="7"/>
        </w:numPr>
        <w:rPr>
          <w:lang w:val="en-US"/>
        </w:rPr>
      </w:pPr>
      <w:bookmarkStart w:id="1423" w:name="_Toc72927184"/>
      <w:bookmarkStart w:id="1424" w:name="_Toc72927274"/>
      <w:bookmarkStart w:id="1425" w:name="_Toc450303222"/>
      <w:bookmarkStart w:id="1426" w:name="_Toc9996972"/>
      <w:bookmarkStart w:id="1427" w:name="_Toc438968655"/>
      <w:bookmarkStart w:id="1428" w:name="_Toc443461103"/>
      <w:bookmarkStart w:id="1429" w:name="_Toc353342675"/>
      <w:bookmarkStart w:id="1430" w:name="_Toc443470372"/>
      <w:bookmarkStart w:id="1431" w:name="_Toc450303224"/>
      <w:bookmarkStart w:id="1432" w:name="_Toc9996979"/>
      <w:bookmarkStart w:id="1433" w:name="_Toc353342679"/>
      <w:bookmarkEnd w:id="701"/>
      <w:bookmarkEnd w:id="1423"/>
      <w:bookmarkEnd w:id="1424"/>
      <w:r w:rsidRPr="001854F3">
        <w:rPr>
          <w:lang w:val="en-US"/>
        </w:rPr>
        <w:lastRenderedPageBreak/>
        <w:br/>
      </w:r>
      <w:bookmarkStart w:id="1434" w:name="_Toc485815087"/>
      <w:bookmarkStart w:id="1435" w:name="_Ref125558057"/>
      <w:bookmarkStart w:id="1436" w:name="_Toc210469273"/>
      <w:r w:rsidRPr="001854F3">
        <w:rPr>
          <w:b w:val="0"/>
          <w:lang w:val="en-US"/>
        </w:rPr>
        <w:t>(normative)</w:t>
      </w:r>
      <w:bookmarkEnd w:id="1425"/>
      <w:bookmarkEnd w:id="1426"/>
      <w:bookmarkEnd w:id="1427"/>
      <w:bookmarkEnd w:id="1428"/>
      <w:bookmarkEnd w:id="1429"/>
      <w:r w:rsidRPr="001854F3">
        <w:rPr>
          <w:lang w:val="en-US"/>
        </w:rPr>
        <w:br/>
      </w:r>
      <w:r w:rsidRPr="001854F3">
        <w:rPr>
          <w:lang w:val="en-US"/>
        </w:rPr>
        <w:br/>
      </w:r>
      <w:bookmarkEnd w:id="1434"/>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1435"/>
      <w:bookmarkEnd w:id="1436"/>
    </w:p>
    <w:p w14:paraId="36BDD6F6" w14:textId="5AA610E0" w:rsidR="00254C5E" w:rsidRPr="001854F3" w:rsidRDefault="00254C5E" w:rsidP="00254C5E">
      <w:pPr>
        <w:pStyle w:val="a2"/>
        <w:numPr>
          <w:ilvl w:val="1"/>
          <w:numId w:val="7"/>
        </w:numPr>
        <w:rPr>
          <w:lang w:val="en-US"/>
        </w:rPr>
      </w:pPr>
      <w:bookmarkStart w:id="1437" w:name="_Toc210469274"/>
      <w:r w:rsidRPr="001854F3">
        <w:rPr>
          <w:lang w:val="en-US"/>
        </w:rPr>
        <w:t>General</w:t>
      </w:r>
      <w:bookmarkEnd w:id="1437"/>
    </w:p>
    <w:p w14:paraId="591DA562" w14:textId="40F68F39" w:rsidR="00BA3886" w:rsidRPr="001854F3" w:rsidRDefault="00254C5E" w:rsidP="00254C5E">
      <w:pPr>
        <w:rPr>
          <w:lang w:val="en-US" w:eastAsia="ja-JP"/>
        </w:rPr>
      </w:pPr>
      <w:bookmarkStart w:id="1438" w:name="_Hlk77784015"/>
      <w:r w:rsidRPr="001854F3">
        <w:rPr>
          <w:lang w:val="en-US" w:eastAsia="ja-JP"/>
        </w:rPr>
        <w:t xml:space="preserve">The control interface to the video decoding </w:t>
      </w:r>
      <w:r w:rsidR="00C40214" w:rsidRPr="001854F3">
        <w:rPr>
          <w:lang w:val="en-US" w:eastAsia="ja-JP"/>
        </w:rPr>
        <w:t xml:space="preserve">engine </w:t>
      </w:r>
      <w:proofErr w:type="gramStart"/>
      <w:r w:rsidR="00BA3886" w:rsidRPr="001854F3">
        <w:rPr>
          <w:lang w:val="en-US" w:eastAsia="ja-JP"/>
        </w:rPr>
        <w:t xml:space="preserve">is </w:t>
      </w:r>
      <w:r w:rsidR="00DE7B2E">
        <w:rPr>
          <w:lang w:val="en-US" w:eastAsia="ja-JP"/>
        </w:rPr>
        <w:t>specified</w:t>
      </w:r>
      <w:proofErr w:type="gramEnd"/>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1439" w:name="_Toc125562556"/>
      <w:bookmarkStart w:id="1440" w:name="_Toc125621505"/>
      <w:bookmarkStart w:id="1441" w:name="_Toc133355055"/>
      <w:bookmarkStart w:id="1442" w:name="_Toc125562557"/>
      <w:bookmarkStart w:id="1443" w:name="_Toc125621506"/>
      <w:bookmarkStart w:id="1444" w:name="_Toc133355056"/>
      <w:bookmarkStart w:id="1445" w:name="_Toc125562558"/>
      <w:bookmarkStart w:id="1446" w:name="_Toc125621507"/>
      <w:bookmarkStart w:id="1447" w:name="_Toc133355057"/>
      <w:bookmarkStart w:id="1448" w:name="_Toc125562559"/>
      <w:bookmarkStart w:id="1449" w:name="_Toc125621508"/>
      <w:bookmarkStart w:id="1450" w:name="_Toc133355058"/>
      <w:bookmarkStart w:id="1451" w:name="_Toc125562667"/>
      <w:bookmarkStart w:id="1452" w:name="_Toc125621616"/>
      <w:bookmarkStart w:id="1453" w:name="_Toc133355166"/>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r w:rsidRPr="001854F3">
        <w:rPr>
          <w:lang w:val="en-US"/>
        </w:rPr>
        <w:lastRenderedPageBreak/>
        <w:br/>
      </w:r>
      <w:bookmarkStart w:id="1454" w:name="_Ref77856243"/>
      <w:bookmarkStart w:id="1455" w:name="_Toc210469275"/>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t>OpenMAX</w:t>
      </w:r>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1454"/>
      <w:bookmarkEnd w:id="1455"/>
    </w:p>
    <w:p w14:paraId="29828CC4" w14:textId="77777777" w:rsidR="00813578" w:rsidRPr="001854F3" w:rsidRDefault="00813578" w:rsidP="00813578">
      <w:pPr>
        <w:pStyle w:val="a2"/>
        <w:numPr>
          <w:ilvl w:val="1"/>
          <w:numId w:val="7"/>
        </w:numPr>
        <w:rPr>
          <w:lang w:val="en-US"/>
        </w:rPr>
      </w:pPr>
      <w:bookmarkStart w:id="1456" w:name="_Toc210469276"/>
      <w:r w:rsidRPr="001854F3">
        <w:rPr>
          <w:lang w:val="en-US"/>
        </w:rPr>
        <w:t>General</w:t>
      </w:r>
      <w:bookmarkEnd w:id="1456"/>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w:t>
      </w:r>
      <w:proofErr w:type="gramStart"/>
      <w:r w:rsidR="002A65A7" w:rsidRPr="001854F3">
        <w:rPr>
          <w:lang w:val="en-US" w:eastAsia="ja-JP"/>
        </w:rPr>
        <w:t>is defined</w:t>
      </w:r>
      <w:proofErr w:type="gramEnd"/>
      <w:r w:rsidR="002A65A7" w:rsidRPr="001854F3">
        <w:rPr>
          <w:lang w:val="en-US" w:eastAsia="ja-JP"/>
        </w:rPr>
        <w:t xml:space="preserve">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1457" w:name="_Toc125562670"/>
      <w:bookmarkStart w:id="1458" w:name="_Toc125621619"/>
      <w:bookmarkStart w:id="1459" w:name="_Toc133355169"/>
      <w:bookmarkStart w:id="1460" w:name="_Toc125562671"/>
      <w:bookmarkStart w:id="1461" w:name="_Toc125621620"/>
      <w:bookmarkStart w:id="1462" w:name="_Toc133355170"/>
      <w:bookmarkStart w:id="1463" w:name="_Toc125562672"/>
      <w:bookmarkStart w:id="1464" w:name="_Toc125621621"/>
      <w:bookmarkStart w:id="1465" w:name="_Toc133355171"/>
      <w:bookmarkStart w:id="1466" w:name="_Toc125562673"/>
      <w:bookmarkStart w:id="1467" w:name="_Toc125621622"/>
      <w:bookmarkStart w:id="1468" w:name="_Toc133355172"/>
      <w:bookmarkStart w:id="1469" w:name="_Toc125562676"/>
      <w:bookmarkStart w:id="1470" w:name="_Toc125621625"/>
      <w:bookmarkStart w:id="1471" w:name="_Toc133355175"/>
      <w:bookmarkStart w:id="1472" w:name="_Toc77770864"/>
      <w:bookmarkStart w:id="1473" w:name="_Toc77776404"/>
      <w:bookmarkStart w:id="1474" w:name="_Toc77776538"/>
      <w:bookmarkStart w:id="1475" w:name="_Toc77776670"/>
      <w:bookmarkStart w:id="1476" w:name="_Toc77782201"/>
      <w:bookmarkStart w:id="1477" w:name="_Toc77782806"/>
      <w:bookmarkStart w:id="1478" w:name="_Toc77785594"/>
      <w:bookmarkStart w:id="1479" w:name="_Toc77850591"/>
      <w:bookmarkStart w:id="1480" w:name="_Toc77850732"/>
      <w:bookmarkStart w:id="1481" w:name="_Toc77850873"/>
      <w:bookmarkStart w:id="1482" w:name="_Toc77770865"/>
      <w:bookmarkStart w:id="1483" w:name="_Toc77776405"/>
      <w:bookmarkStart w:id="1484" w:name="_Toc77776539"/>
      <w:bookmarkStart w:id="1485" w:name="_Toc77776671"/>
      <w:bookmarkStart w:id="1486" w:name="_Toc77782202"/>
      <w:bookmarkStart w:id="1487" w:name="_Toc77782807"/>
      <w:bookmarkStart w:id="1488" w:name="_Toc77785595"/>
      <w:bookmarkStart w:id="1489" w:name="_Toc77850592"/>
      <w:bookmarkStart w:id="1490" w:name="_Toc77850733"/>
      <w:bookmarkStart w:id="1491" w:name="_Toc77850874"/>
      <w:bookmarkStart w:id="1492" w:name="_Toc77770866"/>
      <w:bookmarkStart w:id="1493" w:name="_Toc77776406"/>
      <w:bookmarkStart w:id="1494" w:name="_Toc77776540"/>
      <w:bookmarkStart w:id="1495" w:name="_Toc77776672"/>
      <w:bookmarkStart w:id="1496" w:name="_Toc77782203"/>
      <w:bookmarkStart w:id="1497" w:name="_Toc77782808"/>
      <w:bookmarkStart w:id="1498" w:name="_Toc77785596"/>
      <w:bookmarkStart w:id="1499" w:name="_Toc77850593"/>
      <w:bookmarkStart w:id="1500" w:name="_Toc77850734"/>
      <w:bookmarkStart w:id="1501" w:name="_Toc77850875"/>
      <w:bookmarkStart w:id="1502" w:name="_Toc77770867"/>
      <w:bookmarkStart w:id="1503" w:name="_Toc77776407"/>
      <w:bookmarkStart w:id="1504" w:name="_Toc77776541"/>
      <w:bookmarkStart w:id="1505" w:name="_Toc77776673"/>
      <w:bookmarkStart w:id="1506" w:name="_Toc77782204"/>
      <w:bookmarkStart w:id="1507" w:name="_Toc77782809"/>
      <w:bookmarkStart w:id="1508" w:name="_Toc77785597"/>
      <w:bookmarkStart w:id="1509" w:name="_Toc77850594"/>
      <w:bookmarkStart w:id="1510" w:name="_Toc77850735"/>
      <w:bookmarkStart w:id="1511" w:name="_Toc77850876"/>
      <w:bookmarkStart w:id="1512" w:name="_Toc77770868"/>
      <w:bookmarkStart w:id="1513" w:name="_Toc77776408"/>
      <w:bookmarkStart w:id="1514" w:name="_Toc77776542"/>
      <w:bookmarkStart w:id="1515" w:name="_Toc77776674"/>
      <w:bookmarkStart w:id="1516" w:name="_Toc77782205"/>
      <w:bookmarkStart w:id="1517" w:name="_Toc77782810"/>
      <w:bookmarkStart w:id="1518" w:name="_Toc77785598"/>
      <w:bookmarkStart w:id="1519" w:name="_Toc77850595"/>
      <w:bookmarkStart w:id="1520" w:name="_Toc77850736"/>
      <w:bookmarkStart w:id="1521" w:name="_Toc77850877"/>
      <w:bookmarkStart w:id="1522" w:name="_Toc77770869"/>
      <w:bookmarkStart w:id="1523" w:name="_Toc77776409"/>
      <w:bookmarkStart w:id="1524" w:name="_Toc77776543"/>
      <w:bookmarkStart w:id="1525" w:name="_Toc77776675"/>
      <w:bookmarkStart w:id="1526" w:name="_Toc77782206"/>
      <w:bookmarkStart w:id="1527" w:name="_Toc77782811"/>
      <w:bookmarkStart w:id="1528" w:name="_Toc77785599"/>
      <w:bookmarkStart w:id="1529" w:name="_Toc77850596"/>
      <w:bookmarkStart w:id="1530" w:name="_Toc77850737"/>
      <w:bookmarkStart w:id="1531" w:name="_Toc77850878"/>
      <w:bookmarkStart w:id="1532" w:name="_Toc77770870"/>
      <w:bookmarkStart w:id="1533" w:name="_Toc77776410"/>
      <w:bookmarkStart w:id="1534" w:name="_Toc77776544"/>
      <w:bookmarkStart w:id="1535" w:name="_Toc77776676"/>
      <w:bookmarkStart w:id="1536" w:name="_Toc77782207"/>
      <w:bookmarkStart w:id="1537" w:name="_Toc77782812"/>
      <w:bookmarkStart w:id="1538" w:name="_Toc77785600"/>
      <w:bookmarkStart w:id="1539" w:name="_Toc77850597"/>
      <w:bookmarkStart w:id="1540" w:name="_Toc77850738"/>
      <w:bookmarkStart w:id="1541" w:name="_Toc77850879"/>
      <w:bookmarkStart w:id="1542" w:name="_Toc77770871"/>
      <w:bookmarkStart w:id="1543" w:name="_Toc77776411"/>
      <w:bookmarkStart w:id="1544" w:name="_Toc77776545"/>
      <w:bookmarkStart w:id="1545" w:name="_Toc77776677"/>
      <w:bookmarkStart w:id="1546" w:name="_Toc77782208"/>
      <w:bookmarkStart w:id="1547" w:name="_Toc77782813"/>
      <w:bookmarkStart w:id="1548" w:name="_Toc77785601"/>
      <w:bookmarkStart w:id="1549" w:name="_Toc77850598"/>
      <w:bookmarkStart w:id="1550" w:name="_Toc77850739"/>
      <w:bookmarkStart w:id="1551" w:name="_Toc77850880"/>
      <w:bookmarkStart w:id="1552" w:name="_Toc77770872"/>
      <w:bookmarkStart w:id="1553" w:name="_Toc77776412"/>
      <w:bookmarkStart w:id="1554" w:name="_Toc77776546"/>
      <w:bookmarkStart w:id="1555" w:name="_Toc77776678"/>
      <w:bookmarkStart w:id="1556" w:name="_Toc77782209"/>
      <w:bookmarkStart w:id="1557" w:name="_Toc77782814"/>
      <w:bookmarkStart w:id="1558" w:name="_Toc77785602"/>
      <w:bookmarkStart w:id="1559" w:name="_Toc77850599"/>
      <w:bookmarkStart w:id="1560" w:name="_Toc77850740"/>
      <w:bookmarkStart w:id="1561" w:name="_Toc77850881"/>
      <w:bookmarkStart w:id="1562" w:name="_Toc77770873"/>
      <w:bookmarkStart w:id="1563" w:name="_Toc77776413"/>
      <w:bookmarkStart w:id="1564" w:name="_Toc77776547"/>
      <w:bookmarkStart w:id="1565" w:name="_Toc77776679"/>
      <w:bookmarkStart w:id="1566" w:name="_Toc77782210"/>
      <w:bookmarkStart w:id="1567" w:name="_Toc77782815"/>
      <w:bookmarkStart w:id="1568" w:name="_Toc77785603"/>
      <w:bookmarkStart w:id="1569" w:name="_Toc77850600"/>
      <w:bookmarkStart w:id="1570" w:name="_Toc77850741"/>
      <w:bookmarkStart w:id="1571" w:name="_Toc77850882"/>
      <w:bookmarkStart w:id="1572" w:name="_Toc77770874"/>
      <w:bookmarkStart w:id="1573" w:name="_Toc77776414"/>
      <w:bookmarkStart w:id="1574" w:name="_Toc77776548"/>
      <w:bookmarkStart w:id="1575" w:name="_Toc77776680"/>
      <w:bookmarkStart w:id="1576" w:name="_Toc77782211"/>
      <w:bookmarkStart w:id="1577" w:name="_Toc77782816"/>
      <w:bookmarkStart w:id="1578" w:name="_Toc77785604"/>
      <w:bookmarkStart w:id="1579" w:name="_Toc77850601"/>
      <w:bookmarkStart w:id="1580" w:name="_Toc77850742"/>
      <w:bookmarkStart w:id="1581" w:name="_Toc77850883"/>
      <w:bookmarkStart w:id="1582" w:name="_Toc77770875"/>
      <w:bookmarkStart w:id="1583" w:name="_Toc77776415"/>
      <w:bookmarkStart w:id="1584" w:name="_Toc77776549"/>
      <w:bookmarkStart w:id="1585" w:name="_Toc77776681"/>
      <w:bookmarkStart w:id="1586" w:name="_Toc77782212"/>
      <w:bookmarkStart w:id="1587" w:name="_Toc77782817"/>
      <w:bookmarkStart w:id="1588" w:name="_Toc77785605"/>
      <w:bookmarkStart w:id="1589" w:name="_Toc77850602"/>
      <w:bookmarkStart w:id="1590" w:name="_Toc77850743"/>
      <w:bookmarkStart w:id="1591" w:name="_Toc77850884"/>
      <w:bookmarkStart w:id="1592" w:name="_Toc77770876"/>
      <w:bookmarkStart w:id="1593" w:name="_Toc77776416"/>
      <w:bookmarkStart w:id="1594" w:name="_Toc77776550"/>
      <w:bookmarkStart w:id="1595" w:name="_Toc77776682"/>
      <w:bookmarkStart w:id="1596" w:name="_Toc77782213"/>
      <w:bookmarkStart w:id="1597" w:name="_Toc77782818"/>
      <w:bookmarkStart w:id="1598" w:name="_Toc77785606"/>
      <w:bookmarkStart w:id="1599" w:name="_Toc77850603"/>
      <w:bookmarkStart w:id="1600" w:name="_Toc77850744"/>
      <w:bookmarkStart w:id="1601" w:name="_Toc77850885"/>
      <w:bookmarkStart w:id="1602" w:name="_Toc77770877"/>
      <w:bookmarkStart w:id="1603" w:name="_Toc77776417"/>
      <w:bookmarkStart w:id="1604" w:name="_Toc77776551"/>
      <w:bookmarkStart w:id="1605" w:name="_Toc77776683"/>
      <w:bookmarkStart w:id="1606" w:name="_Toc77782214"/>
      <w:bookmarkStart w:id="1607" w:name="_Toc77782819"/>
      <w:bookmarkStart w:id="1608" w:name="_Toc77785607"/>
      <w:bookmarkStart w:id="1609" w:name="_Toc77850604"/>
      <w:bookmarkStart w:id="1610" w:name="_Toc77850745"/>
      <w:bookmarkStart w:id="1611" w:name="_Toc77850886"/>
      <w:bookmarkStart w:id="1612" w:name="_Toc77770878"/>
      <w:bookmarkStart w:id="1613" w:name="_Toc77776418"/>
      <w:bookmarkStart w:id="1614" w:name="_Toc77776552"/>
      <w:bookmarkStart w:id="1615" w:name="_Toc77776684"/>
      <w:bookmarkStart w:id="1616" w:name="_Toc77782215"/>
      <w:bookmarkStart w:id="1617" w:name="_Toc77782820"/>
      <w:bookmarkStart w:id="1618" w:name="_Toc77785608"/>
      <w:bookmarkStart w:id="1619" w:name="_Toc77850605"/>
      <w:bookmarkStart w:id="1620" w:name="_Toc77850746"/>
      <w:bookmarkStart w:id="1621" w:name="_Toc77850887"/>
      <w:bookmarkStart w:id="1622" w:name="_Toc77770879"/>
      <w:bookmarkStart w:id="1623" w:name="_Toc77776419"/>
      <w:bookmarkStart w:id="1624" w:name="_Toc77776553"/>
      <w:bookmarkStart w:id="1625" w:name="_Toc77776685"/>
      <w:bookmarkStart w:id="1626" w:name="_Toc77782216"/>
      <w:bookmarkStart w:id="1627" w:name="_Toc77782821"/>
      <w:bookmarkStart w:id="1628" w:name="_Toc77785609"/>
      <w:bookmarkStart w:id="1629" w:name="_Toc77850606"/>
      <w:bookmarkStart w:id="1630" w:name="_Toc77850747"/>
      <w:bookmarkStart w:id="1631" w:name="_Toc77850888"/>
      <w:bookmarkStart w:id="1632" w:name="_Toc77770880"/>
      <w:bookmarkStart w:id="1633" w:name="_Toc77776420"/>
      <w:bookmarkStart w:id="1634" w:name="_Toc77776554"/>
      <w:bookmarkStart w:id="1635" w:name="_Toc77776686"/>
      <w:bookmarkStart w:id="1636" w:name="_Toc77782217"/>
      <w:bookmarkStart w:id="1637" w:name="_Toc77782822"/>
      <w:bookmarkStart w:id="1638" w:name="_Toc77785610"/>
      <w:bookmarkStart w:id="1639" w:name="_Toc77850607"/>
      <w:bookmarkStart w:id="1640" w:name="_Toc77850748"/>
      <w:bookmarkStart w:id="1641" w:name="_Toc77850889"/>
      <w:bookmarkStart w:id="1642" w:name="_Toc77770881"/>
      <w:bookmarkStart w:id="1643" w:name="_Toc77776421"/>
      <w:bookmarkStart w:id="1644" w:name="_Toc77776555"/>
      <w:bookmarkStart w:id="1645" w:name="_Toc77776687"/>
      <w:bookmarkStart w:id="1646" w:name="_Toc77782218"/>
      <w:bookmarkStart w:id="1647" w:name="_Toc77782823"/>
      <w:bookmarkStart w:id="1648" w:name="_Toc77785611"/>
      <w:bookmarkStart w:id="1649" w:name="_Toc77850608"/>
      <w:bookmarkStart w:id="1650" w:name="_Toc77850749"/>
      <w:bookmarkStart w:id="1651" w:name="_Toc77850890"/>
      <w:bookmarkStart w:id="1652" w:name="_Toc77770882"/>
      <w:bookmarkStart w:id="1653" w:name="_Toc77776422"/>
      <w:bookmarkStart w:id="1654" w:name="_Toc77776556"/>
      <w:bookmarkStart w:id="1655" w:name="_Toc77776688"/>
      <w:bookmarkStart w:id="1656" w:name="_Toc77782219"/>
      <w:bookmarkStart w:id="1657" w:name="_Toc77782824"/>
      <w:bookmarkStart w:id="1658" w:name="_Toc77785612"/>
      <w:bookmarkStart w:id="1659" w:name="_Toc77850609"/>
      <w:bookmarkStart w:id="1660" w:name="_Toc77850750"/>
      <w:bookmarkStart w:id="1661" w:name="_Toc77850891"/>
      <w:bookmarkStart w:id="1662" w:name="_Toc77770883"/>
      <w:bookmarkStart w:id="1663" w:name="_Toc77776423"/>
      <w:bookmarkStart w:id="1664" w:name="_Toc77776557"/>
      <w:bookmarkStart w:id="1665" w:name="_Toc77776689"/>
      <w:bookmarkStart w:id="1666" w:name="_Toc77782220"/>
      <w:bookmarkStart w:id="1667" w:name="_Toc77782825"/>
      <w:bookmarkStart w:id="1668" w:name="_Toc77785613"/>
      <w:bookmarkStart w:id="1669" w:name="_Toc77850610"/>
      <w:bookmarkStart w:id="1670" w:name="_Toc77850751"/>
      <w:bookmarkStart w:id="1671" w:name="_Toc77850892"/>
      <w:bookmarkStart w:id="1672" w:name="_Toc77770884"/>
      <w:bookmarkStart w:id="1673" w:name="_Toc77776424"/>
      <w:bookmarkStart w:id="1674" w:name="_Toc77776558"/>
      <w:bookmarkStart w:id="1675" w:name="_Toc77776690"/>
      <w:bookmarkStart w:id="1676" w:name="_Toc77782221"/>
      <w:bookmarkStart w:id="1677" w:name="_Toc77782826"/>
      <w:bookmarkStart w:id="1678" w:name="_Toc77785614"/>
      <w:bookmarkStart w:id="1679" w:name="_Toc77850611"/>
      <w:bookmarkStart w:id="1680" w:name="_Toc77850752"/>
      <w:bookmarkStart w:id="1681" w:name="_Toc77850893"/>
      <w:bookmarkStart w:id="1682" w:name="_Toc77770885"/>
      <w:bookmarkStart w:id="1683" w:name="_Toc77776425"/>
      <w:bookmarkStart w:id="1684" w:name="_Toc77776559"/>
      <w:bookmarkStart w:id="1685" w:name="_Toc77776691"/>
      <w:bookmarkStart w:id="1686" w:name="_Toc77782222"/>
      <w:bookmarkStart w:id="1687" w:name="_Toc77782827"/>
      <w:bookmarkStart w:id="1688" w:name="_Toc77785615"/>
      <w:bookmarkStart w:id="1689" w:name="_Toc77850612"/>
      <w:bookmarkStart w:id="1690" w:name="_Toc77850753"/>
      <w:bookmarkStart w:id="1691" w:name="_Toc77850894"/>
      <w:bookmarkStart w:id="1692" w:name="_Toc77770886"/>
      <w:bookmarkStart w:id="1693" w:name="_Toc77776426"/>
      <w:bookmarkStart w:id="1694" w:name="_Toc77776560"/>
      <w:bookmarkStart w:id="1695" w:name="_Toc77776692"/>
      <w:bookmarkStart w:id="1696" w:name="_Toc77782223"/>
      <w:bookmarkStart w:id="1697" w:name="_Toc77782828"/>
      <w:bookmarkStart w:id="1698" w:name="_Toc77785616"/>
      <w:bookmarkStart w:id="1699" w:name="_Toc77850613"/>
      <w:bookmarkStart w:id="1700" w:name="_Toc77850754"/>
      <w:bookmarkStart w:id="1701" w:name="_Toc77850895"/>
      <w:bookmarkStart w:id="1702" w:name="_Toc77770887"/>
      <w:bookmarkStart w:id="1703" w:name="_Toc77776427"/>
      <w:bookmarkStart w:id="1704" w:name="_Toc77776561"/>
      <w:bookmarkStart w:id="1705" w:name="_Toc77776693"/>
      <w:bookmarkStart w:id="1706" w:name="_Toc77782224"/>
      <w:bookmarkStart w:id="1707" w:name="_Toc77782829"/>
      <w:bookmarkStart w:id="1708" w:name="_Toc77785617"/>
      <w:bookmarkStart w:id="1709" w:name="_Toc77850614"/>
      <w:bookmarkStart w:id="1710" w:name="_Toc77850755"/>
      <w:bookmarkStart w:id="1711" w:name="_Toc77850896"/>
      <w:bookmarkStart w:id="1712" w:name="_Toc77770888"/>
      <w:bookmarkStart w:id="1713" w:name="_Toc77776428"/>
      <w:bookmarkStart w:id="1714" w:name="_Toc77776562"/>
      <w:bookmarkStart w:id="1715" w:name="_Toc77776694"/>
      <w:bookmarkStart w:id="1716" w:name="_Toc77782225"/>
      <w:bookmarkStart w:id="1717" w:name="_Toc77782830"/>
      <w:bookmarkStart w:id="1718" w:name="_Toc77785618"/>
      <w:bookmarkStart w:id="1719" w:name="_Toc77850615"/>
      <w:bookmarkStart w:id="1720" w:name="_Toc77850756"/>
      <w:bookmarkStart w:id="1721" w:name="_Toc77850897"/>
      <w:bookmarkStart w:id="1722" w:name="_Toc77770889"/>
      <w:bookmarkStart w:id="1723" w:name="_Toc77776429"/>
      <w:bookmarkStart w:id="1724" w:name="_Toc77776563"/>
      <w:bookmarkStart w:id="1725" w:name="_Toc77776695"/>
      <w:bookmarkStart w:id="1726" w:name="_Toc77782226"/>
      <w:bookmarkStart w:id="1727" w:name="_Toc77782831"/>
      <w:bookmarkStart w:id="1728" w:name="_Toc77785619"/>
      <w:bookmarkStart w:id="1729" w:name="_Toc77850616"/>
      <w:bookmarkStart w:id="1730" w:name="_Toc77850757"/>
      <w:bookmarkStart w:id="1731" w:name="_Toc77850898"/>
      <w:bookmarkStart w:id="1732" w:name="_Toc77770890"/>
      <w:bookmarkStart w:id="1733" w:name="_Toc77776430"/>
      <w:bookmarkStart w:id="1734" w:name="_Toc77776564"/>
      <w:bookmarkStart w:id="1735" w:name="_Toc77776696"/>
      <w:bookmarkStart w:id="1736" w:name="_Toc77782227"/>
      <w:bookmarkStart w:id="1737" w:name="_Toc77782832"/>
      <w:bookmarkStart w:id="1738" w:name="_Toc77785620"/>
      <w:bookmarkStart w:id="1739" w:name="_Toc77850617"/>
      <w:bookmarkStart w:id="1740" w:name="_Toc77850758"/>
      <w:bookmarkStart w:id="1741" w:name="_Toc77850899"/>
      <w:bookmarkStart w:id="1742" w:name="_Toc77770891"/>
      <w:bookmarkStart w:id="1743" w:name="_Toc77776431"/>
      <w:bookmarkStart w:id="1744" w:name="_Toc77776565"/>
      <w:bookmarkStart w:id="1745" w:name="_Toc77776697"/>
      <w:bookmarkStart w:id="1746" w:name="_Toc77782228"/>
      <w:bookmarkStart w:id="1747" w:name="_Toc77782833"/>
      <w:bookmarkStart w:id="1748" w:name="_Toc77785621"/>
      <w:bookmarkStart w:id="1749" w:name="_Toc77850618"/>
      <w:bookmarkStart w:id="1750" w:name="_Toc77850759"/>
      <w:bookmarkStart w:id="1751" w:name="_Toc77850900"/>
      <w:bookmarkStart w:id="1752" w:name="_Toc77770892"/>
      <w:bookmarkStart w:id="1753" w:name="_Toc77776432"/>
      <w:bookmarkStart w:id="1754" w:name="_Toc77776566"/>
      <w:bookmarkStart w:id="1755" w:name="_Toc77776698"/>
      <w:bookmarkStart w:id="1756" w:name="_Toc77782229"/>
      <w:bookmarkStart w:id="1757" w:name="_Toc77782834"/>
      <w:bookmarkStart w:id="1758" w:name="_Toc77785622"/>
      <w:bookmarkStart w:id="1759" w:name="_Toc77850619"/>
      <w:bookmarkStart w:id="1760" w:name="_Toc77850760"/>
      <w:bookmarkStart w:id="1761" w:name="_Toc77850901"/>
      <w:bookmarkStart w:id="1762" w:name="_Toc77770893"/>
      <w:bookmarkStart w:id="1763" w:name="_Toc77776433"/>
      <w:bookmarkStart w:id="1764" w:name="_Toc77776567"/>
      <w:bookmarkStart w:id="1765" w:name="_Toc77776699"/>
      <w:bookmarkStart w:id="1766" w:name="_Toc77782230"/>
      <w:bookmarkStart w:id="1767" w:name="_Toc77782835"/>
      <w:bookmarkStart w:id="1768" w:name="_Toc77785623"/>
      <w:bookmarkStart w:id="1769" w:name="_Toc77850620"/>
      <w:bookmarkStart w:id="1770" w:name="_Toc77850761"/>
      <w:bookmarkStart w:id="1771" w:name="_Toc77850902"/>
      <w:bookmarkStart w:id="1772" w:name="_Toc77770894"/>
      <w:bookmarkStart w:id="1773" w:name="_Toc77776434"/>
      <w:bookmarkStart w:id="1774" w:name="_Toc77776568"/>
      <w:bookmarkStart w:id="1775" w:name="_Toc77776700"/>
      <w:bookmarkStart w:id="1776" w:name="_Toc77782231"/>
      <w:bookmarkStart w:id="1777" w:name="_Toc77782836"/>
      <w:bookmarkStart w:id="1778" w:name="_Toc77785624"/>
      <w:bookmarkStart w:id="1779" w:name="_Toc77850621"/>
      <w:bookmarkStart w:id="1780" w:name="_Toc77850762"/>
      <w:bookmarkStart w:id="1781" w:name="_Toc77850903"/>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r w:rsidRPr="000C7E3C">
        <w:rPr>
          <w:lang w:val="en-US"/>
        </w:rPr>
        <w:lastRenderedPageBreak/>
        <w:br/>
      </w:r>
      <w:bookmarkStart w:id="1782" w:name="_Toc210469277"/>
      <w:r w:rsidRPr="009E17B4">
        <w:rPr>
          <w:b w:val="0"/>
          <w:lang w:val="fr-CH"/>
        </w:rPr>
        <w:t>(</w:t>
      </w:r>
      <w:r w:rsidR="00FD4C42" w:rsidRPr="009E17B4">
        <w:rPr>
          <w:b w:val="0"/>
          <w:lang w:val="fr-CH"/>
        </w:rPr>
        <w:t>n</w:t>
      </w:r>
      <w:r w:rsidRPr="009E17B4">
        <w:rPr>
          <w:b w:val="0"/>
          <w:lang w:val="fr-CH"/>
        </w:rPr>
        <w:t>ormative)</w:t>
      </w:r>
      <w:r w:rsidRPr="009E17B4">
        <w:rPr>
          <w:lang w:val="fr-CH"/>
        </w:rPr>
        <w:br/>
      </w:r>
      <w:r w:rsidRPr="00A24A3E">
        <w:rPr>
          <w:rPrChange w:id="1783" w:author="Emmanuel Thomas" w:date="2025-10-04T12:32:00Z" w16du:dateUtc="2025-10-04T10:32:00Z">
            <w:rPr>
              <w:lang w:val="fr-CH"/>
            </w:rPr>
          </w:rPrChange>
        </w:rPr>
        <w:br/>
      </w:r>
      <w:r w:rsidR="00FD4C42" w:rsidRPr="00A24A3E">
        <w:rPr>
          <w:rPrChange w:id="1784" w:author="Emmanuel Thomas" w:date="2025-10-04T12:32:00Z" w16du:dateUtc="2025-10-04T10:32:00Z">
            <w:rPr>
              <w:lang w:val="fr-CH"/>
            </w:rPr>
          </w:rPrChange>
        </w:rPr>
        <w:t xml:space="preserve">Supplemental </w:t>
      </w:r>
      <w:r w:rsidR="00CD07BD" w:rsidRPr="00A24A3E">
        <w:t>e</w:t>
      </w:r>
      <w:r w:rsidR="00FD4C42" w:rsidRPr="00A24A3E">
        <w:t>nhancement</w:t>
      </w:r>
      <w:r w:rsidR="00FD4C42" w:rsidRPr="00A24A3E">
        <w:rPr>
          <w:rPrChange w:id="1785" w:author="Emmanuel Thomas" w:date="2025-10-04T12:32:00Z" w16du:dateUtc="2025-10-04T10:32:00Z">
            <w:rPr>
              <w:lang w:val="fr-CH"/>
            </w:rPr>
          </w:rPrChange>
        </w:rPr>
        <w:t xml:space="preserve"> </w:t>
      </w:r>
      <w:r w:rsidR="00CD07BD" w:rsidRPr="00A24A3E">
        <w:rPr>
          <w:rPrChange w:id="1786" w:author="Emmanuel Thomas" w:date="2025-10-04T12:32:00Z" w16du:dateUtc="2025-10-04T10:32:00Z">
            <w:rPr>
              <w:lang w:val="fr-CH"/>
            </w:rPr>
          </w:rPrChange>
        </w:rPr>
        <w:t>i</w:t>
      </w:r>
      <w:r w:rsidR="00FD4C42" w:rsidRPr="00A24A3E">
        <w:rPr>
          <w:rPrChange w:id="1787" w:author="Emmanuel Thomas" w:date="2025-10-04T12:32:00Z" w16du:dateUtc="2025-10-04T10:32:00Z">
            <w:rPr>
              <w:lang w:val="fr-CH"/>
            </w:rPr>
          </w:rPrChange>
        </w:rPr>
        <w:t>nformation (SEI) syntax and semantics</w:t>
      </w:r>
      <w:bookmarkEnd w:id="1782"/>
    </w:p>
    <w:p w14:paraId="3DACF585" w14:textId="6607901E" w:rsidR="00AC69D4" w:rsidRPr="001854F3" w:rsidRDefault="00AC69D4" w:rsidP="001854F3">
      <w:pPr>
        <w:pStyle w:val="a2"/>
        <w:rPr>
          <w:lang w:val="en-US"/>
        </w:rPr>
      </w:pPr>
      <w:bookmarkStart w:id="1788" w:name="_Toc93704673"/>
      <w:bookmarkStart w:id="1789" w:name="_Toc93704736"/>
      <w:bookmarkStart w:id="1790" w:name="_Toc93704805"/>
      <w:bookmarkStart w:id="1791" w:name="_Toc93704674"/>
      <w:bookmarkStart w:id="1792" w:name="_Toc93704737"/>
      <w:bookmarkStart w:id="1793" w:name="_Toc93704806"/>
      <w:bookmarkStart w:id="1794" w:name="_Ref77931661"/>
      <w:bookmarkStart w:id="1795" w:name="_Hlk43849934"/>
      <w:bookmarkStart w:id="1796" w:name="_Toc210469278"/>
      <w:bookmarkEnd w:id="1788"/>
      <w:bookmarkEnd w:id="1789"/>
      <w:bookmarkEnd w:id="1790"/>
      <w:bookmarkEnd w:id="1791"/>
      <w:bookmarkEnd w:id="1792"/>
      <w:bookmarkEnd w:id="1793"/>
      <w:r w:rsidRPr="001854F3">
        <w:rPr>
          <w:lang w:val="en-US"/>
        </w:rPr>
        <w:t>VDI SEI envelope</w:t>
      </w:r>
      <w:bookmarkEnd w:id="1794"/>
      <w:bookmarkEnd w:id="1796"/>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w:t>
      </w:r>
      <w:proofErr w:type="gramStart"/>
      <w:r w:rsidR="00E23114" w:rsidRPr="001854F3">
        <w:rPr>
          <w:lang w:val="en-US"/>
        </w:rPr>
        <w:t>Some of</w:t>
      </w:r>
      <w:proofErr w:type="gramEnd"/>
      <w:r w:rsidR="00E23114" w:rsidRPr="001854F3">
        <w:rPr>
          <w:lang w:val="en-US"/>
        </w:rPr>
        <w:t xml:space="preserve">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 xml:space="preserve">The VDI SEI envelope </w:t>
      </w:r>
      <w:proofErr w:type="gramStart"/>
      <w:r w:rsidRPr="001854F3">
        <w:rPr>
          <w:lang w:val="en-US"/>
        </w:rPr>
        <w:t>is registered</w:t>
      </w:r>
      <w:proofErr w:type="gramEnd"/>
      <w:r w:rsidRPr="001854F3">
        <w:rPr>
          <w:lang w:val="en-US"/>
        </w:rPr>
        <w:t xml:space="preserve">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6F2102A0" w:rsidR="009530FB" w:rsidRPr="009E17B4" w:rsidRDefault="009530FB" w:rsidP="009E17B4">
      <w:r>
        <w:fldChar w:fldCharType="begin"/>
      </w:r>
      <w:r>
        <w:instrText xml:space="preserve"> REF _Ref125561864 \r \h </w:instrText>
      </w:r>
      <w:r>
        <w:fldChar w:fldCharType="separate"/>
      </w:r>
      <w:r w:rsidR="00410D17">
        <w:t>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797" w:name="_Ref125561864"/>
      <w:r w:rsidRPr="001854F3">
        <w:rPr>
          <w:lang w:val="en-US"/>
        </w:rPr>
        <w:t>Syntax of VDI SEI envelope</w:t>
      </w:r>
      <w:bookmarkEnd w:id="1797"/>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if(vdi_sub_type == 0)</w:t>
            </w:r>
          </w:p>
        </w:tc>
        <w:tc>
          <w:tcPr>
            <w:tcW w:w="268" w:type="pct"/>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independent_layer_info(payloadSize - 1)</w:t>
            </w:r>
          </w:p>
        </w:tc>
        <w:tc>
          <w:tcPr>
            <w:tcW w:w="268" w:type="pct"/>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reserved_message(payloadSize - 1)</w:t>
            </w:r>
          </w:p>
        </w:tc>
        <w:tc>
          <w:tcPr>
            <w:tcW w:w="268" w:type="pct"/>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798" w:name="_Toc210469279"/>
      <w:r w:rsidRPr="00F969B3">
        <w:rPr>
          <w:lang w:val="en-US"/>
        </w:rPr>
        <w:t xml:space="preserve">Independent layer info SEI </w:t>
      </w:r>
      <w:bookmarkStart w:id="1799" w:name="_Toc317198890"/>
      <w:bookmarkStart w:id="1800" w:name="_Ref326742485"/>
      <w:bookmarkStart w:id="1801" w:name="_Ref398995954"/>
      <w:bookmarkStart w:id="1802" w:name="_Ref399007802"/>
      <w:bookmarkStart w:id="1803" w:name="_Toc415476026"/>
      <w:bookmarkStart w:id="1804" w:name="_Toc423599301"/>
      <w:bookmarkStart w:id="1805" w:name="_Toc423601805"/>
      <w:bookmarkStart w:id="1806" w:name="_Toc501130267"/>
      <w:bookmarkStart w:id="1807" w:name="_Toc503777971"/>
      <w:bookmarkStart w:id="1808" w:name="_Ref5833787"/>
      <w:bookmarkStart w:id="1809" w:name="_Toc15254065"/>
      <w:bookmarkStart w:id="1810" w:name="_Toc33624388"/>
      <w:bookmarkEnd w:id="1795"/>
      <w:r w:rsidR="00470C76" w:rsidRPr="00F969B3">
        <w:rPr>
          <w:lang w:val="en-US"/>
        </w:rPr>
        <w:t>message</w:t>
      </w:r>
      <w:bookmarkEnd w:id="1798"/>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799"/>
      <w:bookmarkEnd w:id="1800"/>
      <w:bookmarkEnd w:id="1801"/>
      <w:bookmarkEnd w:id="1802"/>
      <w:bookmarkEnd w:id="1803"/>
      <w:bookmarkEnd w:id="1804"/>
      <w:bookmarkEnd w:id="1805"/>
      <w:bookmarkEnd w:id="1806"/>
      <w:bookmarkEnd w:id="1807"/>
      <w:bookmarkEnd w:id="1808"/>
      <w:bookmarkEnd w:id="1809"/>
      <w:bookmarkEnd w:id="1810"/>
    </w:p>
    <w:p w14:paraId="230312E8" w14:textId="11F4AD19" w:rsidR="00424385" w:rsidRPr="009E17B4" w:rsidRDefault="00424385" w:rsidP="009E17B4">
      <w:r>
        <w:fldChar w:fldCharType="begin"/>
      </w:r>
      <w:r>
        <w:instrText xml:space="preserve"> REF _Ref125561913 \r \h </w:instrText>
      </w:r>
      <w:r>
        <w:fldChar w:fldCharType="separate"/>
      </w:r>
      <w:r w:rsidR="00410D17">
        <w:t>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811" w:name="_Ref125561913"/>
      <w:r w:rsidRPr="001854F3">
        <w:rPr>
          <w:lang w:val="en-US"/>
        </w:rPr>
        <w:t xml:space="preserve">Syntax of independent layer info SEI </w:t>
      </w:r>
      <w:r w:rsidR="00470C76" w:rsidRPr="001854F3">
        <w:rPr>
          <w:lang w:val="en-US"/>
        </w:rPr>
        <w:t>message</w:t>
      </w:r>
      <w:bookmarkEnd w:id="181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vAlign w:val="center"/>
          </w:tcPr>
          <w:p w14:paraId="7386A56C" w14:textId="4C3C59D3" w:rsidR="007916D8" w:rsidRPr="001854F3" w:rsidRDefault="007916D8" w:rsidP="00B60A18">
            <w:pPr>
              <w:spacing w:before="60" w:after="60"/>
              <w:jc w:val="center"/>
              <w:rPr>
                <w:sz w:val="20"/>
                <w:lang w:val="en-US"/>
              </w:rPr>
            </w:pPr>
            <w:bookmarkStart w:id="1812" w:name="_Hlk36854764"/>
            <w:bookmarkStart w:id="1813" w:name="_Hlk37283238"/>
            <w:bookmarkStart w:id="1814" w:name="_Hlk37283292"/>
            <w:r w:rsidRPr="001854F3">
              <w:rPr>
                <w:b/>
                <w:sz w:val="20"/>
                <w:lang w:val="en-US"/>
              </w:rPr>
              <w:t>Syntax</w:t>
            </w:r>
          </w:p>
        </w:tc>
        <w:tc>
          <w:tcPr>
            <w:tcW w:w="755" w:type="pct"/>
            <w:tcBorders>
              <w:top w:val="single" w:sz="12" w:space="0" w:color="auto"/>
              <w:bottom w:val="single" w:sz="12" w:space="0" w:color="auto"/>
            </w:tcBorders>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t>boundary_identifier_east_present_flag</w:t>
            </w:r>
          </w:p>
        </w:tc>
        <w:tc>
          <w:tcPr>
            <w:tcW w:w="755" w:type="pct"/>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2F5E2FD3"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sidR="00410D17">
        <w:rPr>
          <w:noProof/>
          <w:lang w:val="en-US"/>
        </w:rPr>
        <w:t>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815" w:name="_Ref125561949"/>
      <w:r w:rsidRPr="001854F3">
        <w:rPr>
          <w:lang w:val="en-US"/>
        </w:rPr>
        <w:t>Representation of where the boundaries are on the layers</w:t>
      </w:r>
      <w:bookmarkEnd w:id="1815"/>
    </w:p>
    <w:bookmarkEnd w:id="1812"/>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813"/>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814"/>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69519A">
      <w:pPr>
        <w:pStyle w:val="a3"/>
        <w:rPr>
          <w:noProof/>
          <w:lang w:val="en-US"/>
        </w:rPr>
        <w:pPrChange w:id="1816" w:author="Emmanuel Thomas" w:date="2025-10-04T11:17:00Z" w16du:dateUtc="2025-10-04T09:17:00Z">
          <w:pPr>
            <w:pStyle w:val="a2"/>
          </w:pPr>
        </w:pPrChange>
      </w:pPr>
      <w:bookmarkStart w:id="1817" w:name="_Toc210469280"/>
      <w:r w:rsidRPr="001854F3">
        <w:rPr>
          <w:noProof/>
          <w:lang w:val="en-US"/>
        </w:rPr>
        <w:t>Examples of video object positioning</w:t>
      </w:r>
      <w:bookmarkEnd w:id="1817"/>
    </w:p>
    <w:p w14:paraId="04E1CEF6" w14:textId="77777777" w:rsidR="006D32A1" w:rsidRPr="001854F3" w:rsidRDefault="006D32A1" w:rsidP="0069519A">
      <w:pPr>
        <w:pStyle w:val="a4"/>
        <w:rPr>
          <w:noProof/>
          <w:lang w:val="en-US"/>
        </w:rPr>
        <w:pPrChange w:id="1818" w:author="Emmanuel Thomas" w:date="2025-10-04T11:17:00Z" w16du:dateUtc="2025-10-04T09:17:00Z">
          <w:pPr>
            <w:pStyle w:val="a3"/>
          </w:pPr>
        </w:pPrChange>
      </w:pPr>
      <w:bookmarkStart w:id="1819" w:name="_Toc210469281"/>
      <w:r w:rsidRPr="001854F3">
        <w:rPr>
          <w:noProof/>
          <w:lang w:val="en-US"/>
        </w:rPr>
        <w:t>Appending</w:t>
      </w:r>
      <w:bookmarkEnd w:id="1819"/>
    </w:p>
    <w:p w14:paraId="65CD700F" w14:textId="5A95A24B" w:rsidR="006D32A1" w:rsidRDefault="006D32A1" w:rsidP="006D32A1">
      <w:pPr>
        <w:rPr>
          <w:lang w:val="en-US"/>
        </w:rPr>
      </w:pPr>
      <w:r w:rsidRPr="001854F3">
        <w:rPr>
          <w:lang w:val="en-US"/>
        </w:rPr>
        <w:t xml:space="preserve">This example appends layer </w:t>
      </w:r>
      <w:proofErr w:type="gramStart"/>
      <w:r w:rsidRPr="001854F3">
        <w:rPr>
          <w:lang w:val="en-US"/>
        </w:rPr>
        <w:t>0</w:t>
      </w:r>
      <w:proofErr w:type="gramEnd"/>
      <w:r w:rsidRPr="001854F3">
        <w:rPr>
          <w:lang w:val="en-US"/>
        </w:rPr>
        <w:t xml:space="preserve"> to layer </w:t>
      </w:r>
      <w:proofErr w:type="gramStart"/>
      <w:r w:rsidRPr="001854F3">
        <w:rPr>
          <w:lang w:val="en-US"/>
        </w:rPr>
        <w:t>1</w:t>
      </w:r>
      <w:proofErr w:type="gramEnd"/>
      <w:r w:rsidRPr="001854F3">
        <w:rPr>
          <w:lang w:val="en-US"/>
        </w:rPr>
        <w:t>.</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410D17">
        <w:rPr>
          <w:lang w:val="en-US"/>
        </w:rPr>
        <w:t>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820" w:name="_Ref93701618"/>
      <w:r>
        <w:rPr>
          <w:lang w:val="en-US"/>
        </w:rPr>
        <w:t xml:space="preserve">Properties of layer </w:t>
      </w:r>
      <w:proofErr w:type="gramStart"/>
      <w:r>
        <w:rPr>
          <w:lang w:val="en-US"/>
        </w:rPr>
        <w:t>0</w:t>
      </w:r>
      <w:proofErr w:type="gramEnd"/>
      <w:r>
        <w:rPr>
          <w:lang w:val="en-US"/>
        </w:rPr>
        <w:t xml:space="preserve"> and layer </w:t>
      </w:r>
      <w:proofErr w:type="gramStart"/>
      <w:r>
        <w:rPr>
          <w:lang w:val="en-US"/>
        </w:rPr>
        <w:t>1</w:t>
      </w:r>
      <w:bookmarkEnd w:id="1820"/>
      <w:proofErr w:type="gramEnd"/>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00897A0B"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410D17">
        <w:rPr>
          <w:lang w:val="en-US"/>
        </w:rPr>
        <w:t>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821" w:name="_Ref93701790"/>
      <w:r>
        <w:rPr>
          <w:lang w:val="en-US"/>
        </w:rPr>
        <w:t>Connect</w:t>
      </w:r>
      <w:r w:rsidR="00096745">
        <w:rPr>
          <w:lang w:val="en-US"/>
        </w:rPr>
        <w:t>ed</w:t>
      </w:r>
      <w:r>
        <w:rPr>
          <w:lang w:val="en-US"/>
        </w:rPr>
        <w:t xml:space="preserve"> map of layer </w:t>
      </w:r>
      <w:proofErr w:type="gramStart"/>
      <w:r>
        <w:rPr>
          <w:lang w:val="en-US"/>
        </w:rPr>
        <w:t>0</w:t>
      </w:r>
      <w:proofErr w:type="gramEnd"/>
      <w:r>
        <w:rPr>
          <w:lang w:val="en-US"/>
        </w:rPr>
        <w:t xml:space="preserve"> and layer </w:t>
      </w:r>
      <w:proofErr w:type="gramStart"/>
      <w:r>
        <w:rPr>
          <w:lang w:val="en-US"/>
        </w:rPr>
        <w:t>1</w:t>
      </w:r>
      <w:bookmarkEnd w:id="1821"/>
      <w:proofErr w:type="gramEnd"/>
    </w:p>
    <w:p w14:paraId="2110D1B9" w14:textId="77777777" w:rsidR="00913043" w:rsidRDefault="00913043" w:rsidP="006D32A1">
      <w:pPr>
        <w:rPr>
          <w:lang w:val="en-US"/>
        </w:rPr>
      </w:pPr>
    </w:p>
    <w:p w14:paraId="2A8F8536" w14:textId="7F3DED45"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410D17">
        <w:rPr>
          <w:lang w:val="en-US"/>
        </w:rPr>
        <w:t>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822" w:name="_Ref93701690"/>
      <w:r>
        <w:rPr>
          <w:lang w:val="en-US"/>
        </w:rPr>
        <w:t>Properties of the final output pictures</w:t>
      </w:r>
      <w:bookmarkEnd w:id="1822"/>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69519A">
      <w:pPr>
        <w:pStyle w:val="a4"/>
        <w:rPr>
          <w:noProof/>
          <w:lang w:val="en-US"/>
        </w:rPr>
        <w:pPrChange w:id="1823" w:author="Emmanuel Thomas" w:date="2025-10-04T11:17:00Z" w16du:dateUtc="2025-10-04T09:17:00Z">
          <w:pPr>
            <w:pStyle w:val="a3"/>
          </w:pPr>
        </w:pPrChange>
      </w:pPr>
      <w:bookmarkStart w:id="1824" w:name="_Toc210469282"/>
      <w:r>
        <w:rPr>
          <w:noProof/>
          <w:lang w:val="en-US"/>
        </w:rPr>
        <w:t>Appending and s</w:t>
      </w:r>
      <w:r w:rsidR="006D32A1" w:rsidRPr="001854F3">
        <w:rPr>
          <w:noProof/>
          <w:lang w:val="en-US"/>
        </w:rPr>
        <w:t>tacking</w:t>
      </w:r>
      <w:bookmarkEnd w:id="1824"/>
    </w:p>
    <w:p w14:paraId="36D01507" w14:textId="58B9CF74"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w:t>
      </w:r>
      <w:proofErr w:type="gramStart"/>
      <w:r w:rsidRPr="001854F3">
        <w:rPr>
          <w:lang w:val="en-US"/>
        </w:rPr>
        <w:t>0</w:t>
      </w:r>
      <w:proofErr w:type="gramEnd"/>
      <w:r w:rsidRPr="001854F3">
        <w:rPr>
          <w:lang w:val="en-US"/>
        </w:rPr>
        <w:t xml:space="preserve"> </w:t>
      </w:r>
      <w:r w:rsidR="000B4103">
        <w:rPr>
          <w:lang w:val="en-US"/>
        </w:rPr>
        <w:t xml:space="preserve">next to layer </w:t>
      </w:r>
      <w:proofErr w:type="gramStart"/>
      <w:r w:rsidR="000B4103">
        <w:rPr>
          <w:lang w:val="en-US"/>
        </w:rPr>
        <w:t>1</w:t>
      </w:r>
      <w:proofErr w:type="gramEnd"/>
      <w:r w:rsidR="000B4103">
        <w:rPr>
          <w:lang w:val="en-US"/>
        </w:rPr>
        <w:t xml:space="preserve"> and stacks layer </w:t>
      </w:r>
      <w:proofErr w:type="gramStart"/>
      <w:r w:rsidR="000B4103">
        <w:rPr>
          <w:lang w:val="en-US"/>
        </w:rPr>
        <w:t>0</w:t>
      </w:r>
      <w:proofErr w:type="gramEnd"/>
      <w:r w:rsidR="000B4103">
        <w:rPr>
          <w:lang w:val="en-US"/>
        </w:rPr>
        <w:t xml:space="preserve"> </w:t>
      </w:r>
      <w:r w:rsidR="00D72CCD">
        <w:rPr>
          <w:lang w:val="en-US"/>
        </w:rPr>
        <w:t>on</w:t>
      </w:r>
      <w:r w:rsidRPr="001854F3">
        <w:rPr>
          <w:lang w:val="en-US"/>
        </w:rPr>
        <w:t xml:space="preserve"> top of layer </w:t>
      </w:r>
      <w:proofErr w:type="gramStart"/>
      <w:r w:rsidRPr="001854F3">
        <w:rPr>
          <w:lang w:val="en-US"/>
        </w:rPr>
        <w:t>2</w:t>
      </w:r>
      <w:proofErr w:type="gramEnd"/>
      <w:r w:rsidRPr="001854F3">
        <w:rPr>
          <w:lang w:val="en-US"/>
        </w:rPr>
        <w:t>.</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410D17">
        <w:rPr>
          <w:lang w:val="en-US"/>
        </w:rPr>
        <w:t>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825" w:name="_Ref93702568"/>
      <w:r>
        <w:rPr>
          <w:lang w:val="en-US"/>
        </w:rPr>
        <w:t xml:space="preserve">Properties of layer </w:t>
      </w:r>
      <w:proofErr w:type="gramStart"/>
      <w:r>
        <w:rPr>
          <w:lang w:val="en-US"/>
        </w:rPr>
        <w:t>0</w:t>
      </w:r>
      <w:proofErr w:type="gramEnd"/>
      <w:r>
        <w:rPr>
          <w:lang w:val="en-US"/>
        </w:rPr>
        <w:t xml:space="preserve">, layer </w:t>
      </w:r>
      <w:proofErr w:type="gramStart"/>
      <w:r>
        <w:rPr>
          <w:lang w:val="en-US"/>
        </w:rPr>
        <w:t>1</w:t>
      </w:r>
      <w:proofErr w:type="gramEnd"/>
      <w:r>
        <w:rPr>
          <w:lang w:val="en-US"/>
        </w:rPr>
        <w:t xml:space="preserve"> and layer </w:t>
      </w:r>
      <w:proofErr w:type="gramStart"/>
      <w:r>
        <w:rPr>
          <w:lang w:val="en-US"/>
        </w:rPr>
        <w:t>2</w:t>
      </w:r>
      <w:bookmarkEnd w:id="1825"/>
      <w:proofErr w:type="gramEnd"/>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3C866F42"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410D17">
        <w:rPr>
          <w:lang w:val="en-US"/>
        </w:rPr>
        <w:t>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826" w:name="_Ref93702543"/>
      <w:r w:rsidRPr="00240556">
        <w:rPr>
          <w:lang w:val="en-US"/>
        </w:rPr>
        <w:t>Connect</w:t>
      </w:r>
      <w:r w:rsidR="00913043">
        <w:rPr>
          <w:lang w:val="en-US"/>
        </w:rPr>
        <w:t>ed</w:t>
      </w:r>
      <w:r w:rsidRPr="00240556">
        <w:rPr>
          <w:lang w:val="en-US"/>
        </w:rPr>
        <w:t xml:space="preserve"> map of layer </w:t>
      </w:r>
      <w:proofErr w:type="gramStart"/>
      <w:r w:rsidRPr="00240556">
        <w:rPr>
          <w:lang w:val="en-US"/>
        </w:rPr>
        <w:t>0</w:t>
      </w:r>
      <w:proofErr w:type="gramEnd"/>
      <w:r w:rsidRPr="00240556">
        <w:rPr>
          <w:lang w:val="en-US"/>
        </w:rPr>
        <w:t xml:space="preserve"> and layer </w:t>
      </w:r>
      <w:proofErr w:type="gramStart"/>
      <w:r w:rsidRPr="00240556">
        <w:rPr>
          <w:lang w:val="en-US"/>
        </w:rPr>
        <w:t>1</w:t>
      </w:r>
      <w:bookmarkEnd w:id="1826"/>
      <w:proofErr w:type="gramEnd"/>
    </w:p>
    <w:p w14:paraId="694D3D49" w14:textId="1510C3C5" w:rsidR="006D32A1" w:rsidRPr="001854F3" w:rsidRDefault="006D32A1" w:rsidP="001854F3">
      <w:pPr>
        <w:jc w:val="center"/>
        <w:rPr>
          <w:lang w:val="en-US"/>
        </w:rPr>
      </w:pPr>
      <w:r w:rsidRPr="001854F3">
        <w:rPr>
          <w:lang w:val="en-US"/>
        </w:rPr>
        <w:br w:type="textWrapping" w:clear="all"/>
      </w:r>
    </w:p>
    <w:p w14:paraId="22308B72" w14:textId="6947B03C"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410D17">
        <w:rPr>
          <w:lang w:val="en-US"/>
        </w:rPr>
        <w:t>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827" w:name="_Ref93702521"/>
      <w:r>
        <w:rPr>
          <w:lang w:val="en-US"/>
        </w:rPr>
        <w:t>Properties of the final output pictures</w:t>
      </w:r>
      <w:bookmarkEnd w:id="1827"/>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Default="006D32A1" w:rsidP="00EF4B37">
      <w:pPr>
        <w:pStyle w:val="Note"/>
        <w:rPr>
          <w:ins w:id="1828" w:author="Emmanuel Thomas" w:date="2025-10-04T11:17:00Z" w16du:dateUtc="2025-10-04T09:17:00Z"/>
          <w:lang w:val="en-US"/>
        </w:rPr>
      </w:pPr>
    </w:p>
    <w:p w14:paraId="7E179110" w14:textId="77777777" w:rsidR="00E01D76" w:rsidRPr="001854F3" w:rsidRDefault="00E01D76" w:rsidP="00E01D76">
      <w:pPr>
        <w:pStyle w:val="a2"/>
        <w:rPr>
          <w:ins w:id="1829" w:author="Emmanuel Thomas" w:date="2025-10-04T11:17:00Z" w16du:dateUtc="2025-10-04T09:17:00Z"/>
          <w:lang w:val="en-US"/>
        </w:rPr>
      </w:pPr>
      <w:bookmarkStart w:id="1830" w:name="_Toc210469283"/>
      <w:ins w:id="1831" w:author="Emmanuel Thomas" w:date="2025-10-04T11:17:00Z" w16du:dateUtc="2025-10-04T09:17:00Z">
        <w:r>
          <w:rPr>
            <w:lang w:val="en-US"/>
          </w:rPr>
          <w:t>Interleaving information</w:t>
        </w:r>
        <w:r w:rsidRPr="00F969B3">
          <w:rPr>
            <w:lang w:val="en-US"/>
          </w:rPr>
          <w:t xml:space="preserve"> SEI message</w:t>
        </w:r>
        <w:bookmarkEnd w:id="1830"/>
      </w:ins>
    </w:p>
    <w:p w14:paraId="6924FE8F" w14:textId="77777777" w:rsidR="00E01D76" w:rsidRDefault="00E01D76" w:rsidP="00E01D76">
      <w:pPr>
        <w:numPr>
          <w:ilvl w:val="2"/>
          <w:numId w:val="7"/>
        </w:numPr>
        <w:rPr>
          <w:ins w:id="1832" w:author="Emmanuel Thomas" w:date="2025-10-04T11:17:00Z" w16du:dateUtc="2025-10-04T09:17:00Z"/>
          <w:noProof/>
          <w:lang w:val="en-US"/>
        </w:rPr>
      </w:pPr>
      <w:ins w:id="1833" w:author="Emmanuel Thomas" w:date="2025-10-04T11:17:00Z" w16du:dateUtc="2025-10-04T09:17:00Z">
        <w:r w:rsidRPr="006636AE">
          <w:rPr>
            <w:b/>
            <w:noProof/>
            <w:lang w:val="en-US"/>
          </w:rPr>
          <w:t>Interleaving information</w:t>
        </w:r>
        <w:r w:rsidRPr="00F969B3">
          <w:rPr>
            <w:b/>
            <w:noProof/>
            <w:lang w:val="en-US"/>
          </w:rPr>
          <w:t xml:space="preserve"> SEI message syntax</w:t>
        </w:r>
      </w:ins>
    </w:p>
    <w:tbl>
      <w:tblPr>
        <w:tblStyle w:val="TableGrid11"/>
        <w:tblW w:w="0" w:type="auto"/>
        <w:tblInd w:w="0" w:type="dxa"/>
        <w:tblLayout w:type="fixed"/>
        <w:tblLook w:val="04A0" w:firstRow="1" w:lastRow="0" w:firstColumn="1" w:lastColumn="0" w:noHBand="0" w:noVBand="1"/>
      </w:tblPr>
      <w:tblGrid>
        <w:gridCol w:w="6941"/>
        <w:gridCol w:w="1905"/>
      </w:tblGrid>
      <w:tr w:rsidR="00E01D76" w:rsidRPr="004912D3" w14:paraId="0F39071C" w14:textId="77777777" w:rsidTr="009E51FD">
        <w:trPr>
          <w:trHeight w:val="92"/>
          <w:ins w:id="1834"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4B469595" w14:textId="77777777" w:rsidR="00E01D76" w:rsidRPr="009E51FD" w:rsidRDefault="00E01D76" w:rsidP="009E51FD">
            <w:pPr>
              <w:tabs>
                <w:tab w:val="clear" w:pos="403"/>
                <w:tab w:val="left" w:pos="458"/>
              </w:tabs>
              <w:spacing w:after="0" w:line="360" w:lineRule="auto"/>
              <w:ind w:left="24"/>
              <w:contextualSpacing/>
              <w:rPr>
                <w:ins w:id="1835" w:author="Emmanuel Thomas" w:date="2025-10-04T11:17:00Z" w16du:dateUtc="2025-10-04T09:17:00Z"/>
                <w:rFonts w:ascii="Cambria Math" w:hAnsi="Cambria Math" w:cs="Arial"/>
                <w:sz w:val="20"/>
                <w:szCs w:val="20"/>
                <w:lang w:val="en-US" w:eastAsia="de-DE"/>
              </w:rPr>
            </w:pPr>
            <w:ins w:id="1836" w:author="Emmanuel Thomas" w:date="2025-10-04T11:17:00Z" w16du:dateUtc="2025-10-04T09:17:00Z">
              <w:r w:rsidRPr="009E51FD">
                <w:rPr>
                  <w:rFonts w:ascii="Cambria Math" w:hAnsi="Cambria Math" w:cs="Arial"/>
                  <w:sz w:val="20"/>
                  <w:szCs w:val="20"/>
                  <w:lang w:val="en-US" w:eastAsia="de-DE"/>
                </w:rPr>
                <w:t xml:space="preserve">interleaving_information( payloadSize ) { </w:t>
              </w:r>
            </w:ins>
          </w:p>
        </w:tc>
        <w:tc>
          <w:tcPr>
            <w:tcW w:w="1905" w:type="dxa"/>
            <w:tcBorders>
              <w:top w:val="single" w:sz="4" w:space="0" w:color="auto"/>
              <w:left w:val="single" w:sz="4" w:space="0" w:color="auto"/>
              <w:bottom w:val="single" w:sz="4" w:space="0" w:color="auto"/>
              <w:right w:val="single" w:sz="4" w:space="0" w:color="auto"/>
            </w:tcBorders>
            <w:hideMark/>
          </w:tcPr>
          <w:p w14:paraId="6DE5429A" w14:textId="77777777" w:rsidR="00E01D76" w:rsidRPr="009E51FD" w:rsidRDefault="00E01D76" w:rsidP="009E51FD">
            <w:pPr>
              <w:tabs>
                <w:tab w:val="clear" w:pos="403"/>
                <w:tab w:val="left" w:pos="1134"/>
              </w:tabs>
              <w:spacing w:after="0" w:line="360" w:lineRule="auto"/>
              <w:contextualSpacing/>
              <w:rPr>
                <w:ins w:id="1837" w:author="Emmanuel Thomas" w:date="2025-10-04T11:17:00Z" w16du:dateUtc="2025-10-04T09:17:00Z"/>
                <w:rFonts w:ascii="Cambria Math" w:hAnsi="Cambria Math" w:cs="Arial"/>
                <w:sz w:val="20"/>
                <w:szCs w:val="20"/>
                <w:lang w:val="en-US" w:eastAsia="de-DE"/>
              </w:rPr>
            </w:pPr>
            <w:ins w:id="1838" w:author="Emmanuel Thomas" w:date="2025-10-04T11:17:00Z" w16du:dateUtc="2025-10-04T09:17:00Z">
              <w:r w:rsidRPr="009E51FD">
                <w:rPr>
                  <w:rFonts w:ascii="Cambria Math" w:hAnsi="Cambria Math" w:cs="Arial"/>
                  <w:b/>
                  <w:bCs/>
                  <w:sz w:val="20"/>
                  <w:szCs w:val="20"/>
                  <w:lang w:val="en-US" w:eastAsia="de-DE"/>
                </w:rPr>
                <w:t>Descriptor</w:t>
              </w:r>
            </w:ins>
          </w:p>
        </w:tc>
      </w:tr>
      <w:tr w:rsidR="00E01D76" w:rsidRPr="004912D3" w14:paraId="5EEB292C" w14:textId="77777777" w:rsidTr="009E51FD">
        <w:trPr>
          <w:trHeight w:val="92"/>
          <w:ins w:id="1839"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19D265B6" w14:textId="77777777" w:rsidR="00E01D76" w:rsidRPr="009E51FD" w:rsidRDefault="00E01D76" w:rsidP="009E51FD">
            <w:pPr>
              <w:tabs>
                <w:tab w:val="clear" w:pos="403"/>
                <w:tab w:val="left" w:pos="458"/>
              </w:tabs>
              <w:spacing w:after="0" w:line="360" w:lineRule="auto"/>
              <w:ind w:left="24"/>
              <w:contextualSpacing/>
              <w:rPr>
                <w:ins w:id="1840" w:author="Emmanuel Thomas" w:date="2025-10-04T11:17:00Z" w16du:dateUtc="2025-10-04T09:17:00Z"/>
                <w:rFonts w:ascii="Cambria Math" w:hAnsi="Cambria Math" w:cs="Arial"/>
                <w:b/>
                <w:bCs/>
                <w:sz w:val="20"/>
                <w:szCs w:val="20"/>
                <w:lang w:val="en-US" w:eastAsia="de-DE"/>
              </w:rPr>
            </w:pPr>
            <w:ins w:id="1841" w:author="Emmanuel Thomas" w:date="2025-10-04T11:17:00Z" w16du:dateUtc="2025-10-04T09:17:00Z">
              <w:r>
                <w:rPr>
                  <w:rFonts w:ascii="Cambria Math" w:hAnsi="Cambria Math" w:cs="Arial"/>
                  <w:sz w:val="20"/>
                  <w:szCs w:val="20"/>
                  <w:lang w:val="en-US" w:eastAsia="de-DE"/>
                </w:rPr>
                <w:tab/>
              </w:r>
              <w:r w:rsidRPr="009E51FD">
                <w:rPr>
                  <w:rFonts w:ascii="Cambria Math" w:hAnsi="Cambria Math" w:cs="Arial"/>
                  <w:b/>
                  <w:bCs/>
                  <w:sz w:val="20"/>
                  <w:szCs w:val="20"/>
                  <w:lang w:val="en-US" w:eastAsia="de-DE"/>
                </w:rPr>
                <w:t>ii_cancel_flag</w:t>
              </w:r>
            </w:ins>
          </w:p>
        </w:tc>
        <w:tc>
          <w:tcPr>
            <w:tcW w:w="1905" w:type="dxa"/>
            <w:tcBorders>
              <w:top w:val="single" w:sz="4" w:space="0" w:color="auto"/>
              <w:left w:val="single" w:sz="4" w:space="0" w:color="auto"/>
              <w:bottom w:val="single" w:sz="4" w:space="0" w:color="auto"/>
              <w:right w:val="single" w:sz="4" w:space="0" w:color="auto"/>
            </w:tcBorders>
            <w:hideMark/>
          </w:tcPr>
          <w:p w14:paraId="3794B4DC" w14:textId="77777777" w:rsidR="00E01D76" w:rsidRPr="009E51FD" w:rsidRDefault="00E01D76" w:rsidP="009E51FD">
            <w:pPr>
              <w:tabs>
                <w:tab w:val="clear" w:pos="403"/>
                <w:tab w:val="left" w:pos="1134"/>
              </w:tabs>
              <w:spacing w:after="0" w:line="360" w:lineRule="auto"/>
              <w:contextualSpacing/>
              <w:rPr>
                <w:ins w:id="1842" w:author="Emmanuel Thomas" w:date="2025-10-04T11:17:00Z" w16du:dateUtc="2025-10-04T09:17:00Z"/>
                <w:rFonts w:ascii="Cambria Math" w:hAnsi="Cambria Math" w:cs="Arial"/>
                <w:sz w:val="20"/>
                <w:szCs w:val="20"/>
                <w:lang w:val="en-US" w:eastAsia="de-DE"/>
              </w:rPr>
            </w:pPr>
            <w:ins w:id="1843" w:author="Emmanuel Thomas" w:date="2025-10-04T11:17:00Z" w16du:dateUtc="2025-10-04T09:17:00Z">
              <w:r w:rsidRPr="009E51FD">
                <w:rPr>
                  <w:rFonts w:ascii="Cambria Math" w:hAnsi="Cambria Math" w:cs="Arial"/>
                  <w:sz w:val="20"/>
                  <w:szCs w:val="20"/>
                  <w:lang w:val="en-US" w:eastAsia="de-DE"/>
                </w:rPr>
                <w:t>u(1)</w:t>
              </w:r>
            </w:ins>
          </w:p>
        </w:tc>
      </w:tr>
      <w:tr w:rsidR="00E01D76" w:rsidRPr="004912D3" w14:paraId="3C69FE6B" w14:textId="77777777" w:rsidTr="009E51FD">
        <w:trPr>
          <w:trHeight w:val="92"/>
          <w:ins w:id="1844"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7E97613C" w14:textId="77777777" w:rsidR="00E01D76" w:rsidRPr="009E51FD" w:rsidRDefault="00E01D76" w:rsidP="009E51FD">
            <w:pPr>
              <w:tabs>
                <w:tab w:val="clear" w:pos="403"/>
                <w:tab w:val="left" w:pos="458"/>
              </w:tabs>
              <w:spacing w:after="0" w:line="360" w:lineRule="auto"/>
              <w:ind w:left="24"/>
              <w:contextualSpacing/>
              <w:rPr>
                <w:ins w:id="1845" w:author="Emmanuel Thomas" w:date="2025-10-04T11:17:00Z" w16du:dateUtc="2025-10-04T09:17:00Z"/>
                <w:rFonts w:ascii="Cambria Math" w:hAnsi="Cambria Math" w:cs="Arial"/>
                <w:sz w:val="20"/>
                <w:szCs w:val="20"/>
                <w:lang w:val="en-US" w:eastAsia="de-DE"/>
              </w:rPr>
            </w:pPr>
            <w:ins w:id="1846" w:author="Emmanuel Thomas" w:date="2025-10-04T11:17:00Z" w16du:dateUtc="2025-10-04T09:17:00Z">
              <w:r w:rsidRPr="009E51FD">
                <w:rPr>
                  <w:rFonts w:ascii="Cambria Math" w:hAnsi="Cambria Math" w:cs="Arial"/>
                  <w:sz w:val="20"/>
                  <w:szCs w:val="20"/>
                  <w:lang w:val="en-US" w:eastAsia="de-DE"/>
                </w:rPr>
                <w:tab/>
                <w:t>if( ! ii_cancel_flag) {</w:t>
              </w:r>
            </w:ins>
          </w:p>
        </w:tc>
        <w:tc>
          <w:tcPr>
            <w:tcW w:w="1905" w:type="dxa"/>
            <w:tcBorders>
              <w:top w:val="single" w:sz="4" w:space="0" w:color="auto"/>
              <w:left w:val="single" w:sz="4" w:space="0" w:color="auto"/>
              <w:bottom w:val="single" w:sz="4" w:space="0" w:color="auto"/>
              <w:right w:val="single" w:sz="4" w:space="0" w:color="auto"/>
            </w:tcBorders>
          </w:tcPr>
          <w:p w14:paraId="107A3C5A" w14:textId="77777777" w:rsidR="00E01D76" w:rsidRPr="009E51FD" w:rsidRDefault="00E01D76" w:rsidP="009E51FD">
            <w:pPr>
              <w:tabs>
                <w:tab w:val="clear" w:pos="403"/>
                <w:tab w:val="left" w:pos="1134"/>
              </w:tabs>
              <w:spacing w:after="0" w:line="360" w:lineRule="auto"/>
              <w:contextualSpacing/>
              <w:rPr>
                <w:ins w:id="1847" w:author="Emmanuel Thomas" w:date="2025-10-04T11:17:00Z" w16du:dateUtc="2025-10-04T09:17:00Z"/>
                <w:rFonts w:ascii="Cambria Math" w:hAnsi="Cambria Math" w:cs="Arial"/>
                <w:sz w:val="20"/>
                <w:szCs w:val="20"/>
                <w:lang w:val="en-US" w:eastAsia="de-DE"/>
              </w:rPr>
            </w:pPr>
          </w:p>
        </w:tc>
      </w:tr>
      <w:tr w:rsidR="00E01D76" w:rsidRPr="004912D3" w14:paraId="1C76EE8C" w14:textId="77777777" w:rsidTr="009E51FD">
        <w:trPr>
          <w:trHeight w:val="92"/>
          <w:ins w:id="1848"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495231C7" w14:textId="77777777" w:rsidR="00E01D76" w:rsidRPr="009E51FD" w:rsidRDefault="00E01D76" w:rsidP="009E51FD">
            <w:pPr>
              <w:tabs>
                <w:tab w:val="clear" w:pos="403"/>
                <w:tab w:val="left" w:pos="458"/>
              </w:tabs>
              <w:spacing w:after="0" w:line="360" w:lineRule="auto"/>
              <w:ind w:left="24"/>
              <w:contextualSpacing/>
              <w:rPr>
                <w:ins w:id="1849" w:author="Emmanuel Thomas" w:date="2025-10-04T11:17:00Z" w16du:dateUtc="2025-10-04T09:17:00Z"/>
                <w:rFonts w:ascii="Cambria Math" w:hAnsi="Cambria Math" w:cs="Arial"/>
                <w:b/>
                <w:bCs/>
                <w:sz w:val="20"/>
                <w:szCs w:val="20"/>
                <w:lang w:val="en-US" w:eastAsia="de-DE"/>
              </w:rPr>
            </w:pPr>
            <w:ins w:id="1850" w:author="Emmanuel Thomas" w:date="2025-10-04T11:17:00Z" w16du:dateUtc="2025-10-04T09:17:00Z">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bookmarkStart w:id="1851" w:name="_Hlk187828819"/>
              <w:r w:rsidRPr="009E51FD">
                <w:rPr>
                  <w:rFonts w:ascii="Cambria Math" w:hAnsi="Cambria Math" w:cs="Arial"/>
                  <w:b/>
                  <w:bCs/>
                  <w:sz w:val="20"/>
                  <w:szCs w:val="20"/>
                  <w:lang w:val="en-US" w:eastAsia="de-DE"/>
                </w:rPr>
                <w:t>ii_number_of_bitstreams</w:t>
              </w:r>
              <w:bookmarkEnd w:id="1851"/>
            </w:ins>
          </w:p>
        </w:tc>
        <w:tc>
          <w:tcPr>
            <w:tcW w:w="1905" w:type="dxa"/>
            <w:tcBorders>
              <w:top w:val="single" w:sz="4" w:space="0" w:color="auto"/>
              <w:left w:val="single" w:sz="4" w:space="0" w:color="auto"/>
              <w:bottom w:val="single" w:sz="4" w:space="0" w:color="auto"/>
              <w:right w:val="single" w:sz="4" w:space="0" w:color="auto"/>
            </w:tcBorders>
            <w:hideMark/>
          </w:tcPr>
          <w:p w14:paraId="714C7023" w14:textId="77777777" w:rsidR="00E01D76" w:rsidRPr="009E51FD" w:rsidRDefault="00E01D76" w:rsidP="009E51FD">
            <w:pPr>
              <w:tabs>
                <w:tab w:val="clear" w:pos="403"/>
                <w:tab w:val="left" w:pos="1134"/>
              </w:tabs>
              <w:spacing w:after="0" w:line="360" w:lineRule="auto"/>
              <w:contextualSpacing/>
              <w:rPr>
                <w:ins w:id="1852" w:author="Emmanuel Thomas" w:date="2025-10-04T11:17:00Z" w16du:dateUtc="2025-10-04T09:17:00Z"/>
                <w:rFonts w:ascii="Cambria Math" w:hAnsi="Cambria Math" w:cs="Arial"/>
                <w:sz w:val="20"/>
                <w:szCs w:val="20"/>
                <w:lang w:val="en-US" w:eastAsia="de-DE"/>
              </w:rPr>
            </w:pPr>
            <w:ins w:id="1853" w:author="Emmanuel Thomas" w:date="2025-10-04T11:17:00Z" w16du:dateUtc="2025-10-04T09:17:00Z">
              <w:r w:rsidRPr="009E51FD">
                <w:rPr>
                  <w:rFonts w:ascii="Cambria Math" w:hAnsi="Cambria Math" w:cs="Arial"/>
                  <w:sz w:val="20"/>
                  <w:szCs w:val="20"/>
                  <w:lang w:val="en-US" w:eastAsia="de-DE"/>
                </w:rPr>
                <w:t>ue(v)</w:t>
              </w:r>
            </w:ins>
          </w:p>
        </w:tc>
      </w:tr>
      <w:tr w:rsidR="00E01D76" w:rsidRPr="004912D3" w14:paraId="0AE7C0F6" w14:textId="77777777" w:rsidTr="009E51FD">
        <w:trPr>
          <w:trHeight w:val="92"/>
          <w:ins w:id="1854"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19AA1FD8" w14:textId="77777777" w:rsidR="00E01D76" w:rsidRPr="009E51FD" w:rsidRDefault="00E01D76" w:rsidP="009E51FD">
            <w:pPr>
              <w:tabs>
                <w:tab w:val="clear" w:pos="403"/>
                <w:tab w:val="left" w:pos="458"/>
              </w:tabs>
              <w:spacing w:after="0" w:line="360" w:lineRule="auto"/>
              <w:ind w:left="24"/>
              <w:contextualSpacing/>
              <w:rPr>
                <w:ins w:id="1855" w:author="Emmanuel Thomas" w:date="2025-10-04T11:17:00Z" w16du:dateUtc="2025-10-04T09:17:00Z"/>
                <w:rFonts w:ascii="Cambria Math" w:hAnsi="Cambria Math" w:cs="Arial"/>
                <w:b/>
                <w:bCs/>
                <w:sz w:val="20"/>
                <w:szCs w:val="20"/>
                <w:lang w:val="en-US" w:eastAsia="de-DE"/>
              </w:rPr>
            </w:pPr>
            <w:ins w:id="1856" w:author="Emmanuel Thomas" w:date="2025-10-04T11:17:00Z" w16du:dateUtc="2025-10-04T09:17:00Z">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bookmarkStart w:id="1857" w:name="_Hlk171756575"/>
              <w:r w:rsidRPr="009E51FD">
                <w:rPr>
                  <w:rFonts w:ascii="Cambria Math" w:hAnsi="Cambria Math" w:cs="Arial"/>
                  <w:b/>
                  <w:bCs/>
                  <w:sz w:val="20"/>
                  <w:szCs w:val="20"/>
                  <w:lang w:val="en-US" w:eastAsia="de-DE"/>
                </w:rPr>
                <w:t xml:space="preserve">ii_interleaving_pattern </w:t>
              </w:r>
              <w:bookmarkEnd w:id="1857"/>
            </w:ins>
          </w:p>
        </w:tc>
        <w:tc>
          <w:tcPr>
            <w:tcW w:w="1905" w:type="dxa"/>
            <w:tcBorders>
              <w:top w:val="single" w:sz="4" w:space="0" w:color="auto"/>
              <w:left w:val="single" w:sz="4" w:space="0" w:color="auto"/>
              <w:bottom w:val="single" w:sz="4" w:space="0" w:color="auto"/>
              <w:right w:val="single" w:sz="4" w:space="0" w:color="auto"/>
            </w:tcBorders>
            <w:hideMark/>
          </w:tcPr>
          <w:p w14:paraId="2E9450AD" w14:textId="77777777" w:rsidR="00E01D76" w:rsidRPr="009E51FD" w:rsidRDefault="00E01D76" w:rsidP="009E51FD">
            <w:pPr>
              <w:tabs>
                <w:tab w:val="clear" w:pos="403"/>
                <w:tab w:val="left" w:pos="1134"/>
              </w:tabs>
              <w:spacing w:after="0" w:line="360" w:lineRule="auto"/>
              <w:contextualSpacing/>
              <w:rPr>
                <w:ins w:id="1858" w:author="Emmanuel Thomas" w:date="2025-10-04T11:17:00Z" w16du:dateUtc="2025-10-04T09:17:00Z"/>
                <w:rFonts w:ascii="Cambria Math" w:hAnsi="Cambria Math" w:cs="Arial"/>
                <w:sz w:val="20"/>
                <w:szCs w:val="20"/>
                <w:lang w:val="en-US" w:eastAsia="de-DE"/>
              </w:rPr>
            </w:pPr>
            <w:ins w:id="1859" w:author="Emmanuel Thomas" w:date="2025-10-04T11:17:00Z" w16du:dateUtc="2025-10-04T09:17:00Z">
              <w:r w:rsidRPr="009E51FD">
                <w:rPr>
                  <w:rFonts w:ascii="Cambria Math" w:hAnsi="Cambria Math" w:cs="Arial"/>
                  <w:sz w:val="20"/>
                  <w:szCs w:val="20"/>
                  <w:lang w:val="en-US" w:eastAsia="de-DE"/>
                </w:rPr>
                <w:t>u(8)</w:t>
              </w:r>
            </w:ins>
          </w:p>
        </w:tc>
      </w:tr>
      <w:tr w:rsidR="00E01D76" w:rsidRPr="004912D3" w14:paraId="230B1250" w14:textId="77777777" w:rsidTr="009E51FD">
        <w:trPr>
          <w:trHeight w:val="92"/>
          <w:ins w:id="1860"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tcPr>
          <w:p w14:paraId="77E2551C" w14:textId="77777777" w:rsidR="00E01D76" w:rsidRPr="009E51FD" w:rsidRDefault="00E01D76" w:rsidP="009E51FD">
            <w:pPr>
              <w:tabs>
                <w:tab w:val="clear" w:pos="403"/>
                <w:tab w:val="left" w:pos="458"/>
              </w:tabs>
              <w:spacing w:after="0" w:line="360" w:lineRule="auto"/>
              <w:ind w:left="24"/>
              <w:contextualSpacing/>
              <w:rPr>
                <w:ins w:id="1861" w:author="Emmanuel Thomas" w:date="2025-10-04T11:17:00Z" w16du:dateUtc="2025-10-04T09:17:00Z"/>
                <w:rFonts w:ascii="Cambria Math" w:hAnsi="Cambria Math" w:cs="Arial"/>
                <w:b/>
                <w:bCs/>
                <w:sz w:val="20"/>
                <w:szCs w:val="20"/>
                <w:lang w:val="en-US" w:eastAsia="de-DE"/>
              </w:rPr>
            </w:pPr>
            <w:ins w:id="1862" w:author="Emmanuel Thomas" w:date="2025-10-04T11:17:00Z" w16du:dateUtc="2025-10-04T09:17:00Z">
              <w:r w:rsidRPr="009E51FD">
                <w:rPr>
                  <w:rFonts w:ascii="Cambria Math" w:hAnsi="Cambria Math" w:cs="Arial"/>
                  <w:sz w:val="20"/>
                  <w:szCs w:val="20"/>
                  <w:lang w:val="en-US" w:eastAsia="de-DE"/>
                </w:rPr>
                <w:tab/>
              </w:r>
              <w:r w:rsidRPr="009E51FD">
                <w:rPr>
                  <w:rFonts w:ascii="Cambria Math" w:hAnsi="Cambria Math" w:cs="Arial"/>
                  <w:sz w:val="20"/>
                  <w:szCs w:val="20"/>
                  <w:lang w:val="en-US" w:eastAsia="de-DE"/>
                </w:rPr>
                <w:tab/>
                <w:t>if(ii_interleaving_pattern == 3) {</w:t>
              </w:r>
            </w:ins>
          </w:p>
        </w:tc>
        <w:tc>
          <w:tcPr>
            <w:tcW w:w="1905" w:type="dxa"/>
            <w:tcBorders>
              <w:top w:val="single" w:sz="4" w:space="0" w:color="auto"/>
              <w:left w:val="single" w:sz="4" w:space="0" w:color="auto"/>
              <w:bottom w:val="single" w:sz="4" w:space="0" w:color="auto"/>
              <w:right w:val="single" w:sz="4" w:space="0" w:color="auto"/>
            </w:tcBorders>
          </w:tcPr>
          <w:p w14:paraId="40E818C5" w14:textId="77777777" w:rsidR="00E01D76" w:rsidRPr="009E51FD" w:rsidRDefault="00E01D76" w:rsidP="009E51FD">
            <w:pPr>
              <w:tabs>
                <w:tab w:val="clear" w:pos="403"/>
                <w:tab w:val="left" w:pos="1134"/>
              </w:tabs>
              <w:spacing w:after="0" w:line="360" w:lineRule="auto"/>
              <w:contextualSpacing/>
              <w:rPr>
                <w:ins w:id="1863" w:author="Emmanuel Thomas" w:date="2025-10-04T11:17:00Z" w16du:dateUtc="2025-10-04T09:17:00Z"/>
                <w:rFonts w:ascii="Cambria Math" w:hAnsi="Cambria Math" w:cs="Arial"/>
                <w:sz w:val="20"/>
                <w:szCs w:val="20"/>
                <w:lang w:val="en-US" w:eastAsia="de-DE"/>
              </w:rPr>
            </w:pPr>
          </w:p>
        </w:tc>
      </w:tr>
      <w:tr w:rsidR="00E01D76" w:rsidRPr="004912D3" w14:paraId="7A20A2EA" w14:textId="77777777" w:rsidTr="009E51FD">
        <w:trPr>
          <w:trHeight w:val="92"/>
          <w:ins w:id="1864"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tcPr>
          <w:p w14:paraId="7ACA4B3E" w14:textId="77777777" w:rsidR="00E01D76" w:rsidRPr="009E51FD" w:rsidRDefault="00E01D76" w:rsidP="009E51FD">
            <w:pPr>
              <w:tabs>
                <w:tab w:val="clear" w:pos="403"/>
                <w:tab w:val="left" w:pos="458"/>
              </w:tabs>
              <w:spacing w:after="0" w:line="360" w:lineRule="auto"/>
              <w:ind w:left="24"/>
              <w:contextualSpacing/>
              <w:rPr>
                <w:ins w:id="1865" w:author="Emmanuel Thomas" w:date="2025-10-04T11:17:00Z" w16du:dateUtc="2025-10-04T09:17:00Z"/>
                <w:rFonts w:ascii="Cambria Math" w:hAnsi="Cambria Math" w:cs="Arial"/>
                <w:b/>
                <w:bCs/>
                <w:sz w:val="20"/>
                <w:szCs w:val="20"/>
                <w:lang w:val="en-US" w:eastAsia="de-DE"/>
              </w:rPr>
            </w:pPr>
            <w:ins w:id="1866" w:author="Emmanuel Thomas" w:date="2025-10-04T11:17:00Z" w16du:dateUtc="2025-10-04T09:17:00Z">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t>ii_number_of_pattern_slots</w:t>
              </w:r>
            </w:ins>
          </w:p>
        </w:tc>
        <w:tc>
          <w:tcPr>
            <w:tcW w:w="1905" w:type="dxa"/>
            <w:tcBorders>
              <w:top w:val="single" w:sz="4" w:space="0" w:color="auto"/>
              <w:left w:val="single" w:sz="4" w:space="0" w:color="auto"/>
              <w:bottom w:val="single" w:sz="4" w:space="0" w:color="auto"/>
              <w:right w:val="single" w:sz="4" w:space="0" w:color="auto"/>
            </w:tcBorders>
          </w:tcPr>
          <w:p w14:paraId="3DB594F7" w14:textId="77777777" w:rsidR="00E01D76" w:rsidRPr="009E51FD" w:rsidRDefault="00E01D76" w:rsidP="009E51FD">
            <w:pPr>
              <w:tabs>
                <w:tab w:val="clear" w:pos="403"/>
                <w:tab w:val="left" w:pos="1134"/>
              </w:tabs>
              <w:spacing w:after="0" w:line="360" w:lineRule="auto"/>
              <w:contextualSpacing/>
              <w:rPr>
                <w:ins w:id="1867" w:author="Emmanuel Thomas" w:date="2025-10-04T11:17:00Z" w16du:dateUtc="2025-10-04T09:17:00Z"/>
                <w:rFonts w:ascii="Cambria Math" w:hAnsi="Cambria Math" w:cs="Arial"/>
                <w:sz w:val="20"/>
                <w:szCs w:val="20"/>
                <w:lang w:val="en-US" w:eastAsia="de-DE"/>
              </w:rPr>
            </w:pPr>
            <w:ins w:id="1868" w:author="Emmanuel Thomas" w:date="2025-10-04T11:17:00Z" w16du:dateUtc="2025-10-04T09:17:00Z">
              <w:r w:rsidRPr="009E51FD">
                <w:rPr>
                  <w:rFonts w:ascii="Cambria Math" w:hAnsi="Cambria Math" w:cs="Arial"/>
                  <w:sz w:val="20"/>
                  <w:szCs w:val="20"/>
                  <w:lang w:val="en-US" w:eastAsia="de-DE"/>
                </w:rPr>
                <w:t>ue(v)</w:t>
              </w:r>
            </w:ins>
          </w:p>
        </w:tc>
      </w:tr>
      <w:tr w:rsidR="00E01D76" w:rsidRPr="004912D3" w14:paraId="75BE1719" w14:textId="77777777" w:rsidTr="009E51FD">
        <w:trPr>
          <w:trHeight w:val="92"/>
          <w:ins w:id="1869"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tcPr>
          <w:p w14:paraId="5116ED62" w14:textId="77777777" w:rsidR="00E01D76" w:rsidRPr="009E51FD" w:rsidRDefault="00E01D76" w:rsidP="009E51FD">
            <w:pPr>
              <w:tabs>
                <w:tab w:val="clear" w:pos="403"/>
                <w:tab w:val="left" w:pos="458"/>
              </w:tabs>
              <w:spacing w:after="0" w:line="360" w:lineRule="auto"/>
              <w:ind w:left="24"/>
              <w:contextualSpacing/>
              <w:rPr>
                <w:ins w:id="1870" w:author="Emmanuel Thomas" w:date="2025-10-04T11:17:00Z" w16du:dateUtc="2025-10-04T09:17:00Z"/>
                <w:rFonts w:ascii="Cambria Math" w:hAnsi="Cambria Math" w:cs="Arial"/>
                <w:b/>
                <w:bCs/>
                <w:sz w:val="20"/>
                <w:szCs w:val="20"/>
                <w:lang w:val="en-US" w:eastAsia="de-DE"/>
              </w:rPr>
            </w:pPr>
            <w:ins w:id="1871" w:author="Emmanuel Thomas" w:date="2025-10-04T11:17:00Z" w16du:dateUtc="2025-10-04T09:17:00Z">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sz w:val="20"/>
                  <w:szCs w:val="20"/>
                  <w:lang w:val="en-US" w:eastAsia="de-DE"/>
                </w:rPr>
                <w:t>for(i=0; i&lt; ii_number_of_bitstreams; i++)</w:t>
              </w:r>
            </w:ins>
          </w:p>
        </w:tc>
        <w:tc>
          <w:tcPr>
            <w:tcW w:w="1905" w:type="dxa"/>
            <w:tcBorders>
              <w:top w:val="single" w:sz="4" w:space="0" w:color="auto"/>
              <w:left w:val="single" w:sz="4" w:space="0" w:color="auto"/>
              <w:bottom w:val="single" w:sz="4" w:space="0" w:color="auto"/>
              <w:right w:val="single" w:sz="4" w:space="0" w:color="auto"/>
            </w:tcBorders>
          </w:tcPr>
          <w:p w14:paraId="779DA489" w14:textId="77777777" w:rsidR="00E01D76" w:rsidRPr="009E51FD" w:rsidRDefault="00E01D76" w:rsidP="009E51FD">
            <w:pPr>
              <w:tabs>
                <w:tab w:val="clear" w:pos="403"/>
                <w:tab w:val="left" w:pos="1134"/>
              </w:tabs>
              <w:spacing w:after="0" w:line="360" w:lineRule="auto"/>
              <w:contextualSpacing/>
              <w:rPr>
                <w:ins w:id="1872" w:author="Emmanuel Thomas" w:date="2025-10-04T11:17:00Z" w16du:dateUtc="2025-10-04T09:17:00Z"/>
                <w:rFonts w:ascii="Cambria Math" w:hAnsi="Cambria Math" w:cs="Arial"/>
                <w:sz w:val="20"/>
                <w:szCs w:val="20"/>
                <w:lang w:val="en-US" w:eastAsia="de-DE"/>
              </w:rPr>
            </w:pPr>
          </w:p>
        </w:tc>
      </w:tr>
      <w:tr w:rsidR="00E01D76" w:rsidRPr="004912D3" w14:paraId="6928A5EF" w14:textId="77777777" w:rsidTr="009E51FD">
        <w:trPr>
          <w:trHeight w:val="92"/>
          <w:ins w:id="1873"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tcPr>
          <w:p w14:paraId="188919B0" w14:textId="77777777" w:rsidR="00E01D76" w:rsidRPr="009E51FD" w:rsidRDefault="00E01D76" w:rsidP="009E51FD">
            <w:pPr>
              <w:tabs>
                <w:tab w:val="clear" w:pos="403"/>
                <w:tab w:val="left" w:pos="458"/>
              </w:tabs>
              <w:spacing w:after="0" w:line="360" w:lineRule="auto"/>
              <w:ind w:left="24"/>
              <w:contextualSpacing/>
              <w:rPr>
                <w:ins w:id="1874" w:author="Emmanuel Thomas" w:date="2025-10-04T11:17:00Z" w16du:dateUtc="2025-10-04T09:17:00Z"/>
                <w:rFonts w:ascii="Cambria Math" w:hAnsi="Cambria Math" w:cs="Arial"/>
                <w:b/>
                <w:bCs/>
                <w:sz w:val="20"/>
                <w:szCs w:val="20"/>
                <w:lang w:val="en-US" w:eastAsia="de-DE"/>
              </w:rPr>
            </w:pPr>
            <w:ins w:id="1875" w:author="Emmanuel Thomas" w:date="2025-10-04T11:17:00Z" w16du:dateUtc="2025-10-04T09:17:00Z">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t>ii_pattern_slot_value</w:t>
              </w:r>
              <w:r w:rsidRPr="009E51FD">
                <w:rPr>
                  <w:rFonts w:ascii="Cambria Math" w:hAnsi="Cambria Math" w:cs="Arial"/>
                  <w:sz w:val="20"/>
                  <w:szCs w:val="20"/>
                  <w:lang w:val="en-US" w:eastAsia="de-DE"/>
                </w:rPr>
                <w:t>[ i ]</w:t>
              </w:r>
            </w:ins>
          </w:p>
        </w:tc>
        <w:tc>
          <w:tcPr>
            <w:tcW w:w="1905" w:type="dxa"/>
            <w:tcBorders>
              <w:top w:val="single" w:sz="4" w:space="0" w:color="auto"/>
              <w:left w:val="single" w:sz="4" w:space="0" w:color="auto"/>
              <w:bottom w:val="single" w:sz="4" w:space="0" w:color="auto"/>
              <w:right w:val="single" w:sz="4" w:space="0" w:color="auto"/>
            </w:tcBorders>
          </w:tcPr>
          <w:p w14:paraId="5EAB354D" w14:textId="77777777" w:rsidR="00E01D76" w:rsidRPr="009E51FD" w:rsidRDefault="00E01D76" w:rsidP="009E51FD">
            <w:pPr>
              <w:tabs>
                <w:tab w:val="clear" w:pos="403"/>
                <w:tab w:val="left" w:pos="1134"/>
              </w:tabs>
              <w:spacing w:after="0" w:line="360" w:lineRule="auto"/>
              <w:contextualSpacing/>
              <w:rPr>
                <w:ins w:id="1876" w:author="Emmanuel Thomas" w:date="2025-10-04T11:17:00Z" w16du:dateUtc="2025-10-04T09:17:00Z"/>
                <w:rFonts w:ascii="Cambria Math" w:hAnsi="Cambria Math" w:cs="Arial"/>
                <w:sz w:val="20"/>
                <w:szCs w:val="20"/>
                <w:lang w:val="en-US" w:eastAsia="de-DE"/>
              </w:rPr>
            </w:pPr>
            <w:ins w:id="1877" w:author="Emmanuel Thomas" w:date="2025-10-04T11:17:00Z" w16du:dateUtc="2025-10-04T09:17:00Z">
              <w:r w:rsidRPr="009E51FD">
                <w:rPr>
                  <w:rFonts w:ascii="Cambria Math" w:hAnsi="Cambria Math" w:cs="Arial"/>
                  <w:sz w:val="20"/>
                  <w:szCs w:val="20"/>
                  <w:lang w:val="en-US" w:eastAsia="de-DE"/>
                </w:rPr>
                <w:t>ue(v)</w:t>
              </w:r>
            </w:ins>
          </w:p>
        </w:tc>
      </w:tr>
      <w:tr w:rsidR="00E01D76" w:rsidRPr="004912D3" w14:paraId="6DA3A6B4" w14:textId="77777777" w:rsidTr="009E51FD">
        <w:trPr>
          <w:trHeight w:val="92"/>
          <w:ins w:id="1878"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tcPr>
          <w:p w14:paraId="5772AF4B" w14:textId="77777777" w:rsidR="00E01D76" w:rsidRPr="009E51FD" w:rsidRDefault="00E01D76" w:rsidP="009E51FD">
            <w:pPr>
              <w:tabs>
                <w:tab w:val="clear" w:pos="403"/>
                <w:tab w:val="left" w:pos="458"/>
              </w:tabs>
              <w:spacing w:after="0" w:line="360" w:lineRule="auto"/>
              <w:ind w:left="24"/>
              <w:contextualSpacing/>
              <w:rPr>
                <w:ins w:id="1879" w:author="Emmanuel Thomas" w:date="2025-10-04T11:17:00Z" w16du:dateUtc="2025-10-04T09:17:00Z"/>
                <w:rFonts w:ascii="Cambria Math" w:hAnsi="Cambria Math" w:cs="Arial"/>
                <w:b/>
                <w:bCs/>
                <w:sz w:val="20"/>
                <w:szCs w:val="20"/>
                <w:lang w:val="en-US" w:eastAsia="de-DE"/>
              </w:rPr>
            </w:pPr>
            <w:ins w:id="1880" w:author="Emmanuel Thomas" w:date="2025-10-04T11:17:00Z" w16du:dateUtc="2025-10-04T09:17:00Z">
              <w:r w:rsidRPr="009E51FD">
                <w:rPr>
                  <w:rFonts w:ascii="Cambria Math" w:hAnsi="Cambria Math" w:cs="Arial"/>
                  <w:sz w:val="20"/>
                  <w:szCs w:val="20"/>
                  <w:lang w:val="en-US" w:eastAsia="de-DE"/>
                </w:rPr>
                <w:tab/>
              </w:r>
              <w:r w:rsidRPr="009E51FD">
                <w:rPr>
                  <w:rFonts w:ascii="Cambria Math" w:hAnsi="Cambria Math" w:cs="Arial"/>
                  <w:sz w:val="20"/>
                  <w:szCs w:val="20"/>
                  <w:lang w:val="en-US" w:eastAsia="de-DE"/>
                </w:rPr>
                <w:tab/>
                <w:t>}</w:t>
              </w:r>
            </w:ins>
          </w:p>
        </w:tc>
        <w:tc>
          <w:tcPr>
            <w:tcW w:w="1905" w:type="dxa"/>
            <w:tcBorders>
              <w:top w:val="single" w:sz="4" w:space="0" w:color="auto"/>
              <w:left w:val="single" w:sz="4" w:space="0" w:color="auto"/>
              <w:bottom w:val="single" w:sz="4" w:space="0" w:color="auto"/>
              <w:right w:val="single" w:sz="4" w:space="0" w:color="auto"/>
            </w:tcBorders>
          </w:tcPr>
          <w:p w14:paraId="65BBB88B" w14:textId="77777777" w:rsidR="00E01D76" w:rsidRPr="009E51FD" w:rsidRDefault="00E01D76" w:rsidP="009E51FD">
            <w:pPr>
              <w:tabs>
                <w:tab w:val="clear" w:pos="403"/>
                <w:tab w:val="left" w:pos="1134"/>
              </w:tabs>
              <w:spacing w:after="0" w:line="360" w:lineRule="auto"/>
              <w:contextualSpacing/>
              <w:rPr>
                <w:ins w:id="1881" w:author="Emmanuel Thomas" w:date="2025-10-04T11:17:00Z" w16du:dateUtc="2025-10-04T09:17:00Z"/>
                <w:rFonts w:ascii="Cambria Math" w:hAnsi="Cambria Math" w:cs="Arial"/>
                <w:sz w:val="20"/>
                <w:szCs w:val="20"/>
                <w:lang w:val="en-US" w:eastAsia="de-DE"/>
              </w:rPr>
            </w:pPr>
          </w:p>
        </w:tc>
      </w:tr>
      <w:tr w:rsidR="00E01D76" w:rsidRPr="004912D3" w14:paraId="0D01229F" w14:textId="77777777" w:rsidTr="009E51FD">
        <w:trPr>
          <w:trHeight w:val="159"/>
          <w:ins w:id="1882"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3A3F2B0C" w14:textId="77777777" w:rsidR="00E01D76" w:rsidRPr="009E51FD" w:rsidRDefault="00E01D76" w:rsidP="009E51FD">
            <w:pPr>
              <w:tabs>
                <w:tab w:val="clear" w:pos="403"/>
                <w:tab w:val="left" w:pos="458"/>
              </w:tabs>
              <w:spacing w:after="0" w:line="360" w:lineRule="auto"/>
              <w:ind w:left="24"/>
              <w:contextualSpacing/>
              <w:rPr>
                <w:ins w:id="1883" w:author="Emmanuel Thomas" w:date="2025-10-04T11:17:00Z" w16du:dateUtc="2025-10-04T09:17:00Z"/>
                <w:rFonts w:ascii="Cambria Math" w:hAnsi="Cambria Math" w:cs="Arial"/>
                <w:sz w:val="20"/>
                <w:szCs w:val="20"/>
                <w:lang w:val="en-US" w:eastAsia="de-DE"/>
              </w:rPr>
            </w:pPr>
            <w:ins w:id="1884" w:author="Emmanuel Thomas" w:date="2025-10-04T11:17:00Z" w16du:dateUtc="2025-10-04T09:17:00Z">
              <w:r w:rsidRPr="009E51FD">
                <w:rPr>
                  <w:rFonts w:ascii="Cambria Math" w:hAnsi="Cambria Math" w:cs="Arial"/>
                  <w:sz w:val="20"/>
                  <w:szCs w:val="20"/>
                  <w:lang w:val="en-US" w:eastAsia="de-DE"/>
                </w:rPr>
                <w:t xml:space="preserve">    </w:t>
              </w:r>
              <w:r w:rsidRPr="009E51FD">
                <w:rPr>
                  <w:rFonts w:ascii="Cambria Math" w:hAnsi="Cambria Math" w:cs="Arial"/>
                  <w:sz w:val="20"/>
                  <w:szCs w:val="20"/>
                  <w:lang w:val="en-US" w:eastAsia="de-DE"/>
                </w:rPr>
                <w:tab/>
                <w:t>}</w:t>
              </w:r>
            </w:ins>
          </w:p>
        </w:tc>
        <w:tc>
          <w:tcPr>
            <w:tcW w:w="1905" w:type="dxa"/>
            <w:tcBorders>
              <w:top w:val="single" w:sz="4" w:space="0" w:color="auto"/>
              <w:left w:val="single" w:sz="4" w:space="0" w:color="auto"/>
              <w:bottom w:val="single" w:sz="4" w:space="0" w:color="auto"/>
              <w:right w:val="single" w:sz="4" w:space="0" w:color="auto"/>
            </w:tcBorders>
          </w:tcPr>
          <w:p w14:paraId="24633551" w14:textId="77777777" w:rsidR="00E01D76" w:rsidRPr="009E51FD" w:rsidRDefault="00E01D76" w:rsidP="009E51FD">
            <w:pPr>
              <w:tabs>
                <w:tab w:val="clear" w:pos="403"/>
                <w:tab w:val="left" w:pos="1134"/>
              </w:tabs>
              <w:spacing w:after="0" w:line="360" w:lineRule="auto"/>
              <w:contextualSpacing/>
              <w:rPr>
                <w:ins w:id="1885" w:author="Emmanuel Thomas" w:date="2025-10-04T11:17:00Z" w16du:dateUtc="2025-10-04T09:17:00Z"/>
                <w:rFonts w:ascii="Cambria Math" w:hAnsi="Cambria Math" w:cs="Arial"/>
                <w:sz w:val="20"/>
                <w:szCs w:val="20"/>
                <w:lang w:val="en-US" w:eastAsia="de-DE"/>
              </w:rPr>
            </w:pPr>
          </w:p>
        </w:tc>
      </w:tr>
      <w:tr w:rsidR="00E01D76" w:rsidRPr="004912D3" w14:paraId="50E4F81B" w14:textId="77777777" w:rsidTr="009E51FD">
        <w:trPr>
          <w:trHeight w:val="159"/>
          <w:ins w:id="1886" w:author="Emmanuel Thomas" w:date="2025-10-04T11:17:00Z" w16du:dateUtc="2025-10-04T09:17:00Z"/>
        </w:trPr>
        <w:tc>
          <w:tcPr>
            <w:tcW w:w="6941" w:type="dxa"/>
            <w:tcBorders>
              <w:top w:val="single" w:sz="4" w:space="0" w:color="auto"/>
              <w:left w:val="single" w:sz="4" w:space="0" w:color="auto"/>
              <w:bottom w:val="single" w:sz="4" w:space="0" w:color="auto"/>
              <w:right w:val="single" w:sz="4" w:space="0" w:color="auto"/>
            </w:tcBorders>
            <w:hideMark/>
          </w:tcPr>
          <w:p w14:paraId="7F99D818" w14:textId="77777777" w:rsidR="00E01D76" w:rsidRPr="009E51FD" w:rsidRDefault="00E01D76" w:rsidP="009E51FD">
            <w:pPr>
              <w:tabs>
                <w:tab w:val="clear" w:pos="403"/>
                <w:tab w:val="left" w:pos="1134"/>
              </w:tabs>
              <w:spacing w:after="0" w:line="360" w:lineRule="auto"/>
              <w:ind w:left="24"/>
              <w:contextualSpacing/>
              <w:rPr>
                <w:ins w:id="1887" w:author="Emmanuel Thomas" w:date="2025-10-04T11:17:00Z" w16du:dateUtc="2025-10-04T09:17:00Z"/>
                <w:rFonts w:ascii="Cambria Math" w:hAnsi="Cambria Math" w:cs="Arial"/>
                <w:sz w:val="20"/>
                <w:szCs w:val="20"/>
                <w:lang w:val="en-US" w:eastAsia="de-DE"/>
              </w:rPr>
            </w:pPr>
            <w:ins w:id="1888" w:author="Emmanuel Thomas" w:date="2025-10-04T11:17:00Z" w16du:dateUtc="2025-10-04T09:17:00Z">
              <w:r w:rsidRPr="009E51FD">
                <w:rPr>
                  <w:rFonts w:ascii="Cambria Math" w:hAnsi="Cambria Math" w:cs="Arial"/>
                  <w:sz w:val="20"/>
                  <w:szCs w:val="20"/>
                  <w:lang w:val="en-US" w:eastAsia="de-DE"/>
                </w:rPr>
                <w:t>}</w:t>
              </w:r>
            </w:ins>
          </w:p>
        </w:tc>
        <w:tc>
          <w:tcPr>
            <w:tcW w:w="1905" w:type="dxa"/>
            <w:tcBorders>
              <w:top w:val="single" w:sz="4" w:space="0" w:color="auto"/>
              <w:left w:val="single" w:sz="4" w:space="0" w:color="auto"/>
              <w:bottom w:val="single" w:sz="4" w:space="0" w:color="auto"/>
              <w:right w:val="single" w:sz="4" w:space="0" w:color="auto"/>
            </w:tcBorders>
          </w:tcPr>
          <w:p w14:paraId="4C04029C" w14:textId="77777777" w:rsidR="00E01D76" w:rsidRPr="009E51FD" w:rsidRDefault="00E01D76" w:rsidP="009E51FD">
            <w:pPr>
              <w:tabs>
                <w:tab w:val="clear" w:pos="403"/>
                <w:tab w:val="left" w:pos="1134"/>
              </w:tabs>
              <w:spacing w:after="0" w:line="360" w:lineRule="auto"/>
              <w:contextualSpacing/>
              <w:rPr>
                <w:ins w:id="1889" w:author="Emmanuel Thomas" w:date="2025-10-04T11:17:00Z" w16du:dateUtc="2025-10-04T09:17:00Z"/>
                <w:rFonts w:ascii="Cambria Math" w:hAnsi="Cambria Math" w:cs="Arial"/>
                <w:sz w:val="20"/>
                <w:szCs w:val="20"/>
                <w:lang w:val="en-US" w:eastAsia="de-DE"/>
              </w:rPr>
            </w:pPr>
          </w:p>
        </w:tc>
      </w:tr>
    </w:tbl>
    <w:p w14:paraId="7B0F110D" w14:textId="77777777" w:rsidR="00E01D76" w:rsidRDefault="00E01D76" w:rsidP="00E01D76">
      <w:pPr>
        <w:rPr>
          <w:ins w:id="1890" w:author="Emmanuel Thomas" w:date="2025-10-04T11:17:00Z" w16du:dateUtc="2025-10-04T09:17:00Z"/>
          <w:noProof/>
          <w:lang w:val="en-US"/>
        </w:rPr>
      </w:pPr>
    </w:p>
    <w:p w14:paraId="0C0E197C" w14:textId="6A2FAB88" w:rsidR="00E01D76" w:rsidRDefault="00E01D76" w:rsidP="00E01D76">
      <w:pPr>
        <w:rPr>
          <w:ins w:id="1891" w:author="Emmanuel Thomas" w:date="2025-10-04T11:17:00Z" w16du:dateUtc="2025-10-04T09:17:00Z"/>
          <w:noProof/>
          <w:lang w:val="en-US"/>
        </w:rPr>
      </w:pPr>
      <w:ins w:id="1892" w:author="Emmanuel Thomas" w:date="2025-10-04T11:17:00Z" w16du:dateUtc="2025-10-04T09:17:00Z">
        <w:r w:rsidRPr="009E51FD">
          <w:rPr>
            <w:noProof/>
            <w:highlight w:val="yellow"/>
            <w:lang w:val="en-US"/>
          </w:rPr>
          <w:t xml:space="preserve">[Editor’s note: The spatial position of </w:t>
        </w:r>
        <w:r>
          <w:rPr>
            <w:noProof/>
            <w:highlight w:val="yellow"/>
            <w:lang w:val="en-US"/>
          </w:rPr>
          <w:t>t</w:t>
        </w:r>
        <w:r w:rsidRPr="009E51FD">
          <w:rPr>
            <w:noProof/>
            <w:highlight w:val="yellow"/>
            <w:lang w:val="en-US"/>
          </w:rPr>
          <w:t>he video object</w:t>
        </w:r>
        <w:r>
          <w:rPr>
            <w:noProof/>
            <w:highlight w:val="yellow"/>
            <w:lang w:val="en-US"/>
          </w:rPr>
          <w:t xml:space="preserve"> for AVC binding</w:t>
        </w:r>
        <w:r w:rsidRPr="009E51FD">
          <w:rPr>
            <w:noProof/>
            <w:highlight w:val="yellow"/>
            <w:lang w:val="en-US"/>
          </w:rPr>
          <w:t xml:space="preserve"> is </w:t>
        </w:r>
      </w:ins>
      <w:ins w:id="1893" w:author="Emmanuel Thomas" w:date="2025-10-04T11:18:00Z" w16du:dateUtc="2025-10-04T09:18:00Z">
        <w:r>
          <w:rPr>
            <w:noProof/>
            <w:highlight w:val="yellow"/>
            <w:lang w:val="en-US"/>
          </w:rPr>
          <w:t>for further study</w:t>
        </w:r>
      </w:ins>
      <w:ins w:id="1894" w:author="Emmanuel Thomas" w:date="2025-10-04T11:17:00Z" w16du:dateUtc="2025-10-04T09:17:00Z">
        <w:r w:rsidRPr="009E51FD">
          <w:rPr>
            <w:noProof/>
            <w:highlight w:val="yellow"/>
            <w:lang w:val="en-US"/>
          </w:rPr>
          <w:t>.]</w:t>
        </w:r>
      </w:ins>
    </w:p>
    <w:p w14:paraId="13F463F8" w14:textId="7DB86CC3" w:rsidR="00E01D76" w:rsidRPr="009E51FD" w:rsidRDefault="00E01D76" w:rsidP="00E01D76">
      <w:pPr>
        <w:rPr>
          <w:ins w:id="1895" w:author="Emmanuel Thomas" w:date="2025-10-04T11:17:00Z" w16du:dateUtc="2025-10-04T09:17:00Z"/>
          <w:noProof/>
          <w:lang w:val="en-US"/>
        </w:rPr>
      </w:pPr>
      <w:ins w:id="1896" w:author="Emmanuel Thomas" w:date="2025-10-04T11:17:00Z" w16du:dateUtc="2025-10-04T09:17:00Z">
        <w:r w:rsidRPr="00111778">
          <w:rPr>
            <w:noProof/>
            <w:highlight w:val="yellow"/>
            <w:lang w:val="en-US"/>
          </w:rPr>
          <w:t xml:space="preserve">[Editor’s note: The </w:t>
        </w:r>
        <w:r>
          <w:rPr>
            <w:noProof/>
            <w:highlight w:val="yellow"/>
            <w:lang w:val="en-US"/>
          </w:rPr>
          <w:t xml:space="preserve">carriage of this SEI in the VDI enveloppe and its registration in the AVC specification is </w:t>
        </w:r>
      </w:ins>
      <w:ins w:id="1897" w:author="Emmanuel Thomas" w:date="2025-10-04T11:18:00Z" w16du:dateUtc="2025-10-04T09:18:00Z">
        <w:r>
          <w:rPr>
            <w:noProof/>
            <w:highlight w:val="yellow"/>
            <w:lang w:val="en-US"/>
          </w:rPr>
          <w:t>for further study</w:t>
        </w:r>
      </w:ins>
      <w:ins w:id="1898" w:author="Emmanuel Thomas" w:date="2025-10-04T11:17:00Z" w16du:dateUtc="2025-10-04T09:17:00Z">
        <w:r w:rsidRPr="00111778">
          <w:rPr>
            <w:noProof/>
            <w:highlight w:val="yellow"/>
            <w:lang w:val="en-US"/>
          </w:rPr>
          <w:t>.]</w:t>
        </w:r>
      </w:ins>
    </w:p>
    <w:p w14:paraId="21ABE43B" w14:textId="77777777" w:rsidR="00E01D76" w:rsidRPr="009E51FD" w:rsidRDefault="00E01D76" w:rsidP="00E01D76">
      <w:pPr>
        <w:numPr>
          <w:ilvl w:val="2"/>
          <w:numId w:val="7"/>
        </w:numPr>
        <w:rPr>
          <w:ins w:id="1899" w:author="Emmanuel Thomas" w:date="2025-10-04T11:17:00Z" w16du:dateUtc="2025-10-04T09:17:00Z"/>
          <w:b/>
          <w:bCs/>
          <w:noProof/>
          <w:lang w:val="en-US"/>
        </w:rPr>
      </w:pPr>
      <w:ins w:id="1900" w:author="Emmanuel Thomas" w:date="2025-10-04T11:17:00Z" w16du:dateUtc="2025-10-04T09:17:00Z">
        <w:r w:rsidRPr="009E51FD">
          <w:rPr>
            <w:b/>
            <w:bCs/>
            <w:noProof/>
            <w:lang w:val="en-US"/>
          </w:rPr>
          <w:t>Independent layer info SEI message semantic</w:t>
        </w:r>
      </w:ins>
    </w:p>
    <w:p w14:paraId="5A5F7BAE" w14:textId="77777777" w:rsidR="00E01D76" w:rsidRPr="007577C1" w:rsidRDefault="00E01D76" w:rsidP="00E01D76">
      <w:pPr>
        <w:rPr>
          <w:ins w:id="1901" w:author="Emmanuel Thomas" w:date="2025-10-04T11:17:00Z" w16du:dateUtc="2025-10-04T09:17:00Z"/>
          <w:lang w:val="en-US"/>
        </w:rPr>
      </w:pPr>
      <w:ins w:id="1902" w:author="Emmanuel Thomas" w:date="2025-10-04T11:17:00Z" w16du:dateUtc="2025-10-04T09:17:00Z">
        <w:r w:rsidRPr="009E51FD">
          <w:rPr>
            <w:rFonts w:ascii="Cambria Math" w:hAnsi="Cambria Math" w:cs="Arial"/>
            <w:b/>
            <w:bCs/>
            <w:sz w:val="20"/>
            <w:szCs w:val="20"/>
            <w:lang w:val="en-US" w:eastAsia="de-DE"/>
          </w:rPr>
          <w:t>ii_cancel_flag</w:t>
        </w:r>
        <w:r w:rsidRPr="007577C1">
          <w:rPr>
            <w:lang w:val="en-US"/>
          </w:rPr>
          <w:t xml:space="preserve"> equal to 1 indicates that the SEI message cancels the persistence of any previous interleaving information SEI message. When equal to 0, the information that should </w:t>
        </w:r>
        <w:proofErr w:type="gramStart"/>
        <w:r w:rsidRPr="007577C1">
          <w:rPr>
            <w:lang w:val="en-US"/>
          </w:rPr>
          <w:t>be considered</w:t>
        </w:r>
        <w:proofErr w:type="gramEnd"/>
        <w:r w:rsidRPr="007577C1">
          <w:rPr>
            <w:lang w:val="en-US"/>
          </w:rPr>
          <w:t xml:space="preserve"> follows.</w:t>
        </w:r>
      </w:ins>
    </w:p>
    <w:p w14:paraId="1C18B0A8" w14:textId="77777777" w:rsidR="00E01D76" w:rsidRPr="007577C1" w:rsidRDefault="00E01D76" w:rsidP="00E01D76">
      <w:pPr>
        <w:rPr>
          <w:ins w:id="1903" w:author="Emmanuel Thomas" w:date="2025-10-04T11:17:00Z" w16du:dateUtc="2025-10-04T09:17:00Z"/>
          <w:lang w:val="en-US"/>
        </w:rPr>
      </w:pPr>
      <w:ins w:id="1904" w:author="Emmanuel Thomas" w:date="2025-10-04T11:17:00Z" w16du:dateUtc="2025-10-04T09:17:00Z">
        <w:r w:rsidRPr="009E51FD">
          <w:rPr>
            <w:rFonts w:ascii="Cambria Math" w:hAnsi="Cambria Math" w:cs="Arial"/>
            <w:b/>
            <w:bCs/>
            <w:sz w:val="20"/>
            <w:szCs w:val="20"/>
            <w:lang w:val="en-US" w:eastAsia="de-DE"/>
          </w:rPr>
          <w:t>ii_number_of_bitstream</w:t>
        </w:r>
        <w:r>
          <w:rPr>
            <w:rFonts w:ascii="Cambria Math" w:hAnsi="Cambria Math" w:cs="Arial"/>
            <w:b/>
            <w:bCs/>
            <w:sz w:val="20"/>
            <w:szCs w:val="20"/>
            <w:lang w:val="en-US" w:eastAsia="de-DE"/>
          </w:rPr>
          <w:t xml:space="preserve">_minus1 </w:t>
        </w:r>
        <w:r w:rsidRPr="009E51FD">
          <w:rPr>
            <w:lang w:val="en-US"/>
          </w:rPr>
          <w:t xml:space="preserve">plus </w:t>
        </w:r>
        <w:proofErr w:type="gramStart"/>
        <w:r w:rsidRPr="009E51FD">
          <w:rPr>
            <w:lang w:val="en-US"/>
          </w:rPr>
          <w:t>1</w:t>
        </w:r>
        <w:proofErr w:type="gramEnd"/>
        <w:r w:rsidRPr="007577C1">
          <w:rPr>
            <w:lang w:val="en-US"/>
          </w:rPr>
          <w:t xml:space="preserve"> specifies the number of bitstream</w:t>
        </w:r>
        <w:r>
          <w:rPr>
            <w:lang w:val="en-US"/>
          </w:rPr>
          <w:t>s</w:t>
        </w:r>
        <w:r w:rsidRPr="007577C1">
          <w:rPr>
            <w:lang w:val="en-US"/>
          </w:rPr>
          <w:t xml:space="preserve"> that </w:t>
        </w:r>
        <w:proofErr w:type="gramStart"/>
        <w:r>
          <w:rPr>
            <w:lang w:val="en-US"/>
          </w:rPr>
          <w:t xml:space="preserve">are </w:t>
        </w:r>
        <w:r w:rsidRPr="007577C1">
          <w:rPr>
            <w:lang w:val="en-US"/>
          </w:rPr>
          <w:t>interleaved</w:t>
        </w:r>
        <w:proofErr w:type="gramEnd"/>
        <w:r w:rsidRPr="007577C1">
          <w:rPr>
            <w:lang w:val="en-US"/>
          </w:rPr>
          <w:t>.</w:t>
        </w:r>
      </w:ins>
    </w:p>
    <w:p w14:paraId="7A3DECD4" w14:textId="576B73FC" w:rsidR="00E01D76" w:rsidRPr="007577C1" w:rsidRDefault="00E01D76" w:rsidP="00E01D76">
      <w:pPr>
        <w:rPr>
          <w:ins w:id="1905" w:author="Emmanuel Thomas" w:date="2025-10-04T11:17:00Z" w16du:dateUtc="2025-10-04T09:17:00Z"/>
          <w:lang w:val="en-US"/>
        </w:rPr>
      </w:pPr>
      <w:ins w:id="1906" w:author="Emmanuel Thomas" w:date="2025-10-04T11:17:00Z" w16du:dateUtc="2025-10-04T09:17:00Z">
        <w:r w:rsidRPr="009E51FD">
          <w:rPr>
            <w:rFonts w:ascii="Cambria Math" w:hAnsi="Cambria Math" w:cs="Arial"/>
            <w:b/>
            <w:bCs/>
            <w:sz w:val="20"/>
            <w:szCs w:val="20"/>
            <w:lang w:val="en-US" w:eastAsia="de-DE"/>
          </w:rPr>
          <w:t>ii_interleaving_pattern</w:t>
        </w:r>
        <w:r w:rsidRPr="007577C1">
          <w:rPr>
            <w:lang w:val="en-US"/>
          </w:rPr>
          <w:t xml:space="preserve"> indicates the pattern</w:t>
        </w:r>
        <w:r>
          <w:rPr>
            <w:lang w:val="en-US"/>
          </w:rPr>
          <w:t xml:space="preserve"> with which the</w:t>
        </w:r>
        <w:r w:rsidRPr="007577C1">
          <w:rPr>
            <w:lang w:val="en-US"/>
          </w:rPr>
          <w:t xml:space="preserve"> bitstreams</w:t>
        </w:r>
        <w:r>
          <w:rPr>
            <w:lang w:val="en-US"/>
          </w:rPr>
          <w:t xml:space="preserve"> </w:t>
        </w:r>
        <w:proofErr w:type="gramStart"/>
        <w:r>
          <w:rPr>
            <w:lang w:val="en-US"/>
          </w:rPr>
          <w:t>are interleaved</w:t>
        </w:r>
        <w:proofErr w:type="gramEnd"/>
        <w:r w:rsidRPr="007577C1">
          <w:rPr>
            <w:lang w:val="en-US"/>
          </w:rPr>
          <w:t xml:space="preserve">. The value 0 indicates that the NAL units of each bitstream </w:t>
        </w:r>
        <w:proofErr w:type="gramStart"/>
        <w:r w:rsidRPr="007577C1">
          <w:rPr>
            <w:lang w:val="en-US"/>
          </w:rPr>
          <w:t>are arranged</w:t>
        </w:r>
        <w:proofErr w:type="gramEnd"/>
        <w:r w:rsidRPr="007577C1">
          <w:rPr>
            <w:lang w:val="en-US"/>
          </w:rPr>
          <w:t xml:space="preserve"> in the same repetitive pattern, </w:t>
        </w:r>
        <w:proofErr w:type="gramStart"/>
        <w:r w:rsidRPr="007577C1">
          <w:rPr>
            <w:lang w:val="en-US"/>
          </w:rPr>
          <w:t>i.e.</w:t>
        </w:r>
        <w:proofErr w:type="gramEnd"/>
        <w:r w:rsidRPr="007577C1">
          <w:rPr>
            <w:lang w:val="en-US"/>
          </w:rPr>
          <w:t xml:space="preserve"> a,b,c,a,b,c </w:t>
        </w:r>
        <w:proofErr w:type="gramStart"/>
        <w:r w:rsidRPr="007577C1">
          <w:rPr>
            <w:lang w:val="en-US"/>
          </w:rPr>
          <w:t>e</w:t>
        </w:r>
        <w:proofErr w:type="gramEnd"/>
        <w:r w:rsidRPr="007577C1">
          <w:rPr>
            <w:lang w:val="en-US"/>
          </w:rPr>
          <w:t xml:space="preserve">tc… </w:t>
        </w:r>
      </w:ins>
      <w:ins w:id="1907" w:author="Emmanuel Thomas" w:date="2025-10-04T12:37:00Z" w16du:dateUtc="2025-10-04T10:37:00Z">
        <w:r w:rsidR="00B719E7" w:rsidRPr="007577C1">
          <w:rPr>
            <w:lang w:val="en-US"/>
          </w:rPr>
          <w:t>Value</w:t>
        </w:r>
      </w:ins>
      <w:ins w:id="1908" w:author="Emmanuel Thomas" w:date="2025-10-04T11:17:00Z" w16du:dateUtc="2025-10-04T09:17:00Z">
        <w:r w:rsidRPr="007577C1">
          <w:rPr>
            <w:lang w:val="en-US"/>
          </w:rPr>
          <w:t xml:space="preserve"> 1 indicates that the NAL units of each bitstream are arranged in symmetrical pattern, i.e. a,b,c,c,b,a,a,b,c,c,b,a, </w:t>
        </w:r>
        <w:proofErr w:type="gramStart"/>
        <w:r w:rsidRPr="007577C1">
          <w:rPr>
            <w:lang w:val="en-US"/>
          </w:rPr>
          <w:t>etc.</w:t>
        </w:r>
        <w:proofErr w:type="gramEnd"/>
        <w:r w:rsidRPr="007577C1">
          <w:rPr>
            <w:lang w:val="en-US"/>
          </w:rPr>
          <w:t xml:space="preserve"> </w:t>
        </w:r>
      </w:ins>
      <w:ins w:id="1909" w:author="Emmanuel Thomas" w:date="2025-10-04T12:37:00Z" w16du:dateUtc="2025-10-04T10:37:00Z">
        <w:r w:rsidR="00B719E7">
          <w:rPr>
            <w:lang w:val="en-US"/>
          </w:rPr>
          <w:t>V</w:t>
        </w:r>
      </w:ins>
      <w:ins w:id="1910" w:author="Emmanuel Thomas" w:date="2025-10-04T11:17:00Z" w16du:dateUtc="2025-10-04T09:17:00Z">
        <w:r w:rsidRPr="007577C1">
          <w:rPr>
            <w:lang w:val="en-US"/>
          </w:rPr>
          <w:t xml:space="preserve">alue 2 indicates that the NAL units of each bitstream </w:t>
        </w:r>
        <w:proofErr w:type="gramStart"/>
        <w:r w:rsidRPr="007577C1">
          <w:rPr>
            <w:lang w:val="en-US"/>
          </w:rPr>
          <w:t>are arrange</w:t>
        </w:r>
        <w:r>
          <w:rPr>
            <w:lang w:val="en-US"/>
          </w:rPr>
          <w:t>d</w:t>
        </w:r>
        <w:proofErr w:type="gramEnd"/>
        <w:r w:rsidRPr="007577C1">
          <w:rPr>
            <w:lang w:val="en-US"/>
          </w:rPr>
          <w:t xml:space="preserve"> in a rotating pattern, </w:t>
        </w:r>
        <w:proofErr w:type="gramStart"/>
        <w:r w:rsidRPr="007577C1">
          <w:rPr>
            <w:lang w:val="en-US"/>
          </w:rPr>
          <w:t>i.e.</w:t>
        </w:r>
        <w:proofErr w:type="gramEnd"/>
        <w:r w:rsidRPr="007577C1">
          <w:rPr>
            <w:lang w:val="en-US"/>
          </w:rPr>
          <w:t xml:space="preserve"> </w:t>
        </w:r>
        <w:proofErr w:type="gramStart"/>
        <w:r w:rsidRPr="007577C1">
          <w:rPr>
            <w:lang w:val="en-US"/>
          </w:rPr>
          <w:t>a,b</w:t>
        </w:r>
        <w:proofErr w:type="gramEnd"/>
        <w:r w:rsidRPr="007577C1">
          <w:rPr>
            <w:lang w:val="en-US"/>
          </w:rPr>
          <w:t>,</w:t>
        </w:r>
        <w:proofErr w:type="gramStart"/>
        <w:r w:rsidRPr="007577C1">
          <w:rPr>
            <w:lang w:val="en-US"/>
          </w:rPr>
          <w:t>c,b</w:t>
        </w:r>
        <w:proofErr w:type="gramEnd"/>
        <w:r w:rsidRPr="007577C1">
          <w:rPr>
            <w:lang w:val="en-US"/>
          </w:rPr>
          <w:t>,</w:t>
        </w:r>
        <w:proofErr w:type="gramStart"/>
        <w:r w:rsidRPr="007577C1">
          <w:rPr>
            <w:lang w:val="en-US"/>
          </w:rPr>
          <w:t>c,a</w:t>
        </w:r>
        <w:proofErr w:type="gramEnd"/>
        <w:r w:rsidRPr="007577C1">
          <w:rPr>
            <w:lang w:val="en-US"/>
          </w:rPr>
          <w:t>,</w:t>
        </w:r>
        <w:proofErr w:type="gramStart"/>
        <w:r w:rsidRPr="007577C1">
          <w:rPr>
            <w:lang w:val="en-US"/>
          </w:rPr>
          <w:t>c,a</w:t>
        </w:r>
        <w:proofErr w:type="gramEnd"/>
        <w:r w:rsidRPr="007577C1">
          <w:rPr>
            <w:lang w:val="en-US"/>
          </w:rPr>
          <w:t>,</w:t>
        </w:r>
        <w:proofErr w:type="gramStart"/>
        <w:r w:rsidRPr="007577C1">
          <w:rPr>
            <w:lang w:val="en-US"/>
          </w:rPr>
          <w:t>b,a</w:t>
        </w:r>
        <w:proofErr w:type="gramEnd"/>
        <w:r w:rsidRPr="007577C1">
          <w:rPr>
            <w:lang w:val="en-US"/>
          </w:rPr>
          <w:t>,</w:t>
        </w:r>
        <w:proofErr w:type="gramStart"/>
        <w:r w:rsidRPr="007577C1">
          <w:rPr>
            <w:lang w:val="en-US"/>
          </w:rPr>
          <w:t>b,c</w:t>
        </w:r>
        <w:proofErr w:type="gramEnd"/>
        <w:r w:rsidRPr="007577C1">
          <w:rPr>
            <w:lang w:val="en-US"/>
          </w:rPr>
          <w:t xml:space="preserve">, </w:t>
        </w:r>
        <w:proofErr w:type="gramStart"/>
        <w:r w:rsidRPr="007577C1">
          <w:rPr>
            <w:lang w:val="en-US"/>
          </w:rPr>
          <w:t>etc.</w:t>
        </w:r>
        <w:proofErr w:type="gramEnd"/>
        <w:r w:rsidRPr="007577C1">
          <w:rPr>
            <w:lang w:val="en-US"/>
          </w:rPr>
          <w:t xml:space="preserve"> </w:t>
        </w:r>
      </w:ins>
      <w:ins w:id="1911" w:author="Emmanuel Thomas" w:date="2025-10-04T12:37:00Z" w16du:dateUtc="2025-10-04T10:37:00Z">
        <w:r w:rsidR="00B719E7" w:rsidRPr="007577C1">
          <w:rPr>
            <w:lang w:val="en-US"/>
          </w:rPr>
          <w:t>Value</w:t>
        </w:r>
      </w:ins>
      <w:ins w:id="1912" w:author="Emmanuel Thomas" w:date="2025-10-04T11:17:00Z" w16du:dateUtc="2025-10-04T09:17:00Z">
        <w:r w:rsidRPr="007577C1">
          <w:rPr>
            <w:lang w:val="en-US"/>
          </w:rPr>
          <w:t xml:space="preserve"> 3 indicates an explicit pattern. The other values </w:t>
        </w:r>
        <w:proofErr w:type="gramStart"/>
        <w:r w:rsidRPr="007577C1">
          <w:rPr>
            <w:lang w:val="en-US"/>
          </w:rPr>
          <w:t>are reserved</w:t>
        </w:r>
        <w:proofErr w:type="gramEnd"/>
        <w:r w:rsidRPr="007577C1">
          <w:rPr>
            <w:lang w:val="en-US"/>
          </w:rPr>
          <w:t xml:space="preserve"> for future use.</w:t>
        </w:r>
      </w:ins>
    </w:p>
    <w:p w14:paraId="34B36C04" w14:textId="214A7823" w:rsidR="00E01D76" w:rsidRPr="007577C1" w:rsidRDefault="00E01D76" w:rsidP="00E01D76">
      <w:pPr>
        <w:rPr>
          <w:ins w:id="1913" w:author="Emmanuel Thomas" w:date="2025-10-04T11:17:00Z" w16du:dateUtc="2025-10-04T09:17:00Z"/>
          <w:lang w:val="en-US"/>
        </w:rPr>
      </w:pPr>
      <w:ins w:id="1914" w:author="Emmanuel Thomas" w:date="2025-10-04T11:17:00Z" w16du:dateUtc="2025-10-04T09:17:00Z">
        <w:r w:rsidRPr="009E51FD">
          <w:rPr>
            <w:rFonts w:ascii="Cambria Math" w:hAnsi="Cambria Math" w:cs="Arial"/>
            <w:b/>
            <w:bCs/>
            <w:sz w:val="20"/>
            <w:szCs w:val="20"/>
            <w:lang w:val="en-US" w:eastAsia="de-DE"/>
          </w:rPr>
          <w:t>ii_number_of_pattern_slots</w:t>
        </w:r>
        <w:r w:rsidRPr="007577C1">
          <w:rPr>
            <w:lang w:val="en-US"/>
          </w:rPr>
          <w:t xml:space="preserve"> specifies the number of slots in the </w:t>
        </w:r>
      </w:ins>
      <w:ins w:id="1915" w:author="Emmanuel Thomas" w:date="2025-10-04T12:33:00Z" w16du:dateUtc="2025-10-04T10:33:00Z">
        <w:r w:rsidR="00A24A3E" w:rsidRPr="007577C1">
          <w:rPr>
            <w:lang w:val="en-US"/>
          </w:rPr>
          <w:t>signaled</w:t>
        </w:r>
      </w:ins>
      <w:ins w:id="1916" w:author="Emmanuel Thomas" w:date="2025-10-04T11:17:00Z" w16du:dateUtc="2025-10-04T09:17:00Z">
        <w:r w:rsidRPr="007577C1">
          <w:rPr>
            <w:lang w:val="en-US"/>
          </w:rPr>
          <w:t xml:space="preserve"> pattern.</w:t>
        </w:r>
      </w:ins>
    </w:p>
    <w:p w14:paraId="6243979D" w14:textId="77777777" w:rsidR="00E01D76" w:rsidRDefault="00E01D76" w:rsidP="00E01D76">
      <w:pPr>
        <w:rPr>
          <w:ins w:id="1917" w:author="Emmanuel Thomas" w:date="2025-10-04T11:17:00Z" w16du:dateUtc="2025-10-04T09:17:00Z"/>
          <w:lang w:val="en-US"/>
        </w:rPr>
      </w:pPr>
      <w:ins w:id="1918" w:author="Emmanuel Thomas" w:date="2025-10-04T11:17:00Z" w16du:dateUtc="2025-10-04T09:17:00Z">
        <w:r w:rsidRPr="009E51FD">
          <w:rPr>
            <w:rFonts w:ascii="Cambria Math" w:hAnsi="Cambria Math" w:cs="Arial"/>
            <w:b/>
            <w:bCs/>
            <w:sz w:val="20"/>
            <w:szCs w:val="20"/>
            <w:lang w:val="en-US" w:eastAsia="de-DE"/>
          </w:rPr>
          <w:t>ii_pattern_slot_value</w:t>
        </w:r>
        <w:r w:rsidRPr="00DC639B">
          <w:rPr>
            <w:lang w:val="en-US"/>
          </w:rPr>
          <w:t>[</w:t>
        </w:r>
        <w:r>
          <w:rPr>
            <w:lang w:val="en-US"/>
          </w:rPr>
          <w:t xml:space="preserve"> i </w:t>
        </w:r>
        <w:r w:rsidRPr="007577C1">
          <w:rPr>
            <w:lang w:val="en-US"/>
          </w:rPr>
          <w:t xml:space="preserve">] indicates for the i-th slot of the pattern the value comprised between </w:t>
        </w:r>
        <w:proofErr w:type="gramStart"/>
        <w:r w:rsidRPr="007577C1">
          <w:rPr>
            <w:lang w:val="en-US"/>
          </w:rPr>
          <w:t>0</w:t>
        </w:r>
        <w:proofErr w:type="gramEnd"/>
        <w:r w:rsidRPr="007577C1">
          <w:rPr>
            <w:lang w:val="en-US"/>
          </w:rPr>
          <w:t xml:space="preserve"> and ii_number_of_bitstreams</w:t>
        </w:r>
        <w:r>
          <w:rPr>
            <w:lang w:val="en-US"/>
          </w:rPr>
          <w:t>_minus1</w:t>
        </w:r>
        <w:r w:rsidRPr="007577C1">
          <w:rPr>
            <w:lang w:val="en-US"/>
          </w:rPr>
          <w:t xml:space="preserve"> included.</w:t>
        </w:r>
      </w:ins>
    </w:p>
    <w:p w14:paraId="561C4AC9" w14:textId="77777777" w:rsidR="00E01D76" w:rsidRDefault="00E01D76" w:rsidP="00E01D76">
      <w:pPr>
        <w:pStyle w:val="a3"/>
        <w:rPr>
          <w:ins w:id="1919" w:author="Emmanuel Thomas" w:date="2025-10-04T11:17:00Z" w16du:dateUtc="2025-10-04T09:17:00Z"/>
          <w:noProof/>
          <w:lang w:val="en-US"/>
        </w:rPr>
      </w:pPr>
      <w:bookmarkStart w:id="1920" w:name="_Toc210469284"/>
      <w:ins w:id="1921" w:author="Emmanuel Thomas" w:date="2025-10-04T11:17:00Z" w16du:dateUtc="2025-10-04T09:17:00Z">
        <w:r w:rsidRPr="001854F3">
          <w:rPr>
            <w:noProof/>
            <w:lang w:val="en-US"/>
          </w:rPr>
          <w:t xml:space="preserve">Example of </w:t>
        </w:r>
        <w:r>
          <w:rPr>
            <w:noProof/>
            <w:lang w:val="en-US"/>
          </w:rPr>
          <w:t>AVC bitstream interleaving</w:t>
        </w:r>
        <w:bookmarkEnd w:id="1920"/>
      </w:ins>
    </w:p>
    <w:p w14:paraId="166DD850" w14:textId="77777777" w:rsidR="00E01D76" w:rsidRPr="009E51FD" w:rsidRDefault="00E01D76" w:rsidP="00E01D76">
      <w:pPr>
        <w:rPr>
          <w:ins w:id="1922" w:author="Emmanuel Thomas" w:date="2025-10-04T11:17:00Z" w16du:dateUtc="2025-10-04T09:17:00Z"/>
          <w:b/>
        </w:rPr>
      </w:pPr>
      <w:ins w:id="1923" w:author="Emmanuel Thomas" w:date="2025-10-04T11:17:00Z" w16du:dateUtc="2025-10-04T09:17:00Z">
        <w:r w:rsidRPr="009E51FD">
          <w:t>Creating an AVC media stream corresponds to</w:t>
        </w:r>
        <w:r>
          <w:t xml:space="preserve"> the interleaving of</w:t>
        </w:r>
        <w:r w:rsidRPr="009E51FD">
          <w:t xml:space="preserve"> multiple AVC elementary streams into one.</w:t>
        </w:r>
        <w:r>
          <w:t xml:space="preserve"> </w:t>
        </w:r>
      </w:ins>
    </w:p>
    <w:p w14:paraId="0F103FFE" w14:textId="77777777" w:rsidR="00E01D76" w:rsidRPr="009E51FD" w:rsidRDefault="00E01D76" w:rsidP="00E01D76">
      <w:pPr>
        <w:rPr>
          <w:ins w:id="1924" w:author="Emmanuel Thomas" w:date="2025-10-04T11:17:00Z" w16du:dateUtc="2025-10-04T09:17:00Z"/>
          <w:b/>
        </w:rPr>
      </w:pPr>
      <w:ins w:id="1925" w:author="Emmanuel Thomas" w:date="2025-10-04T11:17:00Z" w16du:dateUtc="2025-10-04T09:17:00Z">
        <w:r w:rsidRPr="009E51FD">
          <w:t xml:space="preserve">In a first </w:t>
        </w:r>
        <w:r>
          <w:t>example</w:t>
        </w:r>
        <w:r w:rsidRPr="009E51FD">
          <w:t xml:space="preserve">, the number of NAL units per access unit in the input AVC elementary streams is the </w:t>
        </w:r>
        <w:r>
          <w:t>identical</w:t>
        </w:r>
        <w:r w:rsidRPr="009E51FD">
          <w:t xml:space="preserve">. </w:t>
        </w:r>
        <w:r>
          <w:t>T</w:t>
        </w:r>
        <w:r w:rsidRPr="009E51FD">
          <w:t xml:space="preserve">he </w:t>
        </w:r>
        <w:r w:rsidRPr="00111778">
          <w:t xml:space="preserve">AVC elementary streams </w:t>
        </w:r>
        <w:r>
          <w:t xml:space="preserve">can thus be interleaved </w:t>
        </w:r>
        <w:r w:rsidRPr="009E51FD">
          <w:t xml:space="preserve">into a single sequence of NAL units as illustrated in </w:t>
        </w:r>
        <w:r>
          <w:t>Figure C.4</w:t>
        </w:r>
        <w:r w:rsidRPr="009E51FD">
          <w:t>.</w:t>
        </w:r>
      </w:ins>
    </w:p>
    <w:p w14:paraId="7D73BF52" w14:textId="77777777" w:rsidR="00E01D76" w:rsidRPr="009E51FD" w:rsidRDefault="00E01D76" w:rsidP="00E01D76">
      <w:pPr>
        <w:rPr>
          <w:ins w:id="1926" w:author="Emmanuel Thomas" w:date="2025-10-04T11:17:00Z" w16du:dateUtc="2025-10-04T09:17:00Z"/>
          <w:b/>
        </w:rPr>
      </w:pPr>
      <w:ins w:id="1927" w:author="Emmanuel Thomas" w:date="2025-10-04T11:17:00Z" w16du:dateUtc="2025-10-04T09:17:00Z">
        <w:r w:rsidRPr="009E51FD">
          <w:t xml:space="preserve"> </w:t>
        </w:r>
        <w:r w:rsidRPr="00A11B4E">
          <w:rPr>
            <w:rFonts w:ascii="Times New Roman" w:hAnsi="Times New Roman"/>
            <w:noProof/>
            <w:szCs w:val="20"/>
            <w:lang w:eastAsia="zh-CN"/>
          </w:rPr>
          <w:drawing>
            <wp:inline distT="0" distB="0" distL="0" distR="0" wp14:anchorId="4E68912C" wp14:editId="1C961636">
              <wp:extent cx="5619750" cy="2143125"/>
              <wp:effectExtent l="0" t="0" r="0" b="9525"/>
              <wp:docPr id="638128683" name="Picture 638128683" descr="A group of white rectangular boxe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group of white rectangular boxes with black text&#10;&#10;Description automatically generated"/>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619750" cy="2143125"/>
                      </a:xfrm>
                      <a:prstGeom prst="rect">
                        <a:avLst/>
                      </a:prstGeom>
                      <a:noFill/>
                      <a:ln>
                        <a:noFill/>
                      </a:ln>
                    </pic:spPr>
                  </pic:pic>
                </a:graphicData>
              </a:graphic>
            </wp:inline>
          </w:drawing>
        </w:r>
      </w:ins>
    </w:p>
    <w:p w14:paraId="5C7FBB00" w14:textId="77777777" w:rsidR="00E01D76" w:rsidRPr="009E51FD" w:rsidRDefault="00E01D76" w:rsidP="00E01D76">
      <w:pPr>
        <w:pStyle w:val="AnnexFigureCTitle"/>
        <w:rPr>
          <w:ins w:id="1928" w:author="Emmanuel Thomas" w:date="2025-10-04T11:17:00Z" w16du:dateUtc="2025-10-04T09:17:00Z"/>
        </w:rPr>
      </w:pPr>
      <w:ins w:id="1929" w:author="Emmanuel Thomas" w:date="2025-10-04T11:17:00Z" w16du:dateUtc="2025-10-04T09:17:00Z">
        <w:r w:rsidRPr="009E51FD">
          <w:t>Example of AVC media stream</w:t>
        </w:r>
      </w:ins>
    </w:p>
    <w:p w14:paraId="2B35E5EA" w14:textId="77777777" w:rsidR="00E01D76" w:rsidRPr="009E51FD" w:rsidRDefault="00E01D76" w:rsidP="00E01D76">
      <w:pPr>
        <w:rPr>
          <w:ins w:id="1930" w:author="Emmanuel Thomas" w:date="2025-10-04T11:17:00Z" w16du:dateUtc="2025-10-04T09:17:00Z"/>
          <w:b/>
        </w:rPr>
      </w:pPr>
      <w:ins w:id="1931" w:author="Emmanuel Thomas" w:date="2025-10-04T11:17:00Z" w16du:dateUtc="2025-10-04T09:17:00Z">
        <w:r w:rsidRPr="009E51FD">
          <w:t xml:space="preserve">In a second </w:t>
        </w:r>
        <w:r>
          <w:t>example</w:t>
        </w:r>
        <w:r w:rsidRPr="009E51FD">
          <w:t xml:space="preserve">, the number of NAL units per access unit in the input AVC elementary streams is different but consistent across the respective bitstream as illustrated in Figure </w:t>
        </w:r>
        <w:r>
          <w:t>C.5</w:t>
        </w:r>
        <w:r w:rsidRPr="009E51FD">
          <w:t>.</w:t>
        </w:r>
      </w:ins>
    </w:p>
    <w:p w14:paraId="4DC1FF99" w14:textId="77777777" w:rsidR="00E01D76" w:rsidRPr="009E51FD" w:rsidRDefault="00E01D76" w:rsidP="00E01D76">
      <w:pPr>
        <w:rPr>
          <w:ins w:id="1932" w:author="Emmanuel Thomas" w:date="2025-10-04T11:17:00Z" w16du:dateUtc="2025-10-04T09:17:00Z"/>
          <w:b/>
        </w:rPr>
      </w:pPr>
      <w:ins w:id="1933" w:author="Emmanuel Thomas" w:date="2025-10-04T11:17:00Z" w16du:dateUtc="2025-10-04T09:17:00Z">
        <w:r w:rsidRPr="009E51FD">
          <w:t xml:space="preserve"> </w:t>
        </w:r>
        <w:r w:rsidRPr="00A11B4E">
          <w:rPr>
            <w:rFonts w:ascii="Times New Roman" w:eastAsiaTheme="minorEastAsia" w:hAnsi="Times New Roman"/>
            <w:noProof/>
            <w:sz w:val="28"/>
            <w:szCs w:val="24"/>
            <w:lang w:eastAsia="zh-CN"/>
          </w:rPr>
          <w:drawing>
            <wp:inline distT="0" distB="0" distL="0" distR="0" wp14:anchorId="44DEC532" wp14:editId="313FF61E">
              <wp:extent cx="5494477" cy="2758937"/>
              <wp:effectExtent l="0" t="0" r="0" b="3810"/>
              <wp:docPr id="179195780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957803" name="Picture 2" descr="A screenshot of a computer&#10;&#10;AI-generated content may be incorrect."/>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507179" cy="2765315"/>
                      </a:xfrm>
                      <a:prstGeom prst="rect">
                        <a:avLst/>
                      </a:prstGeom>
                      <a:noFill/>
                    </pic:spPr>
                  </pic:pic>
                </a:graphicData>
              </a:graphic>
            </wp:inline>
          </w:drawing>
        </w:r>
      </w:ins>
    </w:p>
    <w:p w14:paraId="26777643" w14:textId="77777777" w:rsidR="00E01D76" w:rsidRPr="009E51FD" w:rsidRDefault="00E01D76" w:rsidP="00E01D76">
      <w:pPr>
        <w:pStyle w:val="AnnexFigureCTitle"/>
        <w:rPr>
          <w:ins w:id="1934" w:author="Emmanuel Thomas" w:date="2025-10-04T11:17:00Z" w16du:dateUtc="2025-10-04T09:17:00Z"/>
        </w:rPr>
      </w:pPr>
      <w:ins w:id="1935" w:author="Emmanuel Thomas" w:date="2025-10-04T11:17:00Z" w16du:dateUtc="2025-10-04T09:17:00Z">
        <w:r w:rsidRPr="009E51FD">
          <w:t>Example of AVC media stream with different number of NAL units per access unit</w:t>
        </w:r>
      </w:ins>
    </w:p>
    <w:p w14:paraId="5000AE79" w14:textId="77777777" w:rsidR="00E01D76" w:rsidRPr="009E51FD" w:rsidRDefault="00E01D76" w:rsidP="00E01D76">
      <w:pPr>
        <w:rPr>
          <w:ins w:id="1936" w:author="Emmanuel Thomas" w:date="2025-10-04T11:17:00Z" w16du:dateUtc="2025-10-04T09:17:00Z"/>
          <w:b/>
        </w:rPr>
      </w:pPr>
      <w:ins w:id="1937" w:author="Emmanuel Thomas" w:date="2025-10-04T11:17:00Z" w16du:dateUtc="2025-10-04T09:17:00Z">
        <w:r w:rsidRPr="009E51FD">
          <w:t xml:space="preserve">In a third </w:t>
        </w:r>
        <w:r>
          <w:t>example</w:t>
        </w:r>
        <w:r w:rsidRPr="009E51FD">
          <w:t>, the number of NAL units per access unit in both inpu</w:t>
        </w:r>
        <w:r>
          <w:t>t AVC</w:t>
        </w:r>
        <w:r w:rsidRPr="009E51FD">
          <w:t xml:space="preserve"> elementary streams var</w:t>
        </w:r>
        <w:r>
          <w:t>ies</w:t>
        </w:r>
        <w:r w:rsidRPr="009E51FD">
          <w:t xml:space="preserve"> as illustrated in Figure </w:t>
        </w:r>
        <w:r>
          <w:t>C.6</w:t>
        </w:r>
        <w:r w:rsidRPr="009E51FD">
          <w:t>.</w:t>
        </w:r>
      </w:ins>
    </w:p>
    <w:p w14:paraId="45323265" w14:textId="77777777" w:rsidR="00E01D76" w:rsidRPr="009E51FD" w:rsidRDefault="00E01D76" w:rsidP="00E01D76">
      <w:pPr>
        <w:rPr>
          <w:ins w:id="1938" w:author="Emmanuel Thomas" w:date="2025-10-04T11:17:00Z" w16du:dateUtc="2025-10-04T09:17:00Z"/>
          <w:b/>
        </w:rPr>
      </w:pPr>
      <w:ins w:id="1939" w:author="Emmanuel Thomas" w:date="2025-10-04T11:17:00Z" w16du:dateUtc="2025-10-04T09:17:00Z">
        <w:r w:rsidRPr="009E51FD">
          <w:t xml:space="preserve"> </w:t>
        </w:r>
        <w:r w:rsidRPr="00A11B4E">
          <w:rPr>
            <w:rFonts w:ascii="Times New Roman" w:eastAsiaTheme="minorEastAsia" w:hAnsi="Times New Roman"/>
            <w:noProof/>
            <w:sz w:val="28"/>
            <w:szCs w:val="24"/>
            <w:lang w:eastAsia="zh-CN"/>
          </w:rPr>
          <w:drawing>
            <wp:inline distT="0" distB="0" distL="0" distR="0" wp14:anchorId="7DD1A666" wp14:editId="6EE99E86">
              <wp:extent cx="5384749" cy="2692375"/>
              <wp:effectExtent l="0" t="0" r="6985" b="0"/>
              <wp:docPr id="29233271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332717" name="Picture 4" descr="A screenshot of a computer&#10;&#10;AI-generated content may be incorrect."/>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98648" cy="2699325"/>
                      </a:xfrm>
                      <a:prstGeom prst="rect">
                        <a:avLst/>
                      </a:prstGeom>
                      <a:noFill/>
                    </pic:spPr>
                  </pic:pic>
                </a:graphicData>
              </a:graphic>
            </wp:inline>
          </w:drawing>
        </w:r>
      </w:ins>
    </w:p>
    <w:p w14:paraId="7D886FF9" w14:textId="1201B166" w:rsidR="00E01D76" w:rsidRPr="00280152" w:rsidRDefault="00E01D76" w:rsidP="00280152">
      <w:pPr>
        <w:pStyle w:val="AnnexFigureCTitle"/>
        <w:rPr>
          <w:rPrChange w:id="1940" w:author="Emmanuel Thomas" w:date="2025-10-04T11:19:00Z" w16du:dateUtc="2025-10-04T09:19:00Z">
            <w:rPr>
              <w:lang w:val="en-US"/>
            </w:rPr>
          </w:rPrChange>
        </w:rPr>
        <w:pPrChange w:id="1941" w:author="Emmanuel Thomas" w:date="2025-10-04T11:19:00Z" w16du:dateUtc="2025-10-04T09:19:00Z">
          <w:pPr>
            <w:pStyle w:val="Note"/>
          </w:pPr>
        </w:pPrChange>
      </w:pPr>
      <w:ins w:id="1942" w:author="Emmanuel Thomas" w:date="2025-10-04T11:17:00Z" w16du:dateUtc="2025-10-04T09:17:00Z">
        <w:r w:rsidRPr="009E51FD">
          <w:rPr>
            <w:bCs w:val="0"/>
          </w:rPr>
          <w:t>Example of AVC media stream with varying number of NAL units per access unit</w:t>
        </w:r>
      </w:ins>
    </w:p>
    <w:p w14:paraId="252D474E" w14:textId="002AF5EC" w:rsidR="00611061" w:rsidRPr="001854F3" w:rsidRDefault="00280152" w:rsidP="00280152">
      <w:pPr>
        <w:rPr>
          <w:rFonts w:cs="Courier New"/>
          <w:sz w:val="20"/>
          <w:szCs w:val="20"/>
          <w:lang w:val="en-US"/>
        </w:rPr>
        <w:pPrChange w:id="1943" w:author="Emmanuel Thomas" w:date="2025-10-04T11:19:00Z" w16du:dateUtc="2025-10-04T09:19:00Z">
          <w:pPr>
            <w:tabs>
              <w:tab w:val="clear" w:pos="403"/>
            </w:tabs>
            <w:spacing w:after="0" w:line="240" w:lineRule="auto"/>
            <w:jc w:val="left"/>
          </w:pPr>
        </w:pPrChange>
      </w:pPr>
      <w:ins w:id="1944" w:author="Emmanuel Thomas" w:date="2025-10-04T11:19:00Z" w16du:dateUtc="2025-10-04T09:19:00Z">
        <w:r>
          <w:rPr>
            <w:lang w:val="en-US"/>
          </w:rPr>
          <w:lastRenderedPageBreak/>
          <w:t xml:space="preserve">All the above examples can </w:t>
        </w:r>
        <w:proofErr w:type="gramStart"/>
        <w:r>
          <w:rPr>
            <w:lang w:val="en-US"/>
          </w:rPr>
          <w:t xml:space="preserve">be </w:t>
        </w:r>
      </w:ins>
      <w:ins w:id="1945" w:author="Emmanuel Thomas" w:date="2025-10-04T11:44:00Z" w16du:dateUtc="2025-10-04T09:44:00Z">
        <w:r w:rsidR="00BE6B96">
          <w:rPr>
            <w:lang w:val="en-US"/>
          </w:rPr>
          <w:t>signaled</w:t>
        </w:r>
      </w:ins>
      <w:proofErr w:type="gramEnd"/>
      <w:ins w:id="1946" w:author="Emmanuel Thomas" w:date="2025-10-04T11:19:00Z" w16du:dateUtc="2025-10-04T09:19:00Z">
        <w:r>
          <w:rPr>
            <w:lang w:val="en-US"/>
          </w:rPr>
          <w:t xml:space="preserve"> using the interleaving information SEI as specified in this document,</w:t>
        </w:r>
      </w:ins>
      <w:del w:id="1947" w:author="Emmanuel Thomas" w:date="2025-10-04T11:19:00Z" w16du:dateUtc="2025-10-04T09:19:00Z">
        <w:r w:rsidR="00611061" w:rsidRPr="001854F3" w:rsidDel="00280152">
          <w:rPr>
            <w:lang w:val="en-US"/>
          </w:rPr>
          <w:br w:type="page"/>
        </w:r>
      </w:del>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1948" w:name="_Ref133359003"/>
      <w:bookmarkStart w:id="1949" w:name="_Toc210469285"/>
      <w:r w:rsidRPr="001854F3">
        <w:rPr>
          <w:b w:val="0"/>
          <w:lang w:val="en-US"/>
        </w:rPr>
        <w:t>(informative)</w:t>
      </w:r>
      <w:r w:rsidRPr="001854F3">
        <w:rPr>
          <w:lang w:val="en-US"/>
        </w:rPr>
        <w:br/>
      </w:r>
      <w:r w:rsidRPr="001854F3">
        <w:rPr>
          <w:lang w:val="en-US"/>
        </w:rPr>
        <w:br/>
        <w:t>Example implementations of input formatting operations</w:t>
      </w:r>
      <w:bookmarkEnd w:id="1948"/>
      <w:bookmarkEnd w:id="1949"/>
    </w:p>
    <w:p w14:paraId="3F26A12F" w14:textId="34A08737" w:rsidR="009F12C1" w:rsidRPr="001854F3" w:rsidRDefault="009F12C1" w:rsidP="001854F3">
      <w:pPr>
        <w:pStyle w:val="a2"/>
        <w:rPr>
          <w:lang w:val="en-US"/>
        </w:rPr>
      </w:pPr>
      <w:bookmarkStart w:id="1950" w:name="_Toc210469286"/>
      <w:r w:rsidRPr="001854F3">
        <w:rPr>
          <w:lang w:val="en-US"/>
        </w:rPr>
        <w:t>General</w:t>
      </w:r>
      <w:bookmarkEnd w:id="1950"/>
    </w:p>
    <w:p w14:paraId="48027073" w14:textId="43070A04"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410D17">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w:t>
      </w:r>
      <w:del w:id="1951" w:author="Emmanuel Thomas" w:date="2025-10-04T12:37:00Z" w16du:dateUtc="2025-10-04T10:37:00Z">
        <w:r w:rsidRPr="001854F3" w:rsidDel="00B719E7">
          <w:rPr>
            <w:lang w:val="en-US" w:eastAsia="ja-JP"/>
          </w:rPr>
          <w:delText>implementations</w:delText>
        </w:r>
      </w:del>
      <w:ins w:id="1952" w:author="Emmanuel Thomas" w:date="2025-10-04T12:37:00Z" w16du:dateUtc="2025-10-04T10:37:00Z">
        <w:r w:rsidR="00B719E7" w:rsidRPr="001854F3">
          <w:rPr>
            <w:lang w:val="en-US" w:eastAsia="ja-JP"/>
          </w:rPr>
          <w:t>implementation</w:t>
        </w:r>
      </w:ins>
      <w:r w:rsidRPr="001854F3">
        <w:rPr>
          <w:lang w:val="en-US" w:eastAsia="ja-JP"/>
        </w:rPr>
        <w:t xml:space="preserve">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w:t>
      </w:r>
      <w:proofErr w:type="gramStart"/>
      <w:r w:rsidRPr="001854F3">
        <w:rPr>
          <w:lang w:val="en-US" w:eastAsia="ja-JP"/>
        </w:rPr>
        <w:t>as long as</w:t>
      </w:r>
      <w:proofErr w:type="gramEnd"/>
      <w:r w:rsidRPr="001854F3">
        <w:rPr>
          <w:lang w:val="en-US" w:eastAsia="ja-JP"/>
        </w:rPr>
        <w:t xml:space="preserve"> the output elementary streams meet the requirements of the elementary stream interface.</w:t>
      </w:r>
    </w:p>
    <w:p w14:paraId="52EF6E63" w14:textId="1C53213B" w:rsidR="009F12C1" w:rsidRPr="001854F3" w:rsidRDefault="009F12C1" w:rsidP="001854F3">
      <w:pPr>
        <w:pStyle w:val="a2"/>
        <w:rPr>
          <w:lang w:val="en-US"/>
        </w:rPr>
      </w:pPr>
      <w:bookmarkStart w:id="1953" w:name="_Ref96597641"/>
      <w:bookmarkStart w:id="1954" w:name="_Toc210469287"/>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953"/>
      <w:bookmarkEnd w:id="1954"/>
    </w:p>
    <w:p w14:paraId="1C03267D" w14:textId="62968DCD"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w:t>
      </w:r>
      <w:proofErr w:type="gramStart"/>
      <w:r w:rsidRPr="001854F3">
        <w:rPr>
          <w:lang w:val="en-US" w:eastAsia="ja-JP"/>
        </w:rPr>
        <w:t>2</w:t>
      </w:r>
      <w:proofErr w:type="gramEnd"/>
      <w:r w:rsidRPr="001854F3">
        <w:rPr>
          <w:lang w:val="en-US" w:eastAsia="ja-JP"/>
        </w:rPr>
        <w:t xml:space="preserve"> by </w:t>
      </w:r>
      <w:proofErr w:type="gramStart"/>
      <w:r w:rsidRPr="001854F3">
        <w:rPr>
          <w:lang w:val="en-US" w:eastAsia="ja-JP"/>
        </w:rPr>
        <w:t>2</w:t>
      </w:r>
      <w:proofErr w:type="gramEnd"/>
      <w:r w:rsidRPr="001854F3">
        <w:rPr>
          <w:lang w:val="en-US" w:eastAsia="ja-JP"/>
        </w:rPr>
        <w:t xml:space="preserve"> grid in each picture of the decoded sequence. We assume that the application </w:t>
      </w:r>
      <w:proofErr w:type="gramStart"/>
      <w:r w:rsidRPr="001854F3">
        <w:rPr>
          <w:lang w:val="en-US" w:eastAsia="ja-JP"/>
        </w:rPr>
        <w:t>is able to</w:t>
      </w:r>
      <w:proofErr w:type="gramEnd"/>
      <w:r w:rsidRPr="001854F3">
        <w:rPr>
          <w:lang w:val="en-US" w:eastAsia="ja-JP"/>
        </w:rPr>
        <w:t xml:space="preserve"> communicate to the VDE via an external communication channel to express how the media stream needs to </w:t>
      </w:r>
      <w:proofErr w:type="gramStart"/>
      <w:r w:rsidRPr="001854F3">
        <w:rPr>
          <w:lang w:val="en-US" w:eastAsia="ja-JP"/>
        </w:rPr>
        <w:t>be arranged</w:t>
      </w:r>
      <w:proofErr w:type="gramEnd"/>
      <w:r w:rsidRPr="001854F3">
        <w:rPr>
          <w:lang w:val="en-US" w:eastAsia="ja-JP"/>
        </w:rPr>
        <w:t xml:space="preserve"> in the decoded sequences. </w:t>
      </w:r>
      <w:proofErr w:type="gramStart"/>
      <w:r w:rsidRPr="001854F3">
        <w:rPr>
          <w:lang w:val="en-US" w:eastAsia="ja-JP"/>
        </w:rPr>
        <w:t>For the purpose of</w:t>
      </w:r>
      <w:proofErr w:type="gramEnd"/>
      <w:r w:rsidRPr="001854F3">
        <w:rPr>
          <w:lang w:val="en-US" w:eastAsia="ja-JP"/>
        </w:rPr>
        <w:t xml:space="preserve">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410D17">
        <w:rPr>
          <w:lang w:val="en-US" w:eastAsia="ja-JP"/>
        </w:rPr>
        <w:t>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955"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955"/>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344AFDB3"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 xml:space="preserve">case of one video decoder per media stream, the input formatting function is effectively an identity operation, </w:t>
      </w:r>
      <w:proofErr w:type="gramStart"/>
      <w:r w:rsidRPr="001854F3">
        <w:rPr>
          <w:lang w:val="en-US" w:eastAsia="ja-JP"/>
        </w:rPr>
        <w:t>i.e.</w:t>
      </w:r>
      <w:proofErr w:type="gramEnd"/>
      <w:r w:rsidRPr="001854F3">
        <w:rPr>
          <w:lang w:val="en-US" w:eastAsia="ja-JP"/>
        </w:rPr>
        <w:t xml:space="preserve"> each media stream </w:t>
      </w:r>
      <w:proofErr w:type="gramStart"/>
      <w:r w:rsidRPr="001854F3">
        <w:rPr>
          <w:lang w:val="en-US" w:eastAsia="ja-JP"/>
        </w:rPr>
        <w:t>is passed</w:t>
      </w:r>
      <w:proofErr w:type="gramEnd"/>
      <w:r w:rsidRPr="001854F3">
        <w:rPr>
          <w:lang w:val="en-US" w:eastAsia="ja-JP"/>
        </w:rPr>
        <w:t xml:space="preserve"> on to one decoder instance. That also means that each media stream is in this case also an elementary stream which </w:t>
      </w:r>
      <w:proofErr w:type="gramStart"/>
      <w:r w:rsidRPr="001854F3">
        <w:rPr>
          <w:lang w:val="en-US" w:eastAsia="ja-JP"/>
        </w:rPr>
        <w:t>is allowed</w:t>
      </w:r>
      <w:proofErr w:type="gramEnd"/>
      <w:r w:rsidRPr="001854F3">
        <w:rPr>
          <w:lang w:val="en-US" w:eastAsia="ja-JP"/>
        </w:rPr>
        <w:t xml:space="preserve">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410D17">
        <w:rPr>
          <w:lang w:val="en-US" w:eastAsia="ja-JP"/>
        </w:rPr>
        <w:t>Figure D.2 —</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956"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956"/>
    </w:p>
    <w:p w14:paraId="1F6703C4" w14:textId="32A7647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w:t>
      </w:r>
      <w:del w:id="1957" w:author="Emmanuel Thomas" w:date="2025-10-04T12:37:00Z" w16du:dateUtc="2025-10-04T10:37:00Z">
        <w:r w:rsidRPr="001854F3" w:rsidDel="00B719E7">
          <w:rPr>
            <w:lang w:val="en-US" w:eastAsia="ja-JP"/>
          </w:rPr>
          <w:delText>output</w:delText>
        </w:r>
      </w:del>
      <w:ins w:id="1958" w:author="Emmanuel Thomas" w:date="2025-10-04T12:37:00Z" w16du:dateUtc="2025-10-04T10:37:00Z">
        <w:r w:rsidR="00B719E7" w:rsidRPr="001854F3">
          <w:rPr>
            <w:lang w:val="en-US" w:eastAsia="ja-JP"/>
          </w:rPr>
          <w:t>outputs</w:t>
        </w:r>
      </w:ins>
      <w:r w:rsidRPr="001854F3">
        <w:rPr>
          <w:lang w:val="en-US" w:eastAsia="ja-JP"/>
        </w:rPr>
        <w:t xml:space="preserve">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w:t>
      </w:r>
      <w:proofErr w:type="gramStart"/>
      <w:r w:rsidR="002823D3">
        <w:rPr>
          <w:lang w:val="en-US" w:eastAsia="ja-JP"/>
        </w:rPr>
        <w:t>is depicted</w:t>
      </w:r>
      <w:proofErr w:type="gramEnd"/>
      <w:r w:rsidR="002823D3">
        <w:rPr>
          <w:lang w:val="en-US" w:eastAsia="ja-JP"/>
        </w:rPr>
        <w:t xml:space="preserve">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410D17">
        <w:rPr>
          <w:lang w:val="en-US" w:eastAsia="ja-JP"/>
        </w:rPr>
        <w:t>Figure D.3 —</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959"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959"/>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 xml:space="preserve">Example implementation for formatting </w:t>
      </w:r>
      <w:proofErr w:type="gramStart"/>
      <w:r w:rsidRPr="001854F3">
        <w:rPr>
          <w:lang w:val="en-US"/>
        </w:rPr>
        <w:t>4</w:t>
      </w:r>
      <w:proofErr w:type="gramEnd"/>
      <w:r w:rsidRPr="001854F3">
        <w:rPr>
          <w:lang w:val="en-US"/>
        </w:rPr>
        <w:t xml:space="preserve">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 xml:space="preserve">n inserting function that receives </w:t>
      </w:r>
      <w:proofErr w:type="gramStart"/>
      <w:r w:rsidRPr="001854F3">
        <w:rPr>
          <w:lang w:val="en-US" w:eastAsia="ja-JP"/>
        </w:rPr>
        <w:t>several</w:t>
      </w:r>
      <w:proofErr w:type="gramEnd"/>
      <w:r w:rsidRPr="001854F3">
        <w:rPr>
          <w:lang w:val="en-US" w:eastAsia="ja-JP"/>
        </w:rPr>
        <w:t xml:space="preserve">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w:t>
      </w:r>
      <w:proofErr w:type="gramStart"/>
      <w:r w:rsidRPr="001854F3">
        <w:rPr>
          <w:lang w:val="en-US" w:eastAsia="ja-JP"/>
        </w:rPr>
        <w:t>be established</w:t>
      </w:r>
      <w:proofErr w:type="gramEnd"/>
      <w:r w:rsidRPr="001854F3">
        <w:rPr>
          <w:lang w:val="en-US" w:eastAsia="ja-JP"/>
        </w:rPr>
        <w:t xml:space="preserve"> in the elementary stream in one function call. This other variant </w:t>
      </w:r>
      <w:proofErr w:type="gramStart"/>
      <w:r w:rsidRPr="001854F3">
        <w:rPr>
          <w:lang w:val="en-US" w:eastAsia="ja-JP"/>
        </w:rPr>
        <w:t>is depicted</w:t>
      </w:r>
      <w:proofErr w:type="gramEnd"/>
      <w:r w:rsidRPr="001854F3">
        <w:rPr>
          <w:lang w:val="en-US" w:eastAsia="ja-JP"/>
        </w:rPr>
        <w:t xml:space="preserve">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 xml:space="preserve">Example implementation for formatting </w:t>
      </w:r>
      <w:proofErr w:type="gramStart"/>
      <w:r w:rsidRPr="001854F3">
        <w:rPr>
          <w:lang w:val="en-US"/>
        </w:rPr>
        <w:t>4</w:t>
      </w:r>
      <w:proofErr w:type="gramEnd"/>
      <w:r w:rsidRPr="001854F3">
        <w:rPr>
          <w:lang w:val="en-US"/>
        </w:rPr>
        <w:t xml:space="preserve"> media streams with </w:t>
      </w:r>
      <w:proofErr w:type="gramStart"/>
      <w:r w:rsidRPr="001854F3">
        <w:rPr>
          <w:lang w:val="en-US"/>
        </w:rPr>
        <w:t>2</w:t>
      </w:r>
      <w:proofErr w:type="gramEnd"/>
      <w:r w:rsidRPr="001854F3">
        <w:rPr>
          <w:lang w:val="en-US"/>
        </w:rPr>
        <w:t xml:space="preserve"> steps</w:t>
      </w:r>
    </w:p>
    <w:p w14:paraId="479D2577" w14:textId="1E389951" w:rsidR="009F12C1" w:rsidRPr="001854F3" w:rsidRDefault="009F12C1" w:rsidP="009F12C1">
      <w:pPr>
        <w:rPr>
          <w:lang w:val="en-US" w:eastAsia="ja-JP"/>
        </w:rPr>
      </w:pPr>
      <w:r w:rsidRPr="001854F3">
        <w:rPr>
          <w:lang w:val="en-US" w:eastAsia="ja-JP"/>
        </w:rPr>
        <w:t xml:space="preserve">In yet another implementation, there may only be one function combining those media streams, arranging </w:t>
      </w:r>
      <w:proofErr w:type="gramStart"/>
      <w:r w:rsidRPr="001854F3">
        <w:rPr>
          <w:lang w:val="en-US" w:eastAsia="ja-JP"/>
        </w:rPr>
        <w:t>them</w:t>
      </w:r>
      <w:proofErr w:type="gramEnd"/>
      <w:r w:rsidRPr="001854F3">
        <w:rPr>
          <w:lang w:val="en-US" w:eastAsia="ja-JP"/>
        </w:rPr>
        <w:t xml:space="preserve"> and outputting the elementary stream.</w:t>
      </w:r>
    </w:p>
    <w:p w14:paraId="72B32683" w14:textId="670CB007" w:rsidR="009F12C1" w:rsidRPr="001854F3" w:rsidRDefault="009F12C1" w:rsidP="001854F3">
      <w:pPr>
        <w:pStyle w:val="a2"/>
        <w:rPr>
          <w:lang w:val="en-US"/>
        </w:rPr>
      </w:pPr>
      <w:bookmarkStart w:id="1960" w:name="_Toc210469288"/>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960"/>
    </w:p>
    <w:p w14:paraId="5DD95916" w14:textId="66E84D6E"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410D17">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w:t>
      </w:r>
      <w:proofErr w:type="gramStart"/>
      <w:r w:rsidRPr="001854F3">
        <w:rPr>
          <w:lang w:val="en-US" w:eastAsia="ja-JP"/>
        </w:rPr>
        <w:t>is given</w:t>
      </w:r>
      <w:proofErr w:type="gramEnd"/>
      <w:r w:rsidRPr="001854F3">
        <w:rPr>
          <w:lang w:val="en-US" w:eastAsia="ja-JP"/>
        </w:rPr>
        <w:t xml:space="preserve"> by the independent layer info SEI messages contained in each media stream. This information </w:t>
      </w:r>
      <w:proofErr w:type="gramStart"/>
      <w:r w:rsidR="00FD743E">
        <w:rPr>
          <w:lang w:val="en-US" w:eastAsia="ja-JP"/>
        </w:rPr>
        <w:t>is</w:t>
      </w:r>
      <w:r w:rsidRPr="001854F3">
        <w:rPr>
          <w:lang w:val="en-US" w:eastAsia="ja-JP"/>
        </w:rPr>
        <w:t xml:space="preserve"> used</w:t>
      </w:r>
      <w:proofErr w:type="gramEnd"/>
      <w:r w:rsidRPr="001854F3">
        <w:rPr>
          <w:lang w:val="en-US" w:eastAsia="ja-JP"/>
        </w:rPr>
        <w:t xml:space="preserve">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410D17">
        <w:rPr>
          <w:lang w:val="en-US" w:eastAsia="ja-JP"/>
        </w:rPr>
        <w:t>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961"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961"/>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1962" w:name="_Ref72846178"/>
      <w:bookmarkStart w:id="1963" w:name="_Toc210469289"/>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r w:rsidR="002332FC" w:rsidRPr="001854F3">
        <w:rPr>
          <w:lang w:val="en-US"/>
        </w:rPr>
        <w:t>OpenMAX</w:t>
      </w:r>
      <w:r w:rsidR="003F347B" w:rsidRPr="001854F3">
        <w:rPr>
          <w:lang w:val="en-US"/>
        </w:rPr>
        <w:t xml:space="preserve"> IL functions</w:t>
      </w:r>
      <w:bookmarkEnd w:id="1962"/>
      <w:bookmarkEnd w:id="1963"/>
    </w:p>
    <w:p w14:paraId="770ED607" w14:textId="7BEA5E06" w:rsidR="002F184F" w:rsidRPr="001854F3" w:rsidRDefault="002F184F" w:rsidP="003736E9">
      <w:pPr>
        <w:pStyle w:val="a2"/>
        <w:rPr>
          <w:lang w:val="en-US"/>
        </w:rPr>
      </w:pPr>
      <w:bookmarkStart w:id="1964" w:name="_Toc210469290"/>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964"/>
    </w:p>
    <w:p w14:paraId="6C4AE7A7" w14:textId="4E65E3B0" w:rsidR="003736E9" w:rsidRPr="001854F3" w:rsidRDefault="003736E9" w:rsidP="00661684">
      <w:pPr>
        <w:pStyle w:val="a3"/>
        <w:rPr>
          <w:lang w:val="en-US"/>
        </w:rPr>
      </w:pPr>
      <w:bookmarkStart w:id="1965" w:name="_Toc210469291"/>
      <w:r w:rsidRPr="001854F3">
        <w:rPr>
          <w:lang w:val="en-US"/>
        </w:rPr>
        <w:t>OMX_Init</w:t>
      </w:r>
      <w:r w:rsidR="000F16F0" w:rsidRPr="001854F3">
        <w:rPr>
          <w:lang w:val="en-US"/>
        </w:rPr>
        <w:t>()</w:t>
      </w:r>
      <w:r w:rsidRPr="001854F3">
        <w:rPr>
          <w:lang w:val="en-US"/>
        </w:rPr>
        <w:t xml:space="preserve"> and OMX_Deinit</w:t>
      </w:r>
      <w:r w:rsidR="000F16F0" w:rsidRPr="001854F3">
        <w:rPr>
          <w:lang w:val="en-US"/>
        </w:rPr>
        <w:t>()</w:t>
      </w:r>
      <w:bookmarkEnd w:id="1965"/>
    </w:p>
    <w:p w14:paraId="10A5ED87" w14:textId="6BA55685" w:rsidR="003736E9" w:rsidRPr="001854F3" w:rsidRDefault="003736E9" w:rsidP="003736E9">
      <w:pPr>
        <w:rPr>
          <w:lang w:val="en-US"/>
        </w:rPr>
      </w:pPr>
      <w:r w:rsidRPr="001854F3">
        <w:rPr>
          <w:lang w:val="en-US"/>
        </w:rPr>
        <w:t xml:space="preserve">Each </w:t>
      </w:r>
      <w:r w:rsidR="002332FC" w:rsidRPr="001854F3">
        <w:rPr>
          <w:lang w:val="en-US"/>
        </w:rPr>
        <w:t>OpenMAX</w:t>
      </w:r>
      <w:r w:rsidRPr="001854F3">
        <w:rPr>
          <w:lang w:val="en-US"/>
        </w:rPr>
        <w:t xml:space="preserve"> IL client needs to call this method as their first call into </w:t>
      </w:r>
      <w:r w:rsidR="002332FC" w:rsidRPr="001854F3">
        <w:rPr>
          <w:lang w:val="en-US" w:eastAsia="ja-JP"/>
        </w:rPr>
        <w:t>OpenMAX</w:t>
      </w:r>
      <w:r w:rsidRPr="001854F3">
        <w:rPr>
          <w:lang w:val="en-US" w:eastAsia="ja-JP"/>
        </w:rPr>
        <w:t xml:space="preserve"> </w:t>
      </w:r>
      <w:r w:rsidRPr="001854F3">
        <w:rPr>
          <w:lang w:val="en-US"/>
        </w:rPr>
        <w:t xml:space="preserve">IL. This function initializes the OMX core engine prior to any usage of it. Once done, the engine needs to </w:t>
      </w:r>
      <w:proofErr w:type="gramStart"/>
      <w:r w:rsidRPr="001854F3">
        <w:rPr>
          <w:lang w:val="en-US"/>
        </w:rPr>
        <w:t>be released</w:t>
      </w:r>
      <w:proofErr w:type="gramEnd"/>
      <w:r w:rsidRPr="001854F3">
        <w:rPr>
          <w:lang w:val="en-US"/>
        </w:rPr>
        <w:t xml:space="preserve"> by calling the </w:t>
      </w:r>
      <w:r w:rsidRPr="001854F3">
        <w:rPr>
          <w:rFonts w:ascii="Courier New" w:hAnsi="Courier New" w:cs="Courier New"/>
          <w:sz w:val="20"/>
          <w:szCs w:val="20"/>
          <w:lang w:val="en-US"/>
        </w:rPr>
        <w:t>OMX_Deinit</w:t>
      </w:r>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OMX.&lt;vendor_name&gt;.&lt;vendor_specified_convention&gt;</w:t>
      </w:r>
      <w:r w:rsidRPr="001854F3">
        <w:rPr>
          <w:lang w:val="en-US"/>
        </w:rPr>
        <w:t xml:space="preserve">. Once the instance </w:t>
      </w:r>
      <w:proofErr w:type="gramStart"/>
      <w:r w:rsidRPr="001854F3">
        <w:rPr>
          <w:lang w:val="en-US"/>
        </w:rPr>
        <w:t>is no longer needed</w:t>
      </w:r>
      <w:proofErr w:type="gramEnd"/>
      <w:r w:rsidRPr="001854F3">
        <w:rPr>
          <w:lang w:val="en-US"/>
        </w:rPr>
        <w:t xml:space="preserve">, the </w:t>
      </w:r>
      <w:r w:rsidRPr="001854F3">
        <w:rPr>
          <w:rFonts w:ascii="Courier New" w:hAnsi="Courier New" w:cs="Courier New"/>
          <w:sz w:val="20"/>
          <w:szCs w:val="20"/>
          <w:lang w:val="en-US"/>
        </w:rPr>
        <w:t>OMX_FreeHandle</w:t>
      </w:r>
      <w:r w:rsidR="000F16F0" w:rsidRPr="001854F3">
        <w:rPr>
          <w:rFonts w:ascii="Courier New" w:hAnsi="Courier New" w:cs="Courier New"/>
          <w:sz w:val="20"/>
          <w:szCs w:val="20"/>
          <w:lang w:val="en-US"/>
        </w:rPr>
        <w:t>()</w:t>
      </w:r>
      <w:r w:rsidRPr="001854F3">
        <w:rPr>
          <w:lang w:val="en-US"/>
        </w:rPr>
        <w:t xml:space="preserve"> </w:t>
      </w:r>
      <w:proofErr w:type="gramStart"/>
      <w:r w:rsidRPr="001854F3">
        <w:rPr>
          <w:lang w:val="en-US"/>
        </w:rPr>
        <w:t>is called</w:t>
      </w:r>
      <w:proofErr w:type="gramEnd"/>
      <w:r w:rsidRPr="001854F3">
        <w:rPr>
          <w:lang w:val="en-US"/>
        </w:rPr>
        <w:t xml:space="preserve"> to free all related resources.</w:t>
      </w:r>
    </w:p>
    <w:p w14:paraId="4020FA2D" w14:textId="77777777" w:rsidR="003736E9" w:rsidRPr="001854F3" w:rsidRDefault="003736E9" w:rsidP="003736E9">
      <w:pPr>
        <w:rPr>
          <w:lang w:val="en-US"/>
        </w:rPr>
      </w:pPr>
      <w:r w:rsidRPr="001854F3">
        <w:rPr>
          <w:lang w:val="en-US"/>
        </w:rPr>
        <w:t xml:space="preserve">The function can </w:t>
      </w:r>
      <w:proofErr w:type="gramStart"/>
      <w:r w:rsidRPr="001854F3">
        <w:rPr>
          <w:lang w:val="en-US"/>
        </w:rPr>
        <w:t>be called</w:t>
      </w:r>
      <w:proofErr w:type="gramEnd"/>
      <w:r w:rsidRPr="001854F3">
        <w:rPr>
          <w:lang w:val="en-US"/>
        </w:rPr>
        <w:t xml:space="preserve"> multiple times with the same component name to create multiple instances of the component. </w:t>
      </w:r>
    </w:p>
    <w:p w14:paraId="4C2A6B16" w14:textId="2080CF96" w:rsidR="003736E9" w:rsidRPr="001854F3" w:rsidRDefault="003736E9" w:rsidP="00661684">
      <w:pPr>
        <w:pStyle w:val="a3"/>
        <w:rPr>
          <w:lang w:val="en-US"/>
        </w:rPr>
      </w:pPr>
      <w:bookmarkStart w:id="1966" w:name="_Toc210469292"/>
      <w:r w:rsidRPr="001854F3">
        <w:rPr>
          <w:lang w:val="en-US"/>
        </w:rPr>
        <w:t>OMX_GetHandle</w:t>
      </w:r>
      <w:r w:rsidR="000F16F0" w:rsidRPr="001854F3">
        <w:rPr>
          <w:lang w:val="en-US"/>
        </w:rPr>
        <w:t>()</w:t>
      </w:r>
      <w:r w:rsidRPr="001854F3">
        <w:rPr>
          <w:lang w:val="en-US"/>
        </w:rPr>
        <w:t xml:space="preserve"> and OMX_FreeHandle</w:t>
      </w:r>
      <w:r w:rsidR="000F16F0" w:rsidRPr="001854F3">
        <w:rPr>
          <w:lang w:val="en-US"/>
        </w:rPr>
        <w:t>()</w:t>
      </w:r>
      <w:bookmarkEnd w:id="1966"/>
    </w:p>
    <w:p w14:paraId="125B038F" w14:textId="774A7C3C"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OMX_GetHandle</w:t>
      </w:r>
      <w:r w:rsidR="000F16F0" w:rsidRPr="001854F3">
        <w:rPr>
          <w:rFonts w:ascii="Courier New" w:hAnsi="Courier New" w:cs="Courier New"/>
          <w:sz w:val="20"/>
          <w:szCs w:val="20"/>
          <w:lang w:val="en-US"/>
        </w:rPr>
        <w:t>()</w:t>
      </w:r>
      <w:r w:rsidRPr="001854F3">
        <w:rPr>
          <w:lang w:val="en-US"/>
        </w:rPr>
        <w:t xml:space="preserve"> method </w:t>
      </w:r>
      <w:proofErr w:type="gramStart"/>
      <w:r w:rsidRPr="001854F3">
        <w:rPr>
          <w:lang w:val="en-US"/>
        </w:rPr>
        <w:t>is used</w:t>
      </w:r>
      <w:proofErr w:type="gramEnd"/>
      <w:r w:rsidRPr="001854F3">
        <w:rPr>
          <w:lang w:val="en-US"/>
        </w:rPr>
        <w:t xml:space="preserve"> to locate the requested component through its provided name. If the requested component is available, the OMX core engine will invoke the components methods to fill the component handle and setup the callbacks. The </w:t>
      </w:r>
      <w:r w:rsidR="002332FC" w:rsidRPr="001854F3">
        <w:rPr>
          <w:lang w:val="en-US" w:eastAsia="ja-JP"/>
        </w:rPr>
        <w:t>OpenMAX</w:t>
      </w:r>
      <w:r w:rsidRPr="001854F3">
        <w:rPr>
          <w:lang w:val="en-US" w:eastAsia="ja-JP"/>
        </w:rPr>
        <w:t xml:space="preserve"> </w:t>
      </w:r>
      <w:r w:rsidRPr="001854F3">
        <w:rPr>
          <w:lang w:val="en-US"/>
        </w:rPr>
        <w:t xml:space="preserve">AL is the interface that will </w:t>
      </w:r>
      <w:proofErr w:type="gramStart"/>
      <w:r w:rsidRPr="001854F3">
        <w:rPr>
          <w:lang w:val="en-US"/>
        </w:rPr>
        <w:t>be used</w:t>
      </w:r>
      <w:proofErr w:type="gramEnd"/>
      <w:r w:rsidRPr="001854F3">
        <w:rPr>
          <w:lang w:val="en-US"/>
        </w:rPr>
        <w:t xml:space="preserve"> by the application to perform media playback and processing. However, the </w:t>
      </w:r>
      <w:r w:rsidR="002332FC" w:rsidRPr="001854F3">
        <w:rPr>
          <w:lang w:val="en-US" w:eastAsia="ja-JP"/>
        </w:rPr>
        <w:t>OpenMAX</w:t>
      </w:r>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r w:rsidR="002332FC" w:rsidRPr="001854F3">
        <w:rPr>
          <w:lang w:val="en-US" w:eastAsia="ja-JP"/>
        </w:rPr>
        <w:t>OpenMAX</w:t>
      </w:r>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967" w:name="_Toc210469293"/>
      <w:r w:rsidRPr="001854F3">
        <w:rPr>
          <w:lang w:val="en-US"/>
        </w:rPr>
        <w:t>OMX_SetupTunnel</w:t>
      </w:r>
      <w:r w:rsidR="000F16F0" w:rsidRPr="001854F3">
        <w:rPr>
          <w:lang w:val="en-US"/>
        </w:rPr>
        <w:t>()</w:t>
      </w:r>
      <w:r w:rsidRPr="001854F3">
        <w:rPr>
          <w:lang w:val="en-US"/>
        </w:rPr>
        <w:t xml:space="preserve"> and OMX_TeardownTunnel</w:t>
      </w:r>
      <w:r w:rsidR="000F16F0" w:rsidRPr="001854F3">
        <w:rPr>
          <w:lang w:val="en-US"/>
        </w:rPr>
        <w:t>()</w:t>
      </w:r>
      <w:bookmarkEnd w:id="1967"/>
    </w:p>
    <w:p w14:paraId="631A90F8" w14:textId="49DDABA4" w:rsidR="003736E9" w:rsidRPr="001854F3" w:rsidRDefault="003736E9" w:rsidP="003736E9">
      <w:pPr>
        <w:rPr>
          <w:lang w:val="en-US"/>
        </w:rPr>
      </w:pPr>
      <w:r w:rsidRPr="001854F3">
        <w:rPr>
          <w:lang w:val="en-US"/>
        </w:rPr>
        <w:t xml:space="preserve">A Tunnel </w:t>
      </w:r>
      <w:proofErr w:type="gramStart"/>
      <w:r w:rsidRPr="001854F3">
        <w:rPr>
          <w:lang w:val="en-US"/>
        </w:rPr>
        <w:t>is used</w:t>
      </w:r>
      <w:proofErr w:type="gramEnd"/>
      <w:r w:rsidRPr="001854F3">
        <w:rPr>
          <w:lang w:val="en-US"/>
        </w:rPr>
        <w:t xml:space="preserve"> to connect the input and output ports of two connected components. The </w:t>
      </w:r>
      <w:r w:rsidRPr="001854F3">
        <w:rPr>
          <w:rFonts w:ascii="Courier New" w:hAnsi="Courier New" w:cs="Courier New"/>
          <w:sz w:val="20"/>
          <w:szCs w:val="20"/>
          <w:lang w:val="en-US"/>
        </w:rPr>
        <w:t>OMX_SetupTunnel</w:t>
      </w:r>
      <w:r w:rsidR="000F16F0" w:rsidRPr="001854F3">
        <w:rPr>
          <w:rFonts w:ascii="Courier New" w:hAnsi="Courier New" w:cs="Courier New"/>
          <w:sz w:val="20"/>
          <w:szCs w:val="20"/>
          <w:lang w:val="en-US"/>
        </w:rPr>
        <w:t>()</w:t>
      </w:r>
      <w:r w:rsidRPr="001854F3">
        <w:rPr>
          <w:lang w:val="en-US"/>
        </w:rPr>
        <w:t xml:space="preserve"> </w:t>
      </w:r>
      <w:proofErr w:type="gramStart"/>
      <w:r w:rsidRPr="001854F3">
        <w:rPr>
          <w:lang w:val="en-US"/>
        </w:rPr>
        <w:t>is used</w:t>
      </w:r>
      <w:proofErr w:type="gramEnd"/>
      <w:r w:rsidRPr="001854F3">
        <w:rPr>
          <w:lang w:val="en-US"/>
        </w:rPr>
        <w:t xml:space="preserve"> to establish a tunnel connecting an output port to the input port of another component</w:t>
      </w:r>
      <w:proofErr w:type="gramStart"/>
      <w:r w:rsidRPr="001854F3">
        <w:rPr>
          <w:lang w:val="en-US"/>
        </w:rPr>
        <w:t xml:space="preserve">.  </w:t>
      </w:r>
      <w:proofErr w:type="gramEnd"/>
      <w:r w:rsidRPr="001854F3">
        <w:rPr>
          <w:lang w:val="en-US"/>
        </w:rPr>
        <w:t xml:space="preserve">When creating the tunnel, the components negotiate a compatible input/output format for the connected ports. When no longer needed, the application calls the </w:t>
      </w:r>
      <w:r w:rsidRPr="001854F3">
        <w:rPr>
          <w:rFonts w:ascii="Courier New" w:hAnsi="Courier New" w:cs="Courier New"/>
          <w:sz w:val="20"/>
          <w:szCs w:val="20"/>
          <w:lang w:val="en-US"/>
        </w:rPr>
        <w:t>OMX_TeardownTunnel</w:t>
      </w:r>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968" w:name="_Toc210469294"/>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968"/>
    </w:p>
    <w:p w14:paraId="4806A652" w14:textId="77777777" w:rsidR="003736E9" w:rsidRPr="001854F3" w:rsidRDefault="003736E9" w:rsidP="00661684">
      <w:pPr>
        <w:pStyle w:val="a3"/>
        <w:rPr>
          <w:lang w:val="en-US"/>
        </w:rPr>
      </w:pPr>
      <w:bookmarkStart w:id="1969" w:name="_Toc210469295"/>
      <w:r w:rsidRPr="001854F3">
        <w:rPr>
          <w:lang w:val="en-US"/>
        </w:rPr>
        <w:t>Methods</w:t>
      </w:r>
      <w:bookmarkEnd w:id="1969"/>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r w:rsidRPr="001854F3">
        <w:rPr>
          <w:rFonts w:ascii="Courier New" w:hAnsi="Courier New" w:cs="Courier New"/>
          <w:sz w:val="20"/>
          <w:szCs w:val="20"/>
          <w:lang w:val="en-US"/>
        </w:rPr>
        <w:t>OMX_AllocateBuffer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OMX_UseBuffer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and </w:t>
      </w:r>
      <w:r w:rsidRPr="001854F3">
        <w:rPr>
          <w:rFonts w:ascii="Courier New" w:hAnsi="Courier New" w:cs="Courier New"/>
          <w:sz w:val="20"/>
          <w:szCs w:val="20"/>
          <w:lang w:val="en-US"/>
        </w:rPr>
        <w:t>OMX_FreeBuffer</w:t>
      </w:r>
      <w:r w:rsidR="000F16F0" w:rsidRPr="001854F3">
        <w:rPr>
          <w:rFonts w:ascii="Courier New" w:hAnsi="Courier New" w:cs="Courier New"/>
          <w:sz w:val="20"/>
          <w:szCs w:val="20"/>
          <w:lang w:val="en-US"/>
        </w:rPr>
        <w:t>()</w:t>
      </w:r>
      <w:r w:rsidRPr="001854F3">
        <w:rPr>
          <w:lang w:val="en-US"/>
        </w:rPr>
        <w:t xml:space="preserve"> </w:t>
      </w:r>
      <w:proofErr w:type="gramStart"/>
      <w:r w:rsidRPr="001854F3">
        <w:rPr>
          <w:lang w:val="en-US"/>
        </w:rPr>
        <w:t>are defined</w:t>
      </w:r>
      <w:proofErr w:type="gramEnd"/>
      <w:r w:rsidRPr="001854F3">
        <w:rPr>
          <w:lang w:val="en-US"/>
        </w:rPr>
        <w:t xml:space="preserve">.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xml:space="preserve">. Only one buffer per tunnel </w:t>
      </w:r>
      <w:proofErr w:type="gramStart"/>
      <w:r w:rsidRPr="001854F3">
        <w:rPr>
          <w:lang w:val="en-US"/>
        </w:rPr>
        <w:t>is allowed</w:t>
      </w:r>
      <w:proofErr w:type="gramEnd"/>
      <w:r w:rsidRPr="001854F3">
        <w:rPr>
          <w:lang w:val="en-US"/>
        </w:rPr>
        <w:t xml:space="preserve"> and one of the two components acts a supplier of that buffer.</w:t>
      </w:r>
      <w:r w:rsidR="00A749FF" w:rsidRPr="001854F3">
        <w:rPr>
          <w:lang w:val="en-US"/>
        </w:rPr>
        <w:t xml:space="preserve"> </w:t>
      </w:r>
    </w:p>
    <w:p w14:paraId="7D5AD22F" w14:textId="14C225B1"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410D17">
        <w:rPr>
          <w:lang w:val="en-US"/>
        </w:rPr>
        <w:t>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1B77BA6E">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970" w:name="_Ref85710113"/>
      <w:r w:rsidRPr="001854F3">
        <w:rPr>
          <w:lang w:val="en-US"/>
        </w:rPr>
        <w:t>Example of connected components and the buffer usage</w:t>
      </w:r>
      <w:bookmarkEnd w:id="1970"/>
    </w:p>
    <w:p w14:paraId="3EE6D5DB" w14:textId="4EAA053A"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OMX_SetConfig</w:t>
      </w:r>
      <w:r w:rsidR="000F16F0" w:rsidRPr="001854F3">
        <w:rPr>
          <w:rFonts w:ascii="Courier New" w:hAnsi="Courier New" w:cs="Courier New"/>
          <w:sz w:val="20"/>
          <w:szCs w:val="20"/>
          <w:lang w:val="en-US"/>
        </w:rPr>
        <w:t>()</w:t>
      </w:r>
      <w:r w:rsidRPr="001854F3">
        <w:rPr>
          <w:lang w:val="en-US"/>
        </w:rPr>
        <w:t xml:space="preserve"> method </w:t>
      </w:r>
      <w:proofErr w:type="gramStart"/>
      <w:r w:rsidRPr="001854F3">
        <w:rPr>
          <w:lang w:val="en-US"/>
        </w:rPr>
        <w:t>is used</w:t>
      </w:r>
      <w:proofErr w:type="gramEnd"/>
      <w:r w:rsidRPr="001854F3">
        <w:rPr>
          <w:lang w:val="en-US"/>
        </w:rPr>
        <w:t xml:space="preserve"> to configure a component by the application. The application passes a structure that contains the configuration parameters to the component. The configuration parameters </w:t>
      </w:r>
      <w:proofErr w:type="gramStart"/>
      <w:r w:rsidRPr="001854F3">
        <w:rPr>
          <w:lang w:val="en-US"/>
        </w:rPr>
        <w:t>are published</w:t>
      </w:r>
      <w:proofErr w:type="gramEnd"/>
      <w:r w:rsidRPr="001854F3">
        <w:rPr>
          <w:lang w:val="en-US"/>
        </w:rPr>
        <w:t xml:space="preserve">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971" w:name="_Toc210469296"/>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971"/>
    </w:p>
    <w:p w14:paraId="7D70A141" w14:textId="0A244900" w:rsidR="003736E9" w:rsidRDefault="003736E9" w:rsidP="003736E9">
      <w:pPr>
        <w:rPr>
          <w:lang w:val="en-US"/>
        </w:rPr>
      </w:pPr>
      <w:r w:rsidRPr="001854F3">
        <w:rPr>
          <w:lang w:val="en-US"/>
        </w:rPr>
        <w:t xml:space="preserve">The port configuration </w:t>
      </w:r>
      <w:proofErr w:type="gramStart"/>
      <w:r w:rsidRPr="001854F3">
        <w:rPr>
          <w:lang w:val="en-US"/>
        </w:rPr>
        <w:t>is used</w:t>
      </w:r>
      <w:proofErr w:type="gramEnd"/>
      <w:r w:rsidRPr="001854F3">
        <w:rPr>
          <w:lang w:val="en-US"/>
        </w:rPr>
        <w:t xml:space="preserve"> to define the format of the data to </w:t>
      </w:r>
      <w:proofErr w:type="gramStart"/>
      <w:r w:rsidRPr="001854F3">
        <w:rPr>
          <w:lang w:val="en-US"/>
        </w:rPr>
        <w:t>be transferred</w:t>
      </w:r>
      <w:proofErr w:type="gramEnd"/>
      <w:r w:rsidRPr="001854F3">
        <w:rPr>
          <w:lang w:val="en-US"/>
        </w:rPr>
        <w:t xml:space="preserve"> on a component port. The buffer header contains a reference to the buffer </w:t>
      </w:r>
      <w:r w:rsidRPr="001854F3">
        <w:rPr>
          <w:rFonts w:ascii="Courier New" w:hAnsi="Courier New" w:cs="Courier New"/>
          <w:sz w:val="20"/>
          <w:szCs w:val="20"/>
          <w:lang w:val="en-US"/>
        </w:rPr>
        <w:t>pBuffer</w:t>
      </w:r>
      <w:r w:rsidRPr="001854F3">
        <w:rPr>
          <w:lang w:val="en-US"/>
        </w:rPr>
        <w:t xml:space="preserve">, an offset inside that buffer </w:t>
      </w:r>
      <w:r w:rsidRPr="001854F3">
        <w:rPr>
          <w:rFonts w:ascii="Courier New" w:hAnsi="Courier New" w:cs="Courier New"/>
          <w:sz w:val="20"/>
          <w:szCs w:val="20"/>
          <w:lang w:val="en-US"/>
        </w:rPr>
        <w:t>nOffset</w:t>
      </w:r>
      <w:r w:rsidRPr="001854F3">
        <w:rPr>
          <w:lang w:val="en-US"/>
        </w:rPr>
        <w:t xml:space="preserve">, and the length of that buffer </w:t>
      </w:r>
      <w:r w:rsidRPr="001854F3">
        <w:rPr>
          <w:rFonts w:ascii="Courier New" w:hAnsi="Courier New" w:cs="Courier New"/>
          <w:sz w:val="20"/>
          <w:szCs w:val="20"/>
          <w:lang w:val="en-US"/>
        </w:rPr>
        <w:t>nFilledLen</w:t>
      </w:r>
      <w:r w:rsidRPr="001854F3">
        <w:rPr>
          <w:lang w:val="en-US"/>
        </w:rPr>
        <w:t xml:space="preserve">. Multiple buffers can </w:t>
      </w:r>
      <w:proofErr w:type="gramStart"/>
      <w:r w:rsidRPr="001854F3">
        <w:rPr>
          <w:lang w:val="en-US"/>
        </w:rPr>
        <w:t>be used</w:t>
      </w:r>
      <w:proofErr w:type="gramEnd"/>
      <w:r w:rsidRPr="001854F3">
        <w:rPr>
          <w:lang w:val="en-US"/>
        </w:rPr>
        <w:t xml:space="preserve"> to pass data, which allows for more flexibility in the communication between components, </w:t>
      </w:r>
      <w:proofErr w:type="gramStart"/>
      <w:r w:rsidRPr="001854F3">
        <w:rPr>
          <w:lang w:val="en-US"/>
        </w:rPr>
        <w:t>i.e.</w:t>
      </w:r>
      <w:proofErr w:type="gramEnd"/>
      <w:r w:rsidRPr="001854F3">
        <w:rPr>
          <w:lang w:val="en-US"/>
        </w:rPr>
        <w:t xml:space="preserve"> more than one frame can </w:t>
      </w:r>
      <w:proofErr w:type="gramStart"/>
      <w:r w:rsidRPr="001854F3">
        <w:rPr>
          <w:lang w:val="en-US"/>
        </w:rPr>
        <w:t>be exchanged</w:t>
      </w:r>
      <w:proofErr w:type="gramEnd"/>
      <w:r w:rsidRPr="001854F3">
        <w:rPr>
          <w:lang w:val="en-US"/>
        </w:rPr>
        <w:t xml:space="preserve">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410D17">
        <w:rPr>
          <w:lang w:val="en-US"/>
        </w:rPr>
        <w:t>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972" w:name="_Ref85710154"/>
      <w:r w:rsidRPr="001854F3">
        <w:rPr>
          <w:lang w:val="en-US"/>
        </w:rPr>
        <w:t>Port configuration example</w:t>
      </w:r>
      <w:bookmarkEnd w:id="1972"/>
    </w:p>
    <w:p w14:paraId="32C0FF19" w14:textId="54DFC186" w:rsidR="003736E9" w:rsidRPr="001854F3" w:rsidRDefault="003736E9" w:rsidP="003736E9">
      <w:pPr>
        <w:rPr>
          <w:rFonts w:eastAsia="Times New Roman"/>
          <w:sz w:val="24"/>
          <w:lang w:val="en-US"/>
        </w:rPr>
      </w:pPr>
      <w:r w:rsidRPr="001854F3">
        <w:rPr>
          <w:lang w:val="en-US"/>
        </w:rPr>
        <w:t xml:space="preserve">There is no requirement </w:t>
      </w:r>
      <w:del w:id="1973" w:author="Emmanuel Thomas" w:date="2025-10-04T12:38:00Z" w16du:dateUtc="2025-10-04T10:38:00Z">
        <w:r w:rsidRPr="001854F3" w:rsidDel="00C3499F">
          <w:rPr>
            <w:lang w:val="en-US"/>
          </w:rPr>
          <w:delText>on</w:delText>
        </w:r>
      </w:del>
      <w:ins w:id="1974" w:author="Emmanuel Thomas" w:date="2025-10-04T12:38:00Z" w16du:dateUtc="2025-10-04T10:38:00Z">
        <w:r w:rsidR="00C3499F" w:rsidRPr="001854F3">
          <w:rPr>
            <w:lang w:val="en-US"/>
          </w:rPr>
          <w:t>for</w:t>
        </w:r>
      </w:ins>
      <w:r w:rsidRPr="001854F3">
        <w:rPr>
          <w:lang w:val="en-US"/>
        </w:rPr>
        <w:t xml:space="preserve">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w:t>
      </w:r>
      <w:proofErr w:type="gramStart"/>
      <w:r w:rsidRPr="001854F3">
        <w:rPr>
          <w:lang w:val="en-US"/>
        </w:rPr>
        <w:t>is also provided</w:t>
      </w:r>
      <w:proofErr w:type="gramEnd"/>
      <w:r w:rsidRPr="001854F3">
        <w:rPr>
          <w:lang w:val="en-US"/>
        </w:rPr>
        <w:t xml:space="preserve"> by the buffer header for every buffer. The </w:t>
      </w:r>
      <w:r w:rsidRPr="001854F3">
        <w:rPr>
          <w:rFonts w:ascii="Courier New" w:hAnsi="Courier New" w:cs="Courier New"/>
          <w:sz w:val="20"/>
          <w:szCs w:val="20"/>
          <w:lang w:val="en-US"/>
        </w:rPr>
        <w:t>nTimestamp</w:t>
      </w:r>
      <w:r w:rsidRPr="001854F3">
        <w:rPr>
          <w:lang w:val="en-US"/>
        </w:rPr>
        <w:t xml:space="preserve"> corresponds to the presentation timestamp of the first media sample that starts at the current buffer. If multiple samples </w:t>
      </w:r>
      <w:proofErr w:type="gramStart"/>
      <w:r w:rsidRPr="001854F3">
        <w:rPr>
          <w:lang w:val="en-US"/>
        </w:rPr>
        <w:t>are included</w:t>
      </w:r>
      <w:proofErr w:type="gramEnd"/>
      <w:r w:rsidRPr="001854F3">
        <w:rPr>
          <w:lang w:val="en-US"/>
        </w:rPr>
        <w:t xml:space="preserve"> in the current buffer, the start timestamp of the following samples </w:t>
      </w:r>
      <w:proofErr w:type="gramStart"/>
      <w:r w:rsidRPr="001854F3">
        <w:rPr>
          <w:lang w:val="en-US"/>
        </w:rPr>
        <w:t>is inferred</w:t>
      </w:r>
      <w:proofErr w:type="gramEnd"/>
      <w:r w:rsidRPr="001854F3">
        <w:rPr>
          <w:lang w:val="en-US"/>
        </w:rPr>
        <w:t xml:space="preserve"> from the </w:t>
      </w:r>
      <w:r w:rsidRPr="001854F3">
        <w:rPr>
          <w:rFonts w:ascii="Courier New" w:hAnsi="Courier New" w:cs="Courier New"/>
          <w:sz w:val="20"/>
          <w:szCs w:val="20"/>
          <w:lang w:val="en-US"/>
        </w:rPr>
        <w:lastRenderedPageBreak/>
        <w:t>nTimestamp</w:t>
      </w:r>
      <w:r w:rsidRPr="001854F3">
        <w:rPr>
          <w:lang w:val="en-US"/>
        </w:rPr>
        <w:t xml:space="preserve"> and the sample duration. That information can then </w:t>
      </w:r>
      <w:proofErr w:type="gramStart"/>
      <w:r w:rsidRPr="001854F3">
        <w:rPr>
          <w:lang w:val="en-US"/>
        </w:rPr>
        <w:t>be propagated</w:t>
      </w:r>
      <w:proofErr w:type="gramEnd"/>
      <w:r w:rsidRPr="001854F3">
        <w:rPr>
          <w:lang w:val="en-US"/>
        </w:rPr>
        <w:t xml:space="preserve"> through the pipeline and may </w:t>
      </w:r>
      <w:proofErr w:type="gramStart"/>
      <w:r w:rsidRPr="001854F3">
        <w:rPr>
          <w:lang w:val="en-US"/>
        </w:rPr>
        <w:t>be passed</w:t>
      </w:r>
      <w:proofErr w:type="gramEnd"/>
      <w:r w:rsidRPr="001854F3">
        <w:rPr>
          <w:lang w:val="en-US"/>
        </w:rPr>
        <w:t xml:space="preserve"> to the application through the output buffer.</w:t>
      </w:r>
    </w:p>
    <w:p w14:paraId="443124FF" w14:textId="77777777" w:rsidR="00706DC0" w:rsidRDefault="00706DC0" w:rsidP="00706DC0">
      <w:pPr>
        <w:pStyle w:val="a3"/>
        <w:numPr>
          <w:ilvl w:val="2"/>
          <w:numId w:val="7"/>
        </w:numPr>
        <w:rPr>
          <w:lang w:val="en-US"/>
        </w:rPr>
      </w:pPr>
      <w:bookmarkStart w:id="1975" w:name="_Ref120263369"/>
      <w:bookmarkStart w:id="1976" w:name="_Toc120279211"/>
      <w:bookmarkStart w:id="1977" w:name="_Toc210469297"/>
      <w:r w:rsidRPr="001854F3">
        <w:rPr>
          <w:lang w:val="en-US"/>
        </w:rPr>
        <w:t>Format of the OpenMAX IL buffer header</w:t>
      </w:r>
      <w:bookmarkEnd w:id="1975"/>
      <w:bookmarkEnd w:id="1976"/>
      <w:bookmarkEnd w:id="1977"/>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978" w:name="_Toc125562696"/>
      <w:bookmarkStart w:id="1979" w:name="_Toc125621645"/>
      <w:bookmarkStart w:id="1980" w:name="_Toc133355195"/>
      <w:bookmarkStart w:id="1981" w:name="_Toc125562697"/>
      <w:bookmarkStart w:id="1982" w:name="_Toc125621646"/>
      <w:bookmarkStart w:id="1983" w:name="_Toc133355196"/>
      <w:bookmarkStart w:id="1984" w:name="_Toc125562719"/>
      <w:bookmarkStart w:id="1985" w:name="_Toc125621668"/>
      <w:bookmarkStart w:id="1986" w:name="_Toc133355218"/>
      <w:bookmarkStart w:id="1987" w:name="_Toc125562720"/>
      <w:bookmarkStart w:id="1988" w:name="_Toc125621669"/>
      <w:bookmarkStart w:id="1989" w:name="_Toc133355219"/>
      <w:bookmarkStart w:id="1990" w:name="_Toc77782846"/>
      <w:bookmarkStart w:id="1991" w:name="_Toc77785634"/>
      <w:bookmarkStart w:id="1992" w:name="_Toc77850631"/>
      <w:bookmarkStart w:id="1993" w:name="_Toc77850772"/>
      <w:bookmarkStart w:id="1994" w:name="_Toc77850913"/>
      <w:bookmarkStart w:id="1995" w:name="_Ref120263322"/>
      <w:bookmarkStart w:id="1996" w:name="_Toc120279212"/>
      <w:bookmarkStart w:id="1997" w:name="_Toc210469298"/>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r w:rsidRPr="001854F3">
        <w:rPr>
          <w:lang w:val="en-US"/>
        </w:rPr>
        <w:t>Buffer flags defined in OpenMAX IL</w:t>
      </w:r>
      <w:bookmarkEnd w:id="1995"/>
      <w:bookmarkEnd w:id="1996"/>
      <w:bookmarkEnd w:id="1997"/>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998" w:name="_Toc210469299"/>
      <w:r w:rsidRPr="001854F3">
        <w:rPr>
          <w:lang w:val="en-US"/>
        </w:rPr>
        <w:t>Input/Output from/into GPU</w:t>
      </w:r>
      <w:bookmarkEnd w:id="1998"/>
    </w:p>
    <w:p w14:paraId="6947A18A" w14:textId="7C0235A3" w:rsidR="00627D90" w:rsidRPr="001854F3" w:rsidRDefault="002332FC" w:rsidP="000A2CD2">
      <w:pPr>
        <w:rPr>
          <w:lang w:val="en-US"/>
        </w:rPr>
      </w:pPr>
      <w:r w:rsidRPr="001854F3">
        <w:rPr>
          <w:lang w:val="en-US"/>
        </w:rPr>
        <w:t>OpenMAX</w:t>
      </w:r>
      <w:r w:rsidR="003736E9" w:rsidRPr="001854F3">
        <w:rPr>
          <w:lang w:val="en-US" w:eastAsia="ja-JP"/>
        </w:rPr>
        <w:t xml:space="preserve"> </w:t>
      </w:r>
      <w:r w:rsidR="003736E9" w:rsidRPr="001854F3">
        <w:rPr>
          <w:lang w:val="en-US"/>
        </w:rPr>
        <w:t xml:space="preserve">IL introduces the possibility to use an EGL Image as an output buffer. An EGL Image </w:t>
      </w:r>
      <w:proofErr w:type="gramStart"/>
      <w:r w:rsidR="003736E9" w:rsidRPr="001854F3">
        <w:rPr>
          <w:lang w:val="en-US"/>
        </w:rPr>
        <w:t>is designed</w:t>
      </w:r>
      <w:proofErr w:type="gramEnd"/>
      <w:r w:rsidR="003736E9" w:rsidRPr="001854F3">
        <w:rPr>
          <w:lang w:val="en-US"/>
        </w:rPr>
        <w:t xml:space="preserve"> for sharing data between rendering-based EGL interfaces, such as OpenGL and the </w:t>
      </w:r>
      <w:r w:rsidRPr="001854F3">
        <w:rPr>
          <w:lang w:val="en-US"/>
        </w:rPr>
        <w:t>OpenMAX</w:t>
      </w:r>
      <w:r w:rsidR="003736E9" w:rsidRPr="001854F3">
        <w:rPr>
          <w:lang w:val="en-US" w:eastAsia="ja-JP"/>
        </w:rPr>
        <w:t xml:space="preserve"> </w:t>
      </w:r>
      <w:r w:rsidR="003736E9" w:rsidRPr="001854F3">
        <w:rPr>
          <w:lang w:val="en-US"/>
        </w:rPr>
        <w:t xml:space="preserve">components. It is up to the component to implement the </w:t>
      </w:r>
      <w:r w:rsidR="003736E9" w:rsidRPr="001854F3">
        <w:rPr>
          <w:rFonts w:ascii="Courier New" w:hAnsi="Courier New" w:cs="Courier New"/>
          <w:sz w:val="20"/>
          <w:szCs w:val="20"/>
          <w:lang w:val="en-US"/>
        </w:rPr>
        <w:t>OMX_UseEGLImage</w:t>
      </w:r>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1999" w:name="_Ref85722100"/>
      <w:bookmarkStart w:id="2000" w:name="_Toc210469300"/>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999"/>
      <w:bookmarkEnd w:id="2000"/>
    </w:p>
    <w:p w14:paraId="20E5C20A" w14:textId="13C50106" w:rsidR="00627D90" w:rsidRPr="001854F3" w:rsidRDefault="003613FE" w:rsidP="000A2CD2">
      <w:pPr>
        <w:pStyle w:val="a2"/>
        <w:rPr>
          <w:lang w:val="en-US"/>
        </w:rPr>
      </w:pPr>
      <w:bookmarkStart w:id="2001" w:name="_Toc85722005"/>
      <w:bookmarkEnd w:id="2001"/>
      <w:r>
        <w:rPr>
          <w:lang w:val="en-US"/>
        </w:rPr>
        <w:tab/>
      </w:r>
      <w:bookmarkStart w:id="2002" w:name="_Toc210469301"/>
      <w:r w:rsidR="00627D90" w:rsidRPr="001854F3">
        <w:rPr>
          <w:lang w:val="en-US"/>
        </w:rPr>
        <w:t>Overview</w:t>
      </w:r>
      <w:bookmarkEnd w:id="2002"/>
    </w:p>
    <w:p w14:paraId="2951BECB" w14:textId="0848F6A7"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r w:rsidRPr="001854F3">
        <w:rPr>
          <w:rFonts w:ascii="Courier New" w:hAnsi="Courier New" w:cs="Courier New"/>
          <w:sz w:val="20"/>
          <w:szCs w:val="20"/>
          <w:lang w:val="en-US" w:eastAsia="ja-JP"/>
        </w:rPr>
        <w:t>MediaSource</w:t>
      </w:r>
      <w:r w:rsidRPr="001854F3">
        <w:rPr>
          <w:lang w:val="en-US" w:eastAsia="ja-JP"/>
        </w:rPr>
        <w:t xml:space="preserve"> objects. A </w:t>
      </w:r>
      <w:r w:rsidRPr="001854F3">
        <w:rPr>
          <w:rFonts w:ascii="Courier New" w:hAnsi="Courier New" w:cs="Courier New"/>
          <w:sz w:val="20"/>
          <w:szCs w:val="20"/>
          <w:lang w:val="en-US" w:eastAsia="ja-JP"/>
        </w:rPr>
        <w:t>MediaSource</w:t>
      </w:r>
      <w:r w:rsidRPr="001854F3">
        <w:rPr>
          <w:lang w:val="en-US" w:eastAsia="ja-JP"/>
        </w:rPr>
        <w:t xml:space="preserve"> object may have one or more </w:t>
      </w:r>
      <w:r w:rsidRPr="001854F3">
        <w:rPr>
          <w:rFonts w:ascii="Courier New" w:hAnsi="Courier New" w:cs="Courier New"/>
          <w:sz w:val="20"/>
          <w:szCs w:val="20"/>
          <w:lang w:val="en-US" w:eastAsia="ja-JP"/>
        </w:rPr>
        <w:t>SourceBuffer</w:t>
      </w:r>
      <w:r w:rsidRPr="001854F3">
        <w:rPr>
          <w:lang w:val="en-US" w:eastAsia="ja-JP"/>
        </w:rPr>
        <w:t xml:space="preserve"> objects. Applications append media segments to the </w:t>
      </w:r>
      <w:r w:rsidRPr="001854F3">
        <w:rPr>
          <w:rFonts w:ascii="Courier New" w:hAnsi="Courier New" w:cs="Courier New"/>
          <w:sz w:val="20"/>
          <w:szCs w:val="20"/>
          <w:lang w:val="en-US" w:eastAsia="ja-JP"/>
        </w:rPr>
        <w:t>SourceBuffer</w:t>
      </w:r>
      <w:r w:rsidRPr="001854F3">
        <w:rPr>
          <w:lang w:val="en-US" w:eastAsia="ja-JP"/>
        </w:rPr>
        <w:t xml:space="preserve"> objects. A </w:t>
      </w:r>
      <w:r w:rsidRPr="001854F3">
        <w:rPr>
          <w:rFonts w:ascii="Courier New" w:hAnsi="Courier New" w:cs="Courier New"/>
          <w:sz w:val="20"/>
          <w:szCs w:val="20"/>
          <w:lang w:val="en-US" w:eastAsia="ja-JP"/>
        </w:rPr>
        <w:t>SourceBuffer</w:t>
      </w:r>
      <w:r w:rsidRPr="001854F3">
        <w:rPr>
          <w:lang w:val="en-US" w:eastAsia="ja-JP"/>
        </w:rPr>
        <w:t xml:space="preserve"> may have multiple tracks, which </w:t>
      </w:r>
      <w:proofErr w:type="gramStart"/>
      <w:r w:rsidRPr="001854F3">
        <w:rPr>
          <w:lang w:val="en-US" w:eastAsia="ja-JP"/>
        </w:rPr>
        <w:t>are decoded</w:t>
      </w:r>
      <w:proofErr w:type="gramEnd"/>
      <w:r w:rsidRPr="001854F3">
        <w:rPr>
          <w:lang w:val="en-US" w:eastAsia="ja-JP"/>
        </w:rPr>
        <w:t xml:space="preserve">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proofErr w:type="gramStart"/>
      <w:r w:rsidR="00410D17">
        <w:rPr>
          <w:lang w:val="en-US" w:eastAsia="ja-JP"/>
        </w:rPr>
        <w:t>0</w:t>
      </w:r>
      <w:proofErr w:type="gramEnd"/>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2003"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tcPr>
          <w:p w14:paraId="0FAB4D00" w14:textId="77777777" w:rsidR="002F320A" w:rsidRPr="00BC394B" w:rsidRDefault="002F320A" w:rsidP="00012BE2">
            <w:pPr>
              <w:spacing w:after="60"/>
              <w:jc w:val="left"/>
              <w:rPr>
                <w:sz w:val="20"/>
              </w:rPr>
            </w:pPr>
            <w:r>
              <w:rPr>
                <w:sz w:val="20"/>
              </w:rPr>
              <w:t>MS</w:t>
            </w:r>
          </w:p>
        </w:tc>
        <w:tc>
          <w:tcPr>
            <w:tcW w:w="4309" w:type="dxa"/>
          </w:tcPr>
          <w:p w14:paraId="39B5BAB6" w14:textId="77777777" w:rsidR="002F320A" w:rsidRPr="00012BE2" w:rsidRDefault="002F320A" w:rsidP="00012BE2">
            <w:pPr>
              <w:spacing w:after="60"/>
              <w:jc w:val="left"/>
              <w:rPr>
                <w:rFonts w:ascii="Courier New" w:hAnsi="Courier New" w:cs="Courier New"/>
                <w:sz w:val="20"/>
              </w:rPr>
            </w:pPr>
            <w:r w:rsidRPr="00012BE2">
              <w:rPr>
                <w:rFonts w:ascii="Courier New" w:hAnsi="Courier New" w:cs="Courier New"/>
                <w:sz w:val="20"/>
              </w:rPr>
              <w:t>MediaSource</w:t>
            </w:r>
          </w:p>
        </w:tc>
        <w:tc>
          <w:tcPr>
            <w:tcW w:w="397" w:type="dxa"/>
          </w:tcPr>
          <w:p w14:paraId="0BC8BD6C" w14:textId="77777777" w:rsidR="002F320A" w:rsidRPr="00BC394B" w:rsidRDefault="002F320A" w:rsidP="00012BE2">
            <w:pPr>
              <w:spacing w:after="60"/>
              <w:jc w:val="left"/>
              <w:rPr>
                <w:sz w:val="20"/>
              </w:rPr>
            </w:pPr>
          </w:p>
        </w:tc>
        <w:tc>
          <w:tcPr>
            <w:tcW w:w="4479" w:type="dxa"/>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tcPr>
          <w:p w14:paraId="7DAB0C68" w14:textId="77777777" w:rsidR="002F320A" w:rsidRPr="003C7EC1" w:rsidRDefault="002F320A" w:rsidP="00012BE2">
            <w:pPr>
              <w:spacing w:after="60"/>
              <w:jc w:val="left"/>
              <w:rPr>
                <w:sz w:val="20"/>
              </w:rPr>
            </w:pPr>
            <w:r w:rsidRPr="003C7EC1">
              <w:rPr>
                <w:sz w:val="20"/>
              </w:rPr>
              <w:t>SB</w:t>
            </w:r>
          </w:p>
        </w:tc>
        <w:tc>
          <w:tcPr>
            <w:tcW w:w="4309" w:type="dxa"/>
          </w:tcPr>
          <w:p w14:paraId="2607E22D" w14:textId="77777777" w:rsidR="002F320A" w:rsidRPr="003C7EC1" w:rsidRDefault="002F320A" w:rsidP="00012BE2">
            <w:pPr>
              <w:spacing w:after="60"/>
              <w:jc w:val="left"/>
              <w:rPr>
                <w:sz w:val="20"/>
              </w:rPr>
            </w:pPr>
            <w:r w:rsidRPr="00012BE2">
              <w:rPr>
                <w:rFonts w:ascii="Courier New" w:hAnsi="Courier New" w:cs="Courier New"/>
                <w:sz w:val="20"/>
              </w:rPr>
              <w:t>SourceBuffer</w:t>
            </w:r>
          </w:p>
        </w:tc>
        <w:tc>
          <w:tcPr>
            <w:tcW w:w="397" w:type="dxa"/>
          </w:tcPr>
          <w:p w14:paraId="177C9D82" w14:textId="77777777" w:rsidR="002F320A" w:rsidRPr="00BC394B" w:rsidRDefault="002F320A" w:rsidP="00012BE2">
            <w:pPr>
              <w:spacing w:after="60"/>
              <w:jc w:val="left"/>
              <w:rPr>
                <w:sz w:val="20"/>
              </w:rPr>
            </w:pPr>
          </w:p>
        </w:tc>
        <w:tc>
          <w:tcPr>
            <w:tcW w:w="4479" w:type="dxa"/>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tcPr>
          <w:p w14:paraId="461BBE93" w14:textId="77777777" w:rsidR="002F320A" w:rsidRPr="00BC394B" w:rsidRDefault="002F320A" w:rsidP="00012BE2">
            <w:pPr>
              <w:spacing w:after="60"/>
              <w:jc w:val="left"/>
              <w:rPr>
                <w:sz w:val="20"/>
              </w:rPr>
            </w:pPr>
            <w:r>
              <w:rPr>
                <w:sz w:val="20"/>
              </w:rPr>
              <w:t>TB</w:t>
            </w:r>
          </w:p>
        </w:tc>
        <w:tc>
          <w:tcPr>
            <w:tcW w:w="4309" w:type="dxa"/>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tcPr>
          <w:p w14:paraId="6D080943" w14:textId="77777777" w:rsidR="002F320A" w:rsidRPr="00BC394B" w:rsidRDefault="002F320A" w:rsidP="00012BE2">
            <w:pPr>
              <w:spacing w:after="60"/>
              <w:jc w:val="left"/>
              <w:rPr>
                <w:sz w:val="20"/>
              </w:rPr>
            </w:pPr>
          </w:p>
        </w:tc>
        <w:tc>
          <w:tcPr>
            <w:tcW w:w="4479" w:type="dxa"/>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tcPr>
          <w:p w14:paraId="685A7448" w14:textId="77777777" w:rsidR="002F320A" w:rsidRPr="00BC394B" w:rsidRDefault="002F320A" w:rsidP="00012BE2">
            <w:pPr>
              <w:spacing w:after="60"/>
              <w:jc w:val="left"/>
              <w:rPr>
                <w:sz w:val="20"/>
              </w:rPr>
            </w:pPr>
            <w:r>
              <w:rPr>
                <w:sz w:val="20"/>
              </w:rPr>
              <w:t>VDC</w:t>
            </w:r>
          </w:p>
        </w:tc>
        <w:tc>
          <w:tcPr>
            <w:tcW w:w="4309" w:type="dxa"/>
          </w:tcPr>
          <w:p w14:paraId="712BCCCA" w14:textId="77777777" w:rsidR="002F320A" w:rsidRPr="00BC394B" w:rsidRDefault="002F320A" w:rsidP="00012BE2">
            <w:pPr>
              <w:spacing w:after="60"/>
              <w:jc w:val="left"/>
              <w:rPr>
                <w:sz w:val="20"/>
              </w:rPr>
            </w:pPr>
            <w:r>
              <w:rPr>
                <w:sz w:val="20"/>
              </w:rPr>
              <w:t>Video decoder</w:t>
            </w:r>
          </w:p>
        </w:tc>
        <w:tc>
          <w:tcPr>
            <w:tcW w:w="397" w:type="dxa"/>
          </w:tcPr>
          <w:p w14:paraId="385C4B08" w14:textId="77777777" w:rsidR="002F320A" w:rsidRPr="00BC394B" w:rsidRDefault="002F320A" w:rsidP="00012BE2">
            <w:pPr>
              <w:spacing w:after="60"/>
              <w:jc w:val="left"/>
              <w:rPr>
                <w:sz w:val="20"/>
              </w:rPr>
            </w:pPr>
          </w:p>
        </w:tc>
        <w:tc>
          <w:tcPr>
            <w:tcW w:w="4479" w:type="dxa"/>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tcPr>
          <w:p w14:paraId="0EACDA48" w14:textId="77777777" w:rsidR="002F320A" w:rsidRDefault="002F320A" w:rsidP="00012BE2">
            <w:pPr>
              <w:spacing w:after="60"/>
              <w:jc w:val="left"/>
              <w:rPr>
                <w:sz w:val="20"/>
              </w:rPr>
            </w:pPr>
            <w:r>
              <w:rPr>
                <w:sz w:val="20"/>
              </w:rPr>
              <w:t>ADC</w:t>
            </w:r>
          </w:p>
        </w:tc>
        <w:tc>
          <w:tcPr>
            <w:tcW w:w="4309" w:type="dxa"/>
          </w:tcPr>
          <w:p w14:paraId="183EBA80" w14:textId="77777777" w:rsidR="002F320A" w:rsidRDefault="002F320A" w:rsidP="00012BE2">
            <w:pPr>
              <w:spacing w:after="60"/>
              <w:jc w:val="left"/>
              <w:rPr>
                <w:sz w:val="20"/>
              </w:rPr>
            </w:pPr>
            <w:r>
              <w:rPr>
                <w:sz w:val="20"/>
              </w:rPr>
              <w:t>Audio decoder</w:t>
            </w:r>
          </w:p>
        </w:tc>
        <w:tc>
          <w:tcPr>
            <w:tcW w:w="397" w:type="dxa"/>
          </w:tcPr>
          <w:p w14:paraId="398578C6" w14:textId="77777777" w:rsidR="002F320A" w:rsidRPr="00BC394B" w:rsidRDefault="002F320A" w:rsidP="00012BE2">
            <w:pPr>
              <w:spacing w:after="60"/>
              <w:jc w:val="left"/>
              <w:rPr>
                <w:sz w:val="20"/>
              </w:rPr>
            </w:pPr>
          </w:p>
        </w:tc>
        <w:tc>
          <w:tcPr>
            <w:tcW w:w="4479" w:type="dxa"/>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tcPr>
          <w:p w14:paraId="5A85DC75" w14:textId="77777777" w:rsidR="002F320A" w:rsidRDefault="002F320A" w:rsidP="00012BE2">
            <w:pPr>
              <w:spacing w:after="60"/>
              <w:jc w:val="left"/>
              <w:rPr>
                <w:sz w:val="20"/>
              </w:rPr>
            </w:pPr>
            <w:r>
              <w:rPr>
                <w:sz w:val="20"/>
              </w:rPr>
              <w:t>ADV</w:t>
            </w:r>
          </w:p>
        </w:tc>
        <w:tc>
          <w:tcPr>
            <w:tcW w:w="4309" w:type="dxa"/>
          </w:tcPr>
          <w:p w14:paraId="5C676B6A" w14:textId="77777777" w:rsidR="002F320A" w:rsidRDefault="002F320A" w:rsidP="00012BE2">
            <w:pPr>
              <w:spacing w:after="60"/>
              <w:jc w:val="left"/>
              <w:rPr>
                <w:sz w:val="20"/>
              </w:rPr>
            </w:pPr>
            <w:r>
              <w:rPr>
                <w:sz w:val="20"/>
              </w:rPr>
              <w:t>Audio device</w:t>
            </w:r>
          </w:p>
        </w:tc>
        <w:tc>
          <w:tcPr>
            <w:tcW w:w="397" w:type="dxa"/>
          </w:tcPr>
          <w:p w14:paraId="0690B0EE" w14:textId="77777777" w:rsidR="002F320A" w:rsidRPr="00BC394B" w:rsidRDefault="002F320A" w:rsidP="00012BE2">
            <w:pPr>
              <w:spacing w:after="60"/>
              <w:jc w:val="left"/>
              <w:rPr>
                <w:sz w:val="20"/>
              </w:rPr>
            </w:pPr>
          </w:p>
        </w:tc>
        <w:tc>
          <w:tcPr>
            <w:tcW w:w="4479" w:type="dxa"/>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tcPr>
          <w:p w14:paraId="5C9306CF" w14:textId="77777777" w:rsidR="002F320A" w:rsidRDefault="002F320A" w:rsidP="00012BE2">
            <w:pPr>
              <w:spacing w:after="60"/>
              <w:jc w:val="left"/>
              <w:rPr>
                <w:sz w:val="20"/>
              </w:rPr>
            </w:pPr>
            <w:r>
              <w:rPr>
                <w:sz w:val="20"/>
              </w:rPr>
              <w:t>VT</w:t>
            </w:r>
          </w:p>
        </w:tc>
        <w:tc>
          <w:tcPr>
            <w:tcW w:w="4309" w:type="dxa"/>
          </w:tcPr>
          <w:p w14:paraId="0F791B94" w14:textId="77777777" w:rsidR="002F320A" w:rsidRDefault="002F320A" w:rsidP="00012BE2">
            <w:pPr>
              <w:spacing w:after="60"/>
              <w:jc w:val="left"/>
              <w:rPr>
                <w:sz w:val="20"/>
              </w:rPr>
            </w:pPr>
            <w:r>
              <w:rPr>
                <w:sz w:val="20"/>
              </w:rPr>
              <w:t>Video tag</w:t>
            </w:r>
          </w:p>
        </w:tc>
        <w:tc>
          <w:tcPr>
            <w:tcW w:w="397" w:type="dxa"/>
          </w:tcPr>
          <w:p w14:paraId="3423B137" w14:textId="77777777" w:rsidR="002F320A" w:rsidRPr="00BC394B" w:rsidRDefault="002F320A" w:rsidP="00012BE2">
            <w:pPr>
              <w:spacing w:after="60"/>
              <w:jc w:val="left"/>
              <w:rPr>
                <w:sz w:val="20"/>
              </w:rPr>
            </w:pPr>
          </w:p>
        </w:tc>
        <w:tc>
          <w:tcPr>
            <w:tcW w:w="4479" w:type="dxa"/>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tcPr>
          <w:p w14:paraId="128A2F73" w14:textId="77777777" w:rsidR="002F320A" w:rsidRDefault="002F320A" w:rsidP="00012BE2">
            <w:pPr>
              <w:spacing w:after="60"/>
              <w:jc w:val="left"/>
              <w:rPr>
                <w:sz w:val="20"/>
              </w:rPr>
            </w:pPr>
            <w:r>
              <w:rPr>
                <w:sz w:val="20"/>
              </w:rPr>
              <w:t>DR</w:t>
            </w:r>
          </w:p>
        </w:tc>
        <w:tc>
          <w:tcPr>
            <w:tcW w:w="4309" w:type="dxa"/>
          </w:tcPr>
          <w:p w14:paraId="5A4B1330" w14:textId="77777777" w:rsidR="002F320A" w:rsidRDefault="002F320A" w:rsidP="00012BE2">
            <w:pPr>
              <w:spacing w:after="60"/>
              <w:jc w:val="left"/>
              <w:rPr>
                <w:sz w:val="20"/>
              </w:rPr>
            </w:pPr>
            <w:r>
              <w:rPr>
                <w:sz w:val="20"/>
              </w:rPr>
              <w:t>Display region</w:t>
            </w:r>
          </w:p>
        </w:tc>
        <w:tc>
          <w:tcPr>
            <w:tcW w:w="397" w:type="dxa"/>
          </w:tcPr>
          <w:p w14:paraId="0D2BEC10" w14:textId="77777777" w:rsidR="002F320A" w:rsidRPr="00BC394B" w:rsidRDefault="002F320A" w:rsidP="00012BE2">
            <w:pPr>
              <w:spacing w:after="60"/>
              <w:jc w:val="left"/>
              <w:rPr>
                <w:sz w:val="20"/>
              </w:rPr>
            </w:pPr>
          </w:p>
        </w:tc>
        <w:tc>
          <w:tcPr>
            <w:tcW w:w="4479" w:type="dxa"/>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2003"/>
    </w:p>
    <w:p w14:paraId="7C716CFF" w14:textId="35503638" w:rsidR="00627D90" w:rsidRPr="001854F3" w:rsidRDefault="00F24A3C" w:rsidP="000A2CD2">
      <w:pPr>
        <w:pStyle w:val="a2"/>
        <w:rPr>
          <w:lang w:val="en-US"/>
        </w:rPr>
      </w:pPr>
      <w:r>
        <w:rPr>
          <w:lang w:val="en-US"/>
        </w:rPr>
        <w:lastRenderedPageBreak/>
        <w:tab/>
      </w:r>
      <w:bookmarkStart w:id="2004" w:name="_Toc210469302"/>
      <w:r w:rsidR="00627D90" w:rsidRPr="001854F3">
        <w:rPr>
          <w:lang w:val="en-US"/>
        </w:rPr>
        <w:t>Mapping of VDI functions</w:t>
      </w:r>
      <w:bookmarkEnd w:id="2004"/>
    </w:p>
    <w:p w14:paraId="266F71A4" w14:textId="0669FCEB"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sidR="00410D17">
        <w:rPr>
          <w:lang w:val="en-US" w:eastAsia="ja-JP"/>
        </w:rPr>
        <w:t xml:space="preserve">Table F.1 </w:t>
      </w:r>
      <w:del w:id="2005" w:author="Emmanuel Thomas" w:date="2025-10-04T12:01:00Z" w16du:dateUtc="2025-10-04T10:01:00Z">
        <w:r w:rsidR="00410D17" w:rsidDel="00130B10">
          <w:rPr>
            <w:lang w:val="en-US" w:eastAsia="ja-JP"/>
          </w:rPr>
          <w:delText>—</w:delText>
        </w:r>
      </w:del>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2006" w:name="_Ref96597834"/>
      <w:proofErr w:type="gramStart"/>
      <w:r w:rsidRPr="001854F3">
        <w:rPr>
          <w:lang w:val="en-US"/>
        </w:rPr>
        <w:t>Possible mapping</w:t>
      </w:r>
      <w:proofErr w:type="gramEnd"/>
      <w:r w:rsidRPr="001854F3">
        <w:rPr>
          <w:lang w:val="en-US"/>
        </w:rPr>
        <w:t xml:space="preserve"> of VDI onto MSE</w:t>
      </w:r>
      <w:bookmarkEnd w:id="2006"/>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r w:rsidRPr="001854F3">
              <w:rPr>
                <w:rFonts w:ascii="Courier New" w:hAnsi="Courier New" w:cs="Courier New"/>
                <w:sz w:val="20"/>
                <w:lang w:val="en-US"/>
              </w:rPr>
              <w:t>queryCurrentAggregate</w:t>
            </w:r>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MediaSource.queryCurrentAggregate</w:t>
            </w:r>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getInstance()</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MediaSource.addSourceBuffer()</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setConfig()</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VideoTrack.setConfig()</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r w:rsidRPr="001854F3">
              <w:rPr>
                <w:sz w:val="20"/>
                <w:lang w:val="en-US"/>
              </w:rPr>
              <w:t xml:space="preserve">VideoTrack and AudioTrack, </w:t>
            </w: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xml:space="preserve">   A new method of the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 </w:t>
            </w:r>
            <w:proofErr w:type="gramStart"/>
            <w:r w:rsidRPr="001854F3">
              <w:rPr>
                <w:rFonts w:eastAsia="Times New Roman"/>
                <w:sz w:val="18"/>
                <w:szCs w:val="18"/>
                <w:lang w:val="en-US"/>
              </w:rPr>
              <w:t>is used</w:t>
            </w:r>
            <w:proofErr w:type="gramEnd"/>
            <w:r w:rsidRPr="001854F3">
              <w:rPr>
                <w:rFonts w:eastAsia="Times New Roman"/>
                <w:sz w:val="18"/>
                <w:szCs w:val="18"/>
                <w:lang w:val="en-US"/>
              </w:rPr>
              <w:t xml:space="preserve">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w:t>
            </w:r>
            <w:proofErr w:type="gramStart"/>
            <w:r w:rsidRPr="001854F3">
              <w:rPr>
                <w:rFonts w:eastAsia="Times New Roman"/>
                <w:sz w:val="18"/>
                <w:szCs w:val="18"/>
                <w:lang w:val="en-US"/>
              </w:rPr>
              <w:t>e.g.</w:t>
            </w:r>
            <w:proofErr w:type="gramEnd"/>
            <w:r w:rsidRPr="001854F3">
              <w:rPr>
                <w:rFonts w:eastAsia="Times New Roman"/>
                <w:sz w:val="18"/>
                <w:szCs w:val="18"/>
                <w:lang w:val="en-US"/>
              </w:rPr>
              <w:t xml:space="preserve"> VideoTracks, that belong to the same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w:t>
            </w:r>
            <w:proofErr w:type="gramStart"/>
            <w:r w:rsidRPr="001854F3">
              <w:rPr>
                <w:rFonts w:eastAsia="Times New Roman"/>
                <w:sz w:val="18"/>
                <w:szCs w:val="18"/>
                <w:lang w:val="en-US"/>
              </w:rPr>
              <w:t>are considered</w:t>
            </w:r>
            <w:proofErr w:type="gramEnd"/>
            <w:r w:rsidRPr="001854F3">
              <w:rPr>
                <w:rFonts w:eastAsia="Times New Roman"/>
                <w:sz w:val="18"/>
                <w:szCs w:val="18"/>
                <w:lang w:val="en-US"/>
              </w:rPr>
              <w:t xml:space="preserve"> alternatives and only one </w:t>
            </w:r>
            <w:proofErr w:type="gramStart"/>
            <w:r w:rsidRPr="001854F3">
              <w:rPr>
                <w:rFonts w:eastAsia="Times New Roman"/>
                <w:sz w:val="18"/>
                <w:szCs w:val="18"/>
                <w:lang w:val="en-US"/>
              </w:rPr>
              <w:t>is decoded</w:t>
            </w:r>
            <w:proofErr w:type="gramEnd"/>
            <w:r w:rsidRPr="001854F3">
              <w:rPr>
                <w:rFonts w:eastAsia="Times New Roman"/>
                <w:sz w:val="18"/>
                <w:szCs w:val="18"/>
                <w:lang w:val="en-US"/>
              </w:rPr>
              <w:t xml:space="preserve"> and presented. When creating a new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 group identifier for each track type may </w:t>
            </w:r>
            <w:proofErr w:type="gramStart"/>
            <w:r w:rsidRPr="001854F3">
              <w:rPr>
                <w:rFonts w:eastAsia="Times New Roman"/>
                <w:sz w:val="18"/>
                <w:szCs w:val="18"/>
                <w:lang w:val="en-US"/>
              </w:rPr>
              <w:t>be provided</w:t>
            </w:r>
            <w:proofErr w:type="gramEnd"/>
            <w:r w:rsidRPr="001854F3">
              <w:rPr>
                <w:rFonts w:eastAsia="Times New Roman"/>
                <w:sz w:val="18"/>
                <w:szCs w:val="18"/>
                <w:lang w:val="en-US"/>
              </w:rPr>
              <w:t xml:space="preserve">. This grouping applies across all currently instantiated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VideoTrack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VideoTrack and AudioTrack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 xml:space="preserve">would </w:t>
      </w:r>
      <w:proofErr w:type="gramStart"/>
      <w:r w:rsidR="00093FB0" w:rsidRPr="001854F3">
        <w:rPr>
          <w:lang w:val="en-US" w:eastAsia="ja-JP"/>
        </w:rPr>
        <w:t>be needed</w:t>
      </w:r>
      <w:proofErr w:type="gramEnd"/>
      <w:r w:rsidRPr="001854F3">
        <w:rPr>
          <w:lang w:val="en-US" w:eastAsia="ja-JP"/>
        </w:rPr>
        <w:t xml:space="preserve"> to allow outputting data into buffers, </w:t>
      </w:r>
      <w:proofErr w:type="gramStart"/>
      <w:r w:rsidRPr="001854F3">
        <w:rPr>
          <w:lang w:val="en-US" w:eastAsia="ja-JP"/>
        </w:rPr>
        <w:t>e.g.</w:t>
      </w:r>
      <w:proofErr w:type="gramEnd"/>
      <w:r w:rsidRPr="001854F3">
        <w:rPr>
          <w:lang w:val="en-US" w:eastAsia="ja-JP"/>
        </w:rPr>
        <w:t xml:space="preserve"> WebGL buffers that</w:t>
      </w:r>
      <w:r w:rsidR="000A0922" w:rsidRPr="001854F3">
        <w:rPr>
          <w:lang w:val="en-US" w:eastAsia="ja-JP"/>
        </w:rPr>
        <w:t xml:space="preserve"> </w:t>
      </w:r>
      <w:proofErr w:type="gramStart"/>
      <w:r w:rsidR="000A0922" w:rsidRPr="001854F3">
        <w:rPr>
          <w:lang w:val="en-US" w:eastAsia="ja-JP"/>
        </w:rPr>
        <w:t>are</w:t>
      </w:r>
      <w:r w:rsidRPr="001854F3">
        <w:rPr>
          <w:lang w:val="en-US" w:eastAsia="ja-JP"/>
        </w:rPr>
        <w:t xml:space="preserve"> created</w:t>
      </w:r>
      <w:proofErr w:type="gramEnd"/>
      <w:r w:rsidRPr="001854F3">
        <w:rPr>
          <w:lang w:val="en-US" w:eastAsia="ja-JP"/>
        </w:rPr>
        <w:t xml:space="preserve"> through </w:t>
      </w:r>
      <w:r w:rsidRPr="001854F3">
        <w:rPr>
          <w:rFonts w:ascii="Courier New" w:hAnsi="Courier New" w:cs="Courier New"/>
          <w:sz w:val="20"/>
          <w:szCs w:val="20"/>
          <w:lang w:val="en-US" w:eastAsia="ja-JP"/>
        </w:rPr>
        <w:t>gl.createBuffer()</w:t>
      </w:r>
      <w:r w:rsidRPr="001854F3">
        <w:rPr>
          <w:lang w:val="en-US" w:eastAsia="ja-JP"/>
        </w:rPr>
        <w:t xml:space="preserve"> functions.</w:t>
      </w:r>
    </w:p>
    <w:p w14:paraId="1C34A836" w14:textId="28A233C6" w:rsidR="0020457E" w:rsidRDefault="00627D90" w:rsidP="00A34C8C">
      <w:pPr>
        <w:rPr>
          <w:ins w:id="2007" w:author="Emmanuel Thomas" w:date="2025-10-04T11:51:00Z" w16du:dateUtc="2025-10-04T09:51:00Z"/>
          <w:lang w:val="en-US" w:eastAsia="ja-JP"/>
        </w:rPr>
      </w:pPr>
      <w:r w:rsidRPr="001854F3">
        <w:rPr>
          <w:lang w:val="en-US" w:eastAsia="ja-JP"/>
        </w:rPr>
        <w:t xml:space="preserve">An extension to the input byte stream format </w:t>
      </w:r>
      <w:r w:rsidR="000A0922" w:rsidRPr="001854F3">
        <w:rPr>
          <w:lang w:val="en-US" w:eastAsia="ja-JP"/>
        </w:rPr>
        <w:t xml:space="preserve">would also </w:t>
      </w:r>
      <w:proofErr w:type="gramStart"/>
      <w:r w:rsidR="000A0922" w:rsidRPr="001854F3">
        <w:rPr>
          <w:lang w:val="en-US" w:eastAsia="ja-JP"/>
        </w:rPr>
        <w:t>be needed</w:t>
      </w:r>
      <w:proofErr w:type="gramEnd"/>
      <w:r w:rsidRPr="001854F3">
        <w:rPr>
          <w:lang w:val="en-US" w:eastAsia="ja-JP"/>
        </w:rPr>
        <w:t xml:space="preserve"> to add support for raw media data, </w:t>
      </w:r>
      <w:proofErr w:type="gramStart"/>
      <w:r w:rsidRPr="001854F3">
        <w:rPr>
          <w:lang w:val="en-US" w:eastAsia="ja-JP"/>
        </w:rPr>
        <w:t>e.g.</w:t>
      </w:r>
      <w:proofErr w:type="gramEnd"/>
      <w:r w:rsidRPr="001854F3">
        <w:rPr>
          <w:lang w:val="en-US" w:eastAsia="ja-JP"/>
        </w:rPr>
        <w:t xml:space="preserve"> AVC raw media streams.</w:t>
      </w:r>
    </w:p>
    <w:p w14:paraId="2CC4B946" w14:textId="4D791080" w:rsidR="00A36F31" w:rsidRDefault="00A36F31" w:rsidP="00A36F31">
      <w:pPr>
        <w:pStyle w:val="ANNEX"/>
        <w:rPr>
          <w:ins w:id="2008" w:author="Emmanuel Thomas" w:date="2025-10-04T11:52:00Z" w16du:dateUtc="2025-10-04T09:52:00Z"/>
          <w:lang w:val="en-US"/>
        </w:rPr>
      </w:pPr>
      <w:ins w:id="2009" w:author="Emmanuel Thomas" w:date="2025-10-04T11:51:00Z" w16du:dateUtc="2025-10-04T09:51:00Z">
        <w:r w:rsidRPr="001854F3">
          <w:rPr>
            <w:lang w:val="en-US"/>
          </w:rPr>
          <w:br/>
          <w:t>(informative)</w:t>
        </w:r>
        <w:r w:rsidRPr="001854F3">
          <w:rPr>
            <w:lang w:val="en-US"/>
          </w:rPr>
          <w:br/>
        </w:r>
        <w:r w:rsidRPr="001854F3">
          <w:rPr>
            <w:lang w:val="en-US"/>
          </w:rPr>
          <w:br/>
          <w:t xml:space="preserve">Mapping on </w:t>
        </w:r>
      </w:ins>
      <w:ins w:id="2010" w:author="Emmanuel Thomas" w:date="2025-10-04T11:52:00Z" w16du:dateUtc="2025-10-04T09:52:00Z">
        <w:r w:rsidR="00C04D04">
          <w:rPr>
            <w:lang w:val="en-US"/>
          </w:rPr>
          <w:t>WebCodecs</w:t>
        </w:r>
      </w:ins>
      <w:ins w:id="2011" w:author="Emmanuel Thomas" w:date="2025-10-04T11:51:00Z" w16du:dateUtc="2025-10-04T09:51:00Z">
        <w:r w:rsidRPr="001854F3">
          <w:rPr>
            <w:lang w:val="en-US"/>
          </w:rPr>
          <w:t xml:space="preserve"> </w:t>
        </w:r>
      </w:ins>
    </w:p>
    <w:p w14:paraId="44C14363" w14:textId="77777777" w:rsidR="00DE236B" w:rsidRPr="001854F3" w:rsidRDefault="00DE236B" w:rsidP="00DE236B">
      <w:pPr>
        <w:pStyle w:val="a2"/>
        <w:rPr>
          <w:ins w:id="2012" w:author="Emmanuel Thomas" w:date="2025-10-04T11:52:00Z" w16du:dateUtc="2025-10-04T09:52:00Z"/>
          <w:lang w:val="en-US"/>
        </w:rPr>
      </w:pPr>
      <w:ins w:id="2013" w:author="Emmanuel Thomas" w:date="2025-10-04T11:52:00Z" w16du:dateUtc="2025-10-04T09:52:00Z">
        <w:r>
          <w:rPr>
            <w:lang w:val="en-US"/>
          </w:rPr>
          <w:tab/>
        </w:r>
        <w:r w:rsidRPr="001854F3">
          <w:rPr>
            <w:lang w:val="en-US"/>
          </w:rPr>
          <w:t>Overview</w:t>
        </w:r>
      </w:ins>
    </w:p>
    <w:p w14:paraId="010980AC" w14:textId="016477EB" w:rsidR="007F6387" w:rsidRPr="007F6387" w:rsidRDefault="007F6387" w:rsidP="007F6387">
      <w:pPr>
        <w:rPr>
          <w:ins w:id="2014" w:author="Emmanuel Thomas" w:date="2025-10-04T11:52:00Z" w16du:dateUtc="2025-10-04T09:52:00Z"/>
          <w:lang w:val="en-US" w:eastAsia="ja-JP"/>
        </w:rPr>
      </w:pPr>
      <w:ins w:id="2015" w:author="Emmanuel Thomas" w:date="2025-10-04T11:52:00Z" w16du:dateUtc="2025-10-04T09:52:00Z">
        <w:r w:rsidRPr="007F6387">
          <w:rPr>
            <w:lang w:val="en-US" w:eastAsia="ja-JP"/>
          </w:rPr>
          <w:t>The WebCodec</w:t>
        </w:r>
      </w:ins>
      <w:ins w:id="2016" w:author="Emmanuel Thomas" w:date="2025-10-04T12:33:00Z" w16du:dateUtc="2025-10-04T10:33:00Z">
        <w:r w:rsidR="00A24A3E">
          <w:rPr>
            <w:lang w:val="en-US" w:eastAsia="ja-JP"/>
          </w:rPr>
          <w:t>s</w:t>
        </w:r>
      </w:ins>
      <w:ins w:id="2017" w:author="Emmanuel Thomas" w:date="2025-10-04T11:52:00Z" w16du:dateUtc="2025-10-04T09:52:00Z">
        <w:r w:rsidRPr="007F6387">
          <w:rPr>
            <w:lang w:val="en-US" w:eastAsia="ja-JP"/>
          </w:rPr>
          <w:t xml:space="preserve"> API is a specification that offers a codec-agnostic encoding/decoding interface in the browser. The WebCodecs API uses an asynchronous processing model. Each instance of an encoder or decoder maintains an internal, independent processing queue. Methods named configure(), encode(), decode(), and flush() operate asynchronously by appending control messages to the end of the queue, while methods named reset() and close() synchronously abort all pending work and purge the processing queue.</w:t>
        </w:r>
      </w:ins>
    </w:p>
    <w:p w14:paraId="6499F78F" w14:textId="0994D547" w:rsidR="007F6387" w:rsidRDefault="00B86275" w:rsidP="007F6387">
      <w:pPr>
        <w:rPr>
          <w:ins w:id="2018" w:author="Emmanuel Thomas" w:date="2025-10-04T11:54:00Z" w16du:dateUtc="2025-10-04T09:54:00Z"/>
          <w:lang w:val="en-US" w:eastAsia="ja-JP"/>
        </w:rPr>
      </w:pPr>
      <w:ins w:id="2019" w:author="Emmanuel Thomas" w:date="2025-10-04T11:55:00Z" w16du:dateUtc="2025-10-04T09:55:00Z">
        <w:r>
          <w:rPr>
            <w:lang w:val="en-US" w:eastAsia="ja-JP"/>
          </w:rPr>
          <w:t>R</w:t>
        </w:r>
      </w:ins>
      <w:ins w:id="2020" w:author="Emmanuel Thomas" w:date="2025-10-04T11:52:00Z" w16du:dateUtc="2025-10-04T09:52:00Z">
        <w:r w:rsidR="007F6387" w:rsidRPr="007F6387">
          <w:rPr>
            <w:lang w:val="en-US" w:eastAsia="ja-JP"/>
          </w:rPr>
          <w:t>elevant WebCodecs API interfaces</w:t>
        </w:r>
      </w:ins>
      <w:ins w:id="2021" w:author="Emmanuel Thomas" w:date="2025-10-04T11:55:00Z" w16du:dateUtc="2025-10-04T09:55:00Z">
        <w:r>
          <w:rPr>
            <w:lang w:val="en-US" w:eastAsia="ja-JP"/>
          </w:rPr>
          <w:t xml:space="preserve"> </w:t>
        </w:r>
        <w:proofErr w:type="gramStart"/>
        <w:r>
          <w:rPr>
            <w:lang w:val="en-US" w:eastAsia="ja-JP"/>
          </w:rPr>
          <w:t>are listed</w:t>
        </w:r>
        <w:proofErr w:type="gramEnd"/>
        <w:r>
          <w:rPr>
            <w:lang w:val="en-US" w:eastAsia="ja-JP"/>
          </w:rPr>
          <w:t xml:space="preserve"> in </w:t>
        </w:r>
      </w:ins>
      <w:ins w:id="2022" w:author="Emmanuel Thomas" w:date="2025-10-04T12:01:00Z" w16du:dateUtc="2025-10-04T10:01:00Z">
        <w:r w:rsidR="00130B10">
          <w:rPr>
            <w:lang w:val="en-US" w:eastAsia="ja-JP"/>
          </w:rPr>
          <w:fldChar w:fldCharType="begin"/>
        </w:r>
        <w:r w:rsidR="00130B10">
          <w:rPr>
            <w:lang w:val="en-US" w:eastAsia="ja-JP"/>
          </w:rPr>
          <w:instrText xml:space="preserve"> REF _Ref210471705 \r \h </w:instrText>
        </w:r>
        <w:r w:rsidR="00130B10">
          <w:rPr>
            <w:lang w:val="en-US" w:eastAsia="ja-JP"/>
          </w:rPr>
        </w:r>
        <w:r w:rsidR="00130B10">
          <w:rPr>
            <w:lang w:val="en-US" w:eastAsia="ja-JP"/>
          </w:rPr>
          <w:fldChar w:fldCharType="separate"/>
        </w:r>
        <w:r w:rsidR="00130B10">
          <w:rPr>
            <w:lang w:val="en-US" w:eastAsia="ja-JP"/>
          </w:rPr>
          <w:t>Table G.1</w:t>
        </w:r>
        <w:r w:rsidR="00130B10">
          <w:rPr>
            <w:lang w:val="en-US" w:eastAsia="ja-JP"/>
          </w:rPr>
          <w:fldChar w:fldCharType="end"/>
        </w:r>
      </w:ins>
      <w:ins w:id="2023" w:author="Emmanuel Thomas" w:date="2025-10-04T11:55:00Z" w16du:dateUtc="2025-10-04T09:55:00Z">
        <w:r>
          <w:rPr>
            <w:lang w:val="en-US" w:eastAsia="ja-JP"/>
          </w:rPr>
          <w:t>.</w:t>
        </w:r>
      </w:ins>
    </w:p>
    <w:p w14:paraId="240EBC7E" w14:textId="509A2B56" w:rsidR="00130B10" w:rsidRPr="0092622D" w:rsidRDefault="00263C2F" w:rsidP="007F6387">
      <w:pPr>
        <w:pStyle w:val="Style1"/>
        <w:rPr>
          <w:ins w:id="2024" w:author="Emmanuel Thomas" w:date="2025-10-04T12:14:00Z" w16du:dateUtc="2025-10-04T10:14:00Z"/>
          <w:rPrChange w:id="2025" w:author="Emmanuel Thomas" w:date="2025-10-04T12:16:00Z" w16du:dateUtc="2025-10-04T10:16:00Z">
            <w:rPr>
              <w:ins w:id="2026" w:author="Emmanuel Thomas" w:date="2025-10-04T12:14:00Z" w16du:dateUtc="2025-10-04T10:14:00Z"/>
              <w:lang w:val="en-US" w:eastAsia="ja-JP"/>
            </w:rPr>
          </w:rPrChange>
        </w:rPr>
        <w:pPrChange w:id="2027" w:author="Emmanuel Thomas" w:date="2025-10-04T12:16:00Z" w16du:dateUtc="2025-10-04T10:16:00Z">
          <w:pPr/>
        </w:pPrChange>
      </w:pPr>
      <w:bookmarkStart w:id="2028" w:name="_Ref210471705"/>
      <w:ins w:id="2029" w:author="Emmanuel Thomas" w:date="2025-10-04T11:58:00Z" w16du:dateUtc="2025-10-04T09:58:00Z">
        <w:r>
          <w:t>WebCodecs interfaces</w:t>
        </w:r>
      </w:ins>
      <w:bookmarkEnd w:id="2028"/>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Change w:id="2030" w:author="Emmanuel Thomas" w:date="2025-10-04T12:15:00Z" w16du:dateUtc="2025-10-04T10:15:00Z">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PrChange>
      </w:tblPr>
      <w:tblGrid>
        <w:gridCol w:w="2962"/>
        <w:gridCol w:w="6760"/>
        <w:tblGridChange w:id="2031">
          <w:tblGrid>
            <w:gridCol w:w="2176"/>
            <w:gridCol w:w="786"/>
            <w:gridCol w:w="1035"/>
            <w:gridCol w:w="5725"/>
          </w:tblGrid>
        </w:tblGridChange>
      </w:tblGrid>
      <w:tr w:rsidR="0092622D" w:rsidRPr="007F347E" w14:paraId="1E56DEE8" w14:textId="77777777" w:rsidTr="0092622D">
        <w:trPr>
          <w:ins w:id="2032" w:author="Emmanuel Thomas" w:date="2025-10-04T12:14:00Z" w16du:dateUtc="2025-10-04T10:14:00Z"/>
        </w:trPr>
        <w:tc>
          <w:tcPr>
            <w:tcW w:w="2962" w:type="dxa"/>
            <w:tcBorders>
              <w:bottom w:val="single" w:sz="12" w:space="0" w:color="auto"/>
              <w:right w:val="single" w:sz="4" w:space="0" w:color="auto"/>
            </w:tcBorders>
            <w:vAlign w:val="center"/>
            <w:tcPrChange w:id="2033" w:author="Emmanuel Thomas" w:date="2025-10-04T12:15:00Z" w16du:dateUtc="2025-10-04T10:15:00Z">
              <w:tcPr>
                <w:tcW w:w="0" w:type="auto"/>
                <w:tcBorders>
                  <w:bottom w:val="single" w:sz="12" w:space="0" w:color="auto"/>
                  <w:right w:val="single" w:sz="4" w:space="0" w:color="auto"/>
                </w:tcBorders>
                <w:vAlign w:val="center"/>
              </w:tcPr>
            </w:tcPrChange>
          </w:tcPr>
          <w:p w14:paraId="566C20BC" w14:textId="3CADF28D" w:rsidR="0092622D" w:rsidRPr="007F347E" w:rsidRDefault="0092622D" w:rsidP="009E51FD">
            <w:pPr>
              <w:spacing w:before="60" w:after="60"/>
              <w:jc w:val="center"/>
              <w:rPr>
                <w:ins w:id="2034" w:author="Emmanuel Thomas" w:date="2025-10-04T12:14:00Z" w16du:dateUtc="2025-10-04T10:14:00Z"/>
                <w:b/>
                <w:bCs/>
              </w:rPr>
            </w:pPr>
            <w:ins w:id="2035" w:author="Emmanuel Thomas" w:date="2025-10-04T12:14:00Z" w16du:dateUtc="2025-10-04T10:14:00Z">
              <w:r w:rsidRPr="009E51FD">
                <w:rPr>
                  <w:b/>
                  <w:bCs/>
                  <w:lang w:val="en-US" w:eastAsia="ja-JP"/>
                </w:rPr>
                <w:t>Interface</w:t>
              </w:r>
            </w:ins>
          </w:p>
        </w:tc>
        <w:tc>
          <w:tcPr>
            <w:tcW w:w="6760" w:type="dxa"/>
            <w:tcBorders>
              <w:left w:val="single" w:sz="4" w:space="0" w:color="auto"/>
              <w:bottom w:val="single" w:sz="12" w:space="0" w:color="auto"/>
              <w:right w:val="single" w:sz="12" w:space="0" w:color="auto"/>
            </w:tcBorders>
            <w:vAlign w:val="center"/>
            <w:tcPrChange w:id="2036" w:author="Emmanuel Thomas" w:date="2025-10-04T12:15:00Z" w16du:dateUtc="2025-10-04T10:15:00Z">
              <w:tcPr>
                <w:tcW w:w="0" w:type="auto"/>
                <w:gridSpan w:val="3"/>
                <w:tcBorders>
                  <w:left w:val="single" w:sz="4" w:space="0" w:color="auto"/>
                  <w:bottom w:val="single" w:sz="12" w:space="0" w:color="auto"/>
                  <w:right w:val="single" w:sz="12" w:space="0" w:color="auto"/>
                </w:tcBorders>
                <w:vAlign w:val="center"/>
              </w:tcPr>
            </w:tcPrChange>
          </w:tcPr>
          <w:p w14:paraId="0D30A5D7" w14:textId="71FC8EE0" w:rsidR="0092622D" w:rsidRPr="007F347E" w:rsidRDefault="0092622D" w:rsidP="009E51FD">
            <w:pPr>
              <w:spacing w:before="60" w:after="60"/>
              <w:jc w:val="center"/>
              <w:rPr>
                <w:ins w:id="2037" w:author="Emmanuel Thomas" w:date="2025-10-04T12:14:00Z" w16du:dateUtc="2025-10-04T10:14:00Z"/>
                <w:b/>
                <w:bCs/>
              </w:rPr>
            </w:pPr>
            <w:ins w:id="2038" w:author="Emmanuel Thomas" w:date="2025-10-04T12:14:00Z" w16du:dateUtc="2025-10-04T10:14:00Z">
              <w:r w:rsidRPr="009E51FD">
                <w:rPr>
                  <w:b/>
                  <w:bCs/>
                  <w:lang w:val="en-US" w:eastAsia="ja-JP"/>
                </w:rPr>
                <w:t>Description</w:t>
              </w:r>
            </w:ins>
          </w:p>
        </w:tc>
      </w:tr>
      <w:tr w:rsidR="0092622D" w:rsidRPr="007F347E" w14:paraId="7B40A8CB" w14:textId="77777777" w:rsidTr="0092622D">
        <w:trPr>
          <w:ins w:id="2039" w:author="Emmanuel Thomas" w:date="2025-10-04T12:14:00Z" w16du:dateUtc="2025-10-04T10:14:00Z"/>
        </w:trPr>
        <w:tc>
          <w:tcPr>
            <w:tcW w:w="2962" w:type="dxa"/>
            <w:tcBorders>
              <w:bottom w:val="single" w:sz="4" w:space="0" w:color="auto"/>
              <w:right w:val="single" w:sz="4" w:space="0" w:color="auto"/>
            </w:tcBorders>
            <w:tcPrChange w:id="2040" w:author="Emmanuel Thomas" w:date="2025-10-04T12:15:00Z" w16du:dateUtc="2025-10-04T10:15:00Z">
              <w:tcPr>
                <w:tcW w:w="0" w:type="auto"/>
                <w:gridSpan w:val="3"/>
                <w:tcBorders>
                  <w:bottom w:val="single" w:sz="4" w:space="0" w:color="auto"/>
                  <w:right w:val="single" w:sz="4" w:space="0" w:color="auto"/>
                </w:tcBorders>
                <w:vAlign w:val="center"/>
              </w:tcPr>
            </w:tcPrChange>
          </w:tcPr>
          <w:p w14:paraId="05B22DCC" w14:textId="6E057299" w:rsidR="0092622D" w:rsidRPr="007F347E" w:rsidRDefault="0092622D" w:rsidP="0092622D">
            <w:pPr>
              <w:spacing w:before="60" w:after="60"/>
              <w:jc w:val="center"/>
              <w:rPr>
                <w:ins w:id="2041" w:author="Emmanuel Thomas" w:date="2025-10-04T12:14:00Z" w16du:dateUtc="2025-10-04T10:14:00Z"/>
                <w:rFonts w:ascii="Courier New" w:hAnsi="Courier New" w:cs="Courier New"/>
              </w:rPr>
            </w:pPr>
            <w:ins w:id="2042" w:author="Emmanuel Thomas" w:date="2025-10-04T12:15:00Z" w16du:dateUtc="2025-10-04T10:15:00Z">
              <w:r w:rsidRPr="007F6387">
                <w:rPr>
                  <w:lang w:val="en-US" w:eastAsia="ja-JP"/>
                </w:rPr>
                <w:t>VideoDecoder</w:t>
              </w:r>
            </w:ins>
          </w:p>
        </w:tc>
        <w:tc>
          <w:tcPr>
            <w:tcW w:w="6760" w:type="dxa"/>
            <w:tcBorders>
              <w:left w:val="single" w:sz="4" w:space="0" w:color="auto"/>
              <w:bottom w:val="single" w:sz="4" w:space="0" w:color="auto"/>
              <w:right w:val="single" w:sz="12" w:space="0" w:color="auto"/>
            </w:tcBorders>
            <w:tcPrChange w:id="2043" w:author="Emmanuel Thomas" w:date="2025-10-04T12:15:00Z" w16du:dateUtc="2025-10-04T10:15:00Z">
              <w:tcPr>
                <w:tcW w:w="0" w:type="auto"/>
                <w:tcBorders>
                  <w:left w:val="single" w:sz="4" w:space="0" w:color="auto"/>
                  <w:bottom w:val="single" w:sz="4" w:space="0" w:color="auto"/>
                  <w:right w:val="single" w:sz="12" w:space="0" w:color="auto"/>
                </w:tcBorders>
                <w:vAlign w:val="center"/>
              </w:tcPr>
            </w:tcPrChange>
          </w:tcPr>
          <w:p w14:paraId="1F93917A" w14:textId="119BA233" w:rsidR="0092622D" w:rsidRPr="007F347E" w:rsidRDefault="0092622D" w:rsidP="0092622D">
            <w:pPr>
              <w:spacing w:before="60" w:after="60"/>
              <w:jc w:val="center"/>
              <w:rPr>
                <w:ins w:id="2044" w:author="Emmanuel Thomas" w:date="2025-10-04T12:14:00Z" w16du:dateUtc="2025-10-04T10:14:00Z"/>
              </w:rPr>
            </w:pPr>
            <w:ins w:id="2045" w:author="Emmanuel Thomas" w:date="2025-10-04T12:15:00Z" w16du:dateUtc="2025-10-04T10:15:00Z">
              <w:r w:rsidRPr="007F6387">
                <w:rPr>
                  <w:lang w:val="en-US" w:eastAsia="ja-JP"/>
                </w:rPr>
                <w:t>Decodes EncodedVideoChunk objects.</w:t>
              </w:r>
            </w:ins>
          </w:p>
        </w:tc>
      </w:tr>
      <w:tr w:rsidR="0092622D" w:rsidRPr="007F347E" w14:paraId="7279A766" w14:textId="77777777" w:rsidTr="0092622D">
        <w:trPr>
          <w:ins w:id="2046" w:author="Emmanuel Thomas" w:date="2025-10-04T12:14:00Z" w16du:dateUtc="2025-10-04T10:14:00Z"/>
        </w:trPr>
        <w:tc>
          <w:tcPr>
            <w:tcW w:w="2962" w:type="dxa"/>
            <w:tcBorders>
              <w:top w:val="single" w:sz="4" w:space="0" w:color="auto"/>
              <w:bottom w:val="single" w:sz="4" w:space="0" w:color="auto"/>
              <w:right w:val="single" w:sz="4" w:space="0" w:color="auto"/>
            </w:tcBorders>
            <w:tcPrChange w:id="2047" w:author="Emmanuel Thomas" w:date="2025-10-04T12:15:00Z" w16du:dateUtc="2025-10-04T10:15:00Z">
              <w:tcPr>
                <w:tcW w:w="0" w:type="auto"/>
                <w:gridSpan w:val="3"/>
                <w:tcBorders>
                  <w:top w:val="single" w:sz="4" w:space="0" w:color="auto"/>
                  <w:bottom w:val="single" w:sz="4" w:space="0" w:color="auto"/>
                  <w:right w:val="single" w:sz="4" w:space="0" w:color="auto"/>
                </w:tcBorders>
                <w:vAlign w:val="center"/>
              </w:tcPr>
            </w:tcPrChange>
          </w:tcPr>
          <w:p w14:paraId="7A986BC7" w14:textId="1C7B1A22" w:rsidR="0092622D" w:rsidRPr="007F347E" w:rsidRDefault="0092622D" w:rsidP="0092622D">
            <w:pPr>
              <w:spacing w:before="60" w:after="60"/>
              <w:jc w:val="center"/>
              <w:rPr>
                <w:ins w:id="2048" w:author="Emmanuel Thomas" w:date="2025-10-04T12:14:00Z" w16du:dateUtc="2025-10-04T10:14:00Z"/>
              </w:rPr>
            </w:pPr>
            <w:ins w:id="2049" w:author="Emmanuel Thomas" w:date="2025-10-04T12:15:00Z" w16du:dateUtc="2025-10-04T10:15:00Z">
              <w:r w:rsidRPr="007F6387">
                <w:rPr>
                  <w:lang w:val="en-US" w:eastAsia="ja-JP"/>
                </w:rPr>
                <w:t>EncodedVideoChunk</w:t>
              </w:r>
            </w:ins>
          </w:p>
        </w:tc>
        <w:tc>
          <w:tcPr>
            <w:tcW w:w="6760" w:type="dxa"/>
            <w:tcBorders>
              <w:top w:val="single" w:sz="4" w:space="0" w:color="auto"/>
              <w:left w:val="single" w:sz="4" w:space="0" w:color="auto"/>
              <w:bottom w:val="single" w:sz="4" w:space="0" w:color="auto"/>
              <w:right w:val="single" w:sz="12" w:space="0" w:color="auto"/>
            </w:tcBorders>
            <w:tcPrChange w:id="2050" w:author="Emmanuel Thomas" w:date="2025-10-04T12:15:00Z" w16du:dateUtc="2025-10-04T10:15:00Z">
              <w:tcPr>
                <w:tcW w:w="0" w:type="auto"/>
                <w:tcBorders>
                  <w:top w:val="single" w:sz="4" w:space="0" w:color="auto"/>
                  <w:left w:val="single" w:sz="4" w:space="0" w:color="auto"/>
                  <w:bottom w:val="single" w:sz="4" w:space="0" w:color="auto"/>
                  <w:right w:val="single" w:sz="12" w:space="0" w:color="auto"/>
                </w:tcBorders>
                <w:vAlign w:val="center"/>
              </w:tcPr>
            </w:tcPrChange>
          </w:tcPr>
          <w:p w14:paraId="446BB132" w14:textId="0D020B21" w:rsidR="0092622D" w:rsidRPr="007F347E" w:rsidRDefault="0092622D" w:rsidP="0092622D">
            <w:pPr>
              <w:spacing w:before="60" w:after="60"/>
              <w:jc w:val="center"/>
              <w:rPr>
                <w:ins w:id="2051" w:author="Emmanuel Thomas" w:date="2025-10-04T12:14:00Z" w16du:dateUtc="2025-10-04T10:14:00Z"/>
                <w:rFonts w:ascii="Courier New" w:hAnsi="Courier New" w:cs="Courier New"/>
              </w:rPr>
            </w:pPr>
            <w:ins w:id="2052" w:author="Emmanuel Thomas" w:date="2025-10-04T12:15:00Z" w16du:dateUtc="2025-10-04T10:15:00Z">
              <w:r w:rsidRPr="007F6387">
                <w:rPr>
                  <w:lang w:val="en-US" w:eastAsia="ja-JP"/>
                </w:rPr>
                <w:t>Represents codec-specific encoded video bytes.</w:t>
              </w:r>
            </w:ins>
          </w:p>
        </w:tc>
      </w:tr>
      <w:tr w:rsidR="0092622D" w:rsidRPr="007F347E" w14:paraId="10D902DA" w14:textId="77777777" w:rsidTr="0092622D">
        <w:trPr>
          <w:ins w:id="2053" w:author="Emmanuel Thomas" w:date="2025-10-04T12:14:00Z" w16du:dateUtc="2025-10-04T10:14:00Z"/>
        </w:trPr>
        <w:tc>
          <w:tcPr>
            <w:tcW w:w="2962" w:type="dxa"/>
            <w:tcBorders>
              <w:top w:val="single" w:sz="4" w:space="0" w:color="auto"/>
              <w:bottom w:val="single" w:sz="4" w:space="0" w:color="auto"/>
              <w:right w:val="single" w:sz="4" w:space="0" w:color="auto"/>
            </w:tcBorders>
            <w:tcPrChange w:id="2054" w:author="Emmanuel Thomas" w:date="2025-10-04T12:15:00Z" w16du:dateUtc="2025-10-04T10:15:00Z">
              <w:tcPr>
                <w:tcW w:w="0" w:type="auto"/>
                <w:gridSpan w:val="3"/>
                <w:tcBorders>
                  <w:top w:val="single" w:sz="4" w:space="0" w:color="auto"/>
                  <w:bottom w:val="single" w:sz="4" w:space="0" w:color="auto"/>
                  <w:right w:val="single" w:sz="4" w:space="0" w:color="auto"/>
                </w:tcBorders>
                <w:vAlign w:val="center"/>
              </w:tcPr>
            </w:tcPrChange>
          </w:tcPr>
          <w:p w14:paraId="4017E4E6" w14:textId="3D9FC88C" w:rsidR="0092622D" w:rsidRPr="007F347E" w:rsidRDefault="0092622D" w:rsidP="0092622D">
            <w:pPr>
              <w:spacing w:before="60" w:after="60"/>
              <w:jc w:val="center"/>
              <w:rPr>
                <w:ins w:id="2055" w:author="Emmanuel Thomas" w:date="2025-10-04T12:14:00Z" w16du:dateUtc="2025-10-04T10:14:00Z"/>
              </w:rPr>
            </w:pPr>
            <w:ins w:id="2056" w:author="Emmanuel Thomas" w:date="2025-10-04T12:15:00Z" w16du:dateUtc="2025-10-04T10:15:00Z">
              <w:r w:rsidRPr="007F6387">
                <w:rPr>
                  <w:lang w:val="en-US" w:eastAsia="ja-JP"/>
                </w:rPr>
                <w:t>VideoFrame</w:t>
              </w:r>
            </w:ins>
          </w:p>
        </w:tc>
        <w:tc>
          <w:tcPr>
            <w:tcW w:w="6760" w:type="dxa"/>
            <w:tcBorders>
              <w:top w:val="single" w:sz="4" w:space="0" w:color="auto"/>
              <w:left w:val="single" w:sz="4" w:space="0" w:color="auto"/>
              <w:bottom w:val="single" w:sz="4" w:space="0" w:color="auto"/>
              <w:right w:val="single" w:sz="12" w:space="0" w:color="auto"/>
            </w:tcBorders>
            <w:tcPrChange w:id="2057" w:author="Emmanuel Thomas" w:date="2025-10-04T12:15:00Z" w16du:dateUtc="2025-10-04T10:15:00Z">
              <w:tcPr>
                <w:tcW w:w="0" w:type="auto"/>
                <w:tcBorders>
                  <w:top w:val="single" w:sz="4" w:space="0" w:color="auto"/>
                  <w:left w:val="single" w:sz="4" w:space="0" w:color="auto"/>
                  <w:bottom w:val="single" w:sz="4" w:space="0" w:color="auto"/>
                  <w:right w:val="single" w:sz="12" w:space="0" w:color="auto"/>
                </w:tcBorders>
                <w:vAlign w:val="center"/>
              </w:tcPr>
            </w:tcPrChange>
          </w:tcPr>
          <w:p w14:paraId="6FB5144F" w14:textId="2F61218C" w:rsidR="0092622D" w:rsidRPr="007F347E" w:rsidRDefault="0092622D" w:rsidP="00926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ns w:id="2058" w:author="Emmanuel Thomas" w:date="2025-10-04T12:14:00Z" w16du:dateUtc="2025-10-04T10:14:00Z"/>
              </w:rPr>
            </w:pPr>
            <w:ins w:id="2059" w:author="Emmanuel Thomas" w:date="2025-10-04T12:15:00Z" w16du:dateUtc="2025-10-04T10:15:00Z">
              <w:r w:rsidRPr="007F6387">
                <w:rPr>
                  <w:lang w:val="en-US" w:eastAsia="ja-JP"/>
                </w:rPr>
                <w:t>Represents a frame of unencoded video data</w:t>
              </w:r>
            </w:ins>
          </w:p>
        </w:tc>
      </w:tr>
      <w:tr w:rsidR="0092622D" w:rsidRPr="007F347E" w14:paraId="01B07CF6" w14:textId="77777777" w:rsidTr="0092622D">
        <w:trPr>
          <w:ins w:id="2060" w:author="Emmanuel Thomas" w:date="2025-10-04T12:14:00Z" w16du:dateUtc="2025-10-04T10:14:00Z"/>
        </w:trPr>
        <w:tc>
          <w:tcPr>
            <w:tcW w:w="2962" w:type="dxa"/>
            <w:tcBorders>
              <w:top w:val="single" w:sz="4" w:space="0" w:color="auto"/>
              <w:bottom w:val="single" w:sz="4" w:space="0" w:color="auto"/>
              <w:right w:val="single" w:sz="4" w:space="0" w:color="auto"/>
            </w:tcBorders>
            <w:tcPrChange w:id="2061" w:author="Emmanuel Thomas" w:date="2025-10-04T12:15:00Z" w16du:dateUtc="2025-10-04T10:15:00Z">
              <w:tcPr>
                <w:tcW w:w="0" w:type="auto"/>
                <w:gridSpan w:val="3"/>
                <w:tcBorders>
                  <w:top w:val="single" w:sz="4" w:space="0" w:color="auto"/>
                  <w:bottom w:val="single" w:sz="12" w:space="0" w:color="auto"/>
                  <w:right w:val="single" w:sz="4" w:space="0" w:color="auto"/>
                </w:tcBorders>
                <w:vAlign w:val="center"/>
              </w:tcPr>
            </w:tcPrChange>
          </w:tcPr>
          <w:p w14:paraId="704F2B40" w14:textId="7845D1A3" w:rsidR="0092622D" w:rsidRPr="007F347E" w:rsidRDefault="0092622D" w:rsidP="0092622D">
            <w:pPr>
              <w:spacing w:before="60" w:after="60"/>
              <w:jc w:val="center"/>
              <w:rPr>
                <w:ins w:id="2062" w:author="Emmanuel Thomas" w:date="2025-10-04T12:14:00Z" w16du:dateUtc="2025-10-04T10:14:00Z"/>
              </w:rPr>
            </w:pPr>
            <w:ins w:id="2063" w:author="Emmanuel Thomas" w:date="2025-10-04T12:15:00Z" w16du:dateUtc="2025-10-04T10:15:00Z">
              <w:r w:rsidRPr="007F6387">
                <w:rPr>
                  <w:lang w:val="en-US" w:eastAsia="ja-JP"/>
                </w:rPr>
                <w:t>VideoColorSpace</w:t>
              </w:r>
            </w:ins>
          </w:p>
        </w:tc>
        <w:tc>
          <w:tcPr>
            <w:tcW w:w="6760" w:type="dxa"/>
            <w:tcBorders>
              <w:top w:val="single" w:sz="4" w:space="0" w:color="auto"/>
              <w:left w:val="single" w:sz="4" w:space="0" w:color="auto"/>
              <w:bottom w:val="single" w:sz="4" w:space="0" w:color="auto"/>
              <w:right w:val="single" w:sz="12" w:space="0" w:color="auto"/>
            </w:tcBorders>
            <w:tcPrChange w:id="2064" w:author="Emmanuel Thomas" w:date="2025-10-04T12:15:00Z" w16du:dateUtc="2025-10-04T10:15:00Z">
              <w:tcPr>
                <w:tcW w:w="0" w:type="auto"/>
                <w:tcBorders>
                  <w:top w:val="single" w:sz="4" w:space="0" w:color="auto"/>
                  <w:left w:val="single" w:sz="4" w:space="0" w:color="auto"/>
                  <w:bottom w:val="single" w:sz="12" w:space="0" w:color="auto"/>
                  <w:right w:val="single" w:sz="12" w:space="0" w:color="auto"/>
                </w:tcBorders>
                <w:vAlign w:val="center"/>
              </w:tcPr>
            </w:tcPrChange>
          </w:tcPr>
          <w:p w14:paraId="283B3016" w14:textId="2FFDF02B" w:rsidR="0092622D" w:rsidRPr="007F347E" w:rsidRDefault="0092622D" w:rsidP="0092622D">
            <w:pPr>
              <w:spacing w:before="60" w:after="60"/>
              <w:jc w:val="center"/>
              <w:rPr>
                <w:ins w:id="2065" w:author="Emmanuel Thomas" w:date="2025-10-04T12:14:00Z" w16du:dateUtc="2025-10-04T10:14:00Z"/>
              </w:rPr>
            </w:pPr>
            <w:ins w:id="2066" w:author="Emmanuel Thomas" w:date="2025-10-04T12:15:00Z" w16du:dateUtc="2025-10-04T10:15:00Z">
              <w:r w:rsidRPr="007F6387">
                <w:rPr>
                  <w:lang w:val="en-US" w:eastAsia="ja-JP"/>
                </w:rPr>
                <w:t>Represents the color space of a video frame.</w:t>
              </w:r>
            </w:ins>
          </w:p>
        </w:tc>
      </w:tr>
      <w:tr w:rsidR="0092622D" w:rsidRPr="007F347E" w14:paraId="76D0E1AC" w14:textId="77777777" w:rsidTr="0092622D">
        <w:trPr>
          <w:ins w:id="2067" w:author="Emmanuel Thomas" w:date="2025-10-04T12:15:00Z" w16du:dateUtc="2025-10-04T10:15:00Z"/>
        </w:trPr>
        <w:tc>
          <w:tcPr>
            <w:tcW w:w="2962" w:type="dxa"/>
            <w:tcBorders>
              <w:top w:val="single" w:sz="4" w:space="0" w:color="auto"/>
              <w:bottom w:val="single" w:sz="4" w:space="0" w:color="auto"/>
              <w:right w:val="single" w:sz="4" w:space="0" w:color="auto"/>
            </w:tcBorders>
            <w:tcPrChange w:id="2068" w:author="Emmanuel Thomas" w:date="2025-10-04T12:15:00Z" w16du:dateUtc="2025-10-04T10:15:00Z">
              <w:tcPr>
                <w:tcW w:w="0" w:type="auto"/>
                <w:gridSpan w:val="3"/>
                <w:tcBorders>
                  <w:top w:val="single" w:sz="4" w:space="0" w:color="auto"/>
                  <w:bottom w:val="single" w:sz="12" w:space="0" w:color="auto"/>
                  <w:right w:val="single" w:sz="4" w:space="0" w:color="auto"/>
                </w:tcBorders>
                <w:vAlign w:val="center"/>
              </w:tcPr>
            </w:tcPrChange>
          </w:tcPr>
          <w:p w14:paraId="79EEEA97" w14:textId="298851F4" w:rsidR="0092622D" w:rsidRPr="007F347E" w:rsidRDefault="0092622D" w:rsidP="0092622D">
            <w:pPr>
              <w:spacing w:before="60" w:after="60"/>
              <w:jc w:val="center"/>
              <w:rPr>
                <w:ins w:id="2069" w:author="Emmanuel Thomas" w:date="2025-10-04T12:15:00Z" w16du:dateUtc="2025-10-04T10:15:00Z"/>
                <w:rFonts w:ascii="Courier New" w:hAnsi="Courier New" w:cs="Courier New"/>
              </w:rPr>
            </w:pPr>
            <w:ins w:id="2070" w:author="Emmanuel Thomas" w:date="2025-10-04T12:15:00Z" w16du:dateUtc="2025-10-04T10:15:00Z">
              <w:r w:rsidRPr="007F6387">
                <w:rPr>
                  <w:lang w:val="en-US" w:eastAsia="ja-JP"/>
                </w:rPr>
                <w:t>ImageDecoder</w:t>
              </w:r>
            </w:ins>
          </w:p>
        </w:tc>
        <w:tc>
          <w:tcPr>
            <w:tcW w:w="6760" w:type="dxa"/>
            <w:tcBorders>
              <w:top w:val="single" w:sz="4" w:space="0" w:color="auto"/>
              <w:left w:val="single" w:sz="4" w:space="0" w:color="auto"/>
              <w:bottom w:val="single" w:sz="4" w:space="0" w:color="auto"/>
              <w:right w:val="single" w:sz="12" w:space="0" w:color="auto"/>
            </w:tcBorders>
            <w:tcPrChange w:id="2071" w:author="Emmanuel Thomas" w:date="2025-10-04T12:15:00Z" w16du:dateUtc="2025-10-04T10:15:00Z">
              <w:tcPr>
                <w:tcW w:w="0" w:type="auto"/>
                <w:tcBorders>
                  <w:top w:val="single" w:sz="4" w:space="0" w:color="auto"/>
                  <w:left w:val="single" w:sz="4" w:space="0" w:color="auto"/>
                  <w:bottom w:val="single" w:sz="12" w:space="0" w:color="auto"/>
                  <w:right w:val="single" w:sz="12" w:space="0" w:color="auto"/>
                </w:tcBorders>
                <w:vAlign w:val="center"/>
              </w:tcPr>
            </w:tcPrChange>
          </w:tcPr>
          <w:p w14:paraId="5DAAA6E1" w14:textId="3BF380B5" w:rsidR="0092622D" w:rsidRPr="007F347E" w:rsidRDefault="0092622D" w:rsidP="0092622D">
            <w:pPr>
              <w:spacing w:before="60" w:after="60"/>
              <w:jc w:val="center"/>
              <w:rPr>
                <w:ins w:id="2072" w:author="Emmanuel Thomas" w:date="2025-10-04T12:15:00Z" w16du:dateUtc="2025-10-04T10:15:00Z"/>
              </w:rPr>
            </w:pPr>
            <w:ins w:id="2073" w:author="Emmanuel Thomas" w:date="2025-10-04T12:15:00Z" w16du:dateUtc="2025-10-04T10:15:00Z">
              <w:r w:rsidRPr="00B86275">
                <w:rPr>
                  <w:lang w:val="en-US" w:eastAsia="ja-JP"/>
                </w:rPr>
                <w:t>Unpacks and decodes image data, giving access to the sequence of frames in an animated image.</w:t>
              </w:r>
            </w:ins>
          </w:p>
        </w:tc>
      </w:tr>
      <w:tr w:rsidR="0092622D" w:rsidRPr="007F347E" w14:paraId="76980306" w14:textId="77777777" w:rsidTr="0092622D">
        <w:trPr>
          <w:ins w:id="2074" w:author="Emmanuel Thomas" w:date="2025-10-04T12:15:00Z" w16du:dateUtc="2025-10-04T10:15:00Z"/>
        </w:trPr>
        <w:tc>
          <w:tcPr>
            <w:tcW w:w="2962" w:type="dxa"/>
            <w:tcBorders>
              <w:top w:val="single" w:sz="4" w:space="0" w:color="auto"/>
              <w:bottom w:val="single" w:sz="4" w:space="0" w:color="auto"/>
              <w:right w:val="single" w:sz="4" w:space="0" w:color="auto"/>
            </w:tcBorders>
            <w:tcPrChange w:id="2075" w:author="Emmanuel Thomas" w:date="2025-10-04T12:15:00Z" w16du:dateUtc="2025-10-04T10:15:00Z">
              <w:tcPr>
                <w:tcW w:w="0" w:type="auto"/>
                <w:gridSpan w:val="3"/>
                <w:tcBorders>
                  <w:top w:val="single" w:sz="4" w:space="0" w:color="auto"/>
                  <w:bottom w:val="single" w:sz="12" w:space="0" w:color="auto"/>
                  <w:right w:val="single" w:sz="4" w:space="0" w:color="auto"/>
                </w:tcBorders>
                <w:vAlign w:val="center"/>
              </w:tcPr>
            </w:tcPrChange>
          </w:tcPr>
          <w:p w14:paraId="4DFD819B" w14:textId="6DBCBB4E" w:rsidR="0092622D" w:rsidRPr="007F347E" w:rsidRDefault="0092622D" w:rsidP="0092622D">
            <w:pPr>
              <w:spacing w:before="60" w:after="60"/>
              <w:jc w:val="center"/>
              <w:rPr>
                <w:ins w:id="2076" w:author="Emmanuel Thomas" w:date="2025-10-04T12:15:00Z" w16du:dateUtc="2025-10-04T10:15:00Z"/>
                <w:rFonts w:ascii="Courier New" w:hAnsi="Courier New" w:cs="Courier New"/>
              </w:rPr>
            </w:pPr>
            <w:ins w:id="2077" w:author="Emmanuel Thomas" w:date="2025-10-04T12:15:00Z" w16du:dateUtc="2025-10-04T10:15:00Z">
              <w:r w:rsidRPr="007F6387">
                <w:rPr>
                  <w:lang w:val="en-US" w:eastAsia="ja-JP"/>
                </w:rPr>
                <w:t>ImageTrackList</w:t>
              </w:r>
            </w:ins>
          </w:p>
        </w:tc>
        <w:tc>
          <w:tcPr>
            <w:tcW w:w="6760" w:type="dxa"/>
            <w:tcBorders>
              <w:top w:val="single" w:sz="4" w:space="0" w:color="auto"/>
              <w:left w:val="single" w:sz="4" w:space="0" w:color="auto"/>
              <w:bottom w:val="single" w:sz="4" w:space="0" w:color="auto"/>
              <w:right w:val="single" w:sz="12" w:space="0" w:color="auto"/>
            </w:tcBorders>
            <w:tcPrChange w:id="2078" w:author="Emmanuel Thomas" w:date="2025-10-04T12:15:00Z" w16du:dateUtc="2025-10-04T10:15:00Z">
              <w:tcPr>
                <w:tcW w:w="0" w:type="auto"/>
                <w:tcBorders>
                  <w:top w:val="single" w:sz="4" w:space="0" w:color="auto"/>
                  <w:left w:val="single" w:sz="4" w:space="0" w:color="auto"/>
                  <w:bottom w:val="single" w:sz="12" w:space="0" w:color="auto"/>
                  <w:right w:val="single" w:sz="12" w:space="0" w:color="auto"/>
                </w:tcBorders>
                <w:vAlign w:val="center"/>
              </w:tcPr>
            </w:tcPrChange>
          </w:tcPr>
          <w:p w14:paraId="1161F8F1" w14:textId="079D667D" w:rsidR="0092622D" w:rsidRPr="007F347E" w:rsidRDefault="0092622D" w:rsidP="0092622D">
            <w:pPr>
              <w:spacing w:before="60" w:after="60"/>
              <w:jc w:val="center"/>
              <w:rPr>
                <w:ins w:id="2079" w:author="Emmanuel Thomas" w:date="2025-10-04T12:15:00Z" w16du:dateUtc="2025-10-04T10:15:00Z"/>
              </w:rPr>
            </w:pPr>
            <w:ins w:id="2080" w:author="Emmanuel Thomas" w:date="2025-10-04T12:15:00Z" w16du:dateUtc="2025-10-04T10:15:00Z">
              <w:r w:rsidRPr="007F6387">
                <w:rPr>
                  <w:lang w:val="en-US" w:eastAsia="ja-JP"/>
                </w:rPr>
                <w:t>Represents the list of tracks available in the image.</w:t>
              </w:r>
            </w:ins>
          </w:p>
        </w:tc>
      </w:tr>
      <w:tr w:rsidR="0092622D" w:rsidRPr="007F347E" w14:paraId="32FFDACA" w14:textId="77777777" w:rsidTr="0092622D">
        <w:trPr>
          <w:ins w:id="2081" w:author="Emmanuel Thomas" w:date="2025-10-04T12:15:00Z" w16du:dateUtc="2025-10-04T10:15:00Z"/>
        </w:trPr>
        <w:tc>
          <w:tcPr>
            <w:tcW w:w="2962" w:type="dxa"/>
            <w:tcBorders>
              <w:top w:val="single" w:sz="4" w:space="0" w:color="auto"/>
              <w:bottom w:val="single" w:sz="12" w:space="0" w:color="auto"/>
              <w:right w:val="single" w:sz="4" w:space="0" w:color="auto"/>
            </w:tcBorders>
            <w:tcPrChange w:id="2082" w:author="Emmanuel Thomas" w:date="2025-10-04T12:15:00Z" w16du:dateUtc="2025-10-04T10:15:00Z">
              <w:tcPr>
                <w:tcW w:w="0" w:type="auto"/>
                <w:gridSpan w:val="3"/>
                <w:tcBorders>
                  <w:top w:val="single" w:sz="4" w:space="0" w:color="auto"/>
                  <w:bottom w:val="single" w:sz="12" w:space="0" w:color="auto"/>
                  <w:right w:val="single" w:sz="4" w:space="0" w:color="auto"/>
                </w:tcBorders>
                <w:vAlign w:val="center"/>
              </w:tcPr>
            </w:tcPrChange>
          </w:tcPr>
          <w:p w14:paraId="5BC90E12" w14:textId="7C6A8BFB" w:rsidR="0092622D" w:rsidRPr="007F347E" w:rsidRDefault="0092622D" w:rsidP="0092622D">
            <w:pPr>
              <w:spacing w:before="60" w:after="60"/>
              <w:jc w:val="center"/>
              <w:rPr>
                <w:ins w:id="2083" w:author="Emmanuel Thomas" w:date="2025-10-04T12:15:00Z" w16du:dateUtc="2025-10-04T10:15:00Z"/>
                <w:rFonts w:ascii="Courier New" w:hAnsi="Courier New" w:cs="Courier New"/>
              </w:rPr>
            </w:pPr>
            <w:ins w:id="2084" w:author="Emmanuel Thomas" w:date="2025-10-04T12:15:00Z" w16du:dateUtc="2025-10-04T10:15:00Z">
              <w:r w:rsidRPr="007F6387">
                <w:rPr>
                  <w:lang w:val="en-US" w:eastAsia="ja-JP"/>
                </w:rPr>
                <w:t>ImageTrack</w:t>
              </w:r>
            </w:ins>
          </w:p>
        </w:tc>
        <w:tc>
          <w:tcPr>
            <w:tcW w:w="6760" w:type="dxa"/>
            <w:tcBorders>
              <w:top w:val="single" w:sz="4" w:space="0" w:color="auto"/>
              <w:left w:val="single" w:sz="4" w:space="0" w:color="auto"/>
              <w:bottom w:val="single" w:sz="12" w:space="0" w:color="auto"/>
              <w:right w:val="single" w:sz="12" w:space="0" w:color="auto"/>
            </w:tcBorders>
            <w:tcPrChange w:id="2085" w:author="Emmanuel Thomas" w:date="2025-10-04T12:15:00Z" w16du:dateUtc="2025-10-04T10:15:00Z">
              <w:tcPr>
                <w:tcW w:w="0" w:type="auto"/>
                <w:tcBorders>
                  <w:top w:val="single" w:sz="4" w:space="0" w:color="auto"/>
                  <w:left w:val="single" w:sz="4" w:space="0" w:color="auto"/>
                  <w:bottom w:val="single" w:sz="12" w:space="0" w:color="auto"/>
                  <w:right w:val="single" w:sz="12" w:space="0" w:color="auto"/>
                </w:tcBorders>
                <w:vAlign w:val="center"/>
              </w:tcPr>
            </w:tcPrChange>
          </w:tcPr>
          <w:p w14:paraId="4B2DB183" w14:textId="3C718EDF" w:rsidR="0092622D" w:rsidRPr="007F347E" w:rsidRDefault="0092622D" w:rsidP="0092622D">
            <w:pPr>
              <w:spacing w:before="60" w:after="60"/>
              <w:jc w:val="center"/>
              <w:rPr>
                <w:ins w:id="2086" w:author="Emmanuel Thomas" w:date="2025-10-04T12:15:00Z" w16du:dateUtc="2025-10-04T10:15:00Z"/>
              </w:rPr>
            </w:pPr>
            <w:ins w:id="2087" w:author="Emmanuel Thomas" w:date="2025-10-04T12:15:00Z" w16du:dateUtc="2025-10-04T10:15:00Z">
              <w:r w:rsidRPr="007F6387">
                <w:rPr>
                  <w:lang w:val="en-US" w:eastAsia="ja-JP"/>
                </w:rPr>
                <w:t>Represents an individual image track.</w:t>
              </w:r>
            </w:ins>
          </w:p>
        </w:tc>
      </w:tr>
    </w:tbl>
    <w:p w14:paraId="65AA65E1" w14:textId="77777777" w:rsidR="0092622D" w:rsidRDefault="0092622D" w:rsidP="007F6387">
      <w:pPr>
        <w:rPr>
          <w:ins w:id="2088" w:author="Emmanuel Thomas" w:date="2025-10-04T12:02:00Z" w16du:dateUtc="2025-10-04T10:02:00Z"/>
          <w:lang w:val="en-US" w:eastAsia="ja-JP"/>
        </w:rPr>
      </w:pPr>
    </w:p>
    <w:p w14:paraId="04930812" w14:textId="379D2BA1" w:rsidR="007F6387" w:rsidRPr="007F6387" w:rsidRDefault="007F6387" w:rsidP="007F6387">
      <w:pPr>
        <w:rPr>
          <w:ins w:id="2089" w:author="Emmanuel Thomas" w:date="2025-10-04T11:52:00Z" w16du:dateUtc="2025-10-04T09:52:00Z"/>
          <w:lang w:val="en-US" w:eastAsia="ja-JP"/>
        </w:rPr>
      </w:pPr>
      <w:ins w:id="2090" w:author="Emmanuel Thomas" w:date="2025-10-04T11:52:00Z" w16du:dateUtc="2025-10-04T09:52:00Z">
        <w:r w:rsidRPr="007F6387">
          <w:rPr>
            <w:lang w:val="en-US" w:eastAsia="ja-JP"/>
          </w:rPr>
          <w:t xml:space="preserve">The VideoDecoder object can take as input objects of type EncodedVideoChunk, that can </w:t>
        </w:r>
        <w:proofErr w:type="gramStart"/>
        <w:r w:rsidRPr="007F6387">
          <w:rPr>
            <w:lang w:val="en-US" w:eastAsia="ja-JP"/>
          </w:rPr>
          <w:t>be read</w:t>
        </w:r>
        <w:proofErr w:type="gramEnd"/>
        <w:r w:rsidRPr="007F6387">
          <w:rPr>
            <w:lang w:val="en-US" w:eastAsia="ja-JP"/>
          </w:rPr>
          <w:t xml:space="preserve"> from BufferSource objects. It </w:t>
        </w:r>
        <w:proofErr w:type="gramStart"/>
        <w:r w:rsidRPr="007F6387">
          <w:rPr>
            <w:lang w:val="en-US" w:eastAsia="ja-JP"/>
          </w:rPr>
          <w:t>is required</w:t>
        </w:r>
        <w:proofErr w:type="gramEnd"/>
        <w:r w:rsidRPr="007F6387">
          <w:rPr>
            <w:lang w:val="en-US" w:eastAsia="ja-JP"/>
          </w:rPr>
          <w:t xml:space="preserve"> to have the timestamp of the chunk</w:t>
        </w:r>
      </w:ins>
      <w:ins w:id="2091" w:author="Emmanuel Thomas" w:date="2025-10-04T12:12:00Z" w16du:dateUtc="2025-10-04T10:12:00Z">
        <w:r w:rsidR="008A5979">
          <w:rPr>
            <w:lang w:val="en-US" w:eastAsia="ja-JP"/>
          </w:rPr>
          <w:t xml:space="preserve">, </w:t>
        </w:r>
      </w:ins>
      <w:proofErr w:type="gramStart"/>
      <w:ins w:id="2092" w:author="Emmanuel Thomas" w:date="2025-10-04T11:52:00Z" w16du:dateUtc="2025-10-04T09:52:00Z">
        <w:r w:rsidRPr="007F6387">
          <w:rPr>
            <w:lang w:val="en-US" w:eastAsia="ja-JP"/>
          </w:rPr>
          <w:t>i.e.</w:t>
        </w:r>
        <w:proofErr w:type="gramEnd"/>
        <w:r w:rsidRPr="007F6387">
          <w:rPr>
            <w:lang w:val="en-US" w:eastAsia="ja-JP"/>
          </w:rPr>
          <w:t xml:space="preserve"> media time of the first encoded frame in the chunk</w:t>
        </w:r>
      </w:ins>
      <w:ins w:id="2093" w:author="Emmanuel Thomas" w:date="2025-10-04T12:12:00Z" w16du:dateUtc="2025-10-04T10:12:00Z">
        <w:r w:rsidR="008A5979">
          <w:rPr>
            <w:lang w:val="en-US" w:eastAsia="ja-JP"/>
          </w:rPr>
          <w:t>,</w:t>
        </w:r>
      </w:ins>
      <w:ins w:id="2094" w:author="Emmanuel Thomas" w:date="2025-10-04T11:52:00Z" w16du:dateUtc="2025-10-04T09:52:00Z">
        <w:r w:rsidRPr="007F6387">
          <w:rPr>
            <w:lang w:val="en-US" w:eastAsia="ja-JP"/>
          </w:rPr>
          <w:t xml:space="preserve"> and </w:t>
        </w:r>
      </w:ins>
      <w:ins w:id="2095" w:author="Emmanuel Thomas" w:date="2025-10-04T12:11:00Z" w16du:dateUtc="2025-10-04T10:11:00Z">
        <w:r w:rsidR="00DC43CE">
          <w:rPr>
            <w:lang w:val="en-US" w:eastAsia="ja-JP"/>
          </w:rPr>
          <w:t xml:space="preserve">the </w:t>
        </w:r>
      </w:ins>
      <w:ins w:id="2096" w:author="Emmanuel Thomas" w:date="2025-10-04T11:52:00Z" w16du:dateUtc="2025-10-04T09:52:00Z">
        <w:r w:rsidRPr="007F6387">
          <w:rPr>
            <w:lang w:val="en-US" w:eastAsia="ja-JP"/>
          </w:rPr>
          <w:t>chunk type. Typically</w:t>
        </w:r>
      </w:ins>
      <w:ins w:id="2097" w:author="Emmanuel Thomas" w:date="2025-10-04T12:12:00Z" w16du:dateUtc="2025-10-04T10:12:00Z">
        <w:r w:rsidR="008A5979">
          <w:rPr>
            <w:lang w:val="en-US" w:eastAsia="ja-JP"/>
          </w:rPr>
          <w:t>,</w:t>
        </w:r>
      </w:ins>
      <w:ins w:id="2098" w:author="Emmanuel Thomas" w:date="2025-10-04T11:52:00Z" w16du:dateUtc="2025-10-04T09:52:00Z">
        <w:r w:rsidRPr="007F6387">
          <w:rPr>
            <w:lang w:val="en-US" w:eastAsia="ja-JP"/>
          </w:rPr>
          <w:t xml:space="preserve"> the chunk data field is of type Uint8Array.</w:t>
        </w:r>
      </w:ins>
    </w:p>
    <w:p w14:paraId="2E6516D7" w14:textId="69375BB2" w:rsidR="0092622D" w:rsidRDefault="007F6387" w:rsidP="007F6387">
      <w:pPr>
        <w:rPr>
          <w:ins w:id="2099" w:author="Emmanuel Thomas" w:date="2025-10-04T12:17:00Z" w16du:dateUtc="2025-10-04T10:17:00Z"/>
          <w:lang w:val="en-US" w:eastAsia="ja-JP"/>
        </w:rPr>
      </w:pPr>
      <w:ins w:id="2100" w:author="Emmanuel Thomas" w:date="2025-10-04T11:52:00Z" w16du:dateUtc="2025-10-04T09:52:00Z">
        <w:r w:rsidRPr="007F6387">
          <w:rPr>
            <w:lang w:val="en-US" w:eastAsia="ja-JP"/>
          </w:rPr>
          <w:t xml:space="preserve">The processing model of a video decoder in WebCodecs </w:t>
        </w:r>
      </w:ins>
      <w:ins w:id="2101" w:author="Emmanuel Thomas" w:date="2025-10-04T12:12:00Z" w16du:dateUtc="2025-10-04T10:12:00Z">
        <w:r w:rsidR="00AB72BB">
          <w:rPr>
            <w:lang w:val="en-US" w:eastAsia="ja-JP"/>
          </w:rPr>
          <w:t>assumes</w:t>
        </w:r>
      </w:ins>
      <w:ins w:id="2102" w:author="Emmanuel Thomas" w:date="2025-10-04T11:52:00Z" w16du:dateUtc="2025-10-04T09:52:00Z">
        <w:r w:rsidRPr="007F6387">
          <w:rPr>
            <w:lang w:val="en-US" w:eastAsia="ja-JP"/>
          </w:rPr>
          <w:t xml:space="preserve"> decoding as an instantaneous process. Therefore, the group synchronization can </w:t>
        </w:r>
        <w:proofErr w:type="gramStart"/>
        <w:r w:rsidRPr="007F6387">
          <w:rPr>
            <w:lang w:val="en-US" w:eastAsia="ja-JP"/>
          </w:rPr>
          <w:t>be achieved</w:t>
        </w:r>
        <w:proofErr w:type="gramEnd"/>
        <w:r w:rsidRPr="007F6387">
          <w:rPr>
            <w:lang w:val="en-US" w:eastAsia="ja-JP"/>
          </w:rPr>
          <w:t xml:space="preserve"> by managing the queue of the decoder by monitoring the decodeQueueSize attribute and react accordingly to ondequeque events, by calling the decode function of the decoders in the same group.</w:t>
        </w:r>
      </w:ins>
    </w:p>
    <w:p w14:paraId="173396F9" w14:textId="2315AE6F" w:rsidR="00401A24" w:rsidRPr="00401A24" w:rsidRDefault="00401A24" w:rsidP="007F6387">
      <w:pPr>
        <w:pStyle w:val="a2"/>
        <w:rPr>
          <w:ins w:id="2103" w:author="Emmanuel Thomas" w:date="2025-10-04T12:13:00Z" w16du:dateUtc="2025-10-04T10:13:00Z"/>
          <w:lang w:val="en-US"/>
        </w:rPr>
        <w:pPrChange w:id="2104" w:author="Emmanuel Thomas" w:date="2025-10-04T11:52:00Z" w16du:dateUtc="2025-10-04T09:52:00Z">
          <w:pPr/>
        </w:pPrChange>
      </w:pPr>
      <w:ins w:id="2105" w:author="Emmanuel Thomas" w:date="2025-10-04T12:17:00Z" w16du:dateUtc="2025-10-04T10:17:00Z">
        <w:r w:rsidRPr="00401A24">
          <w:rPr>
            <w:lang w:val="en-US"/>
            <w:rPrChange w:id="2106" w:author="Emmanuel Thomas" w:date="2025-10-04T12:17:00Z" w16du:dateUtc="2025-10-04T10:17:00Z">
              <w:rPr>
                <w:lang w:eastAsia="zh-CN"/>
              </w:rPr>
            </w:rPrChange>
          </w:rPr>
          <w:t>Mapping of VDI Functions</w:t>
        </w:r>
      </w:ins>
    </w:p>
    <w:p w14:paraId="47B3E6B9" w14:textId="7DEE26D9" w:rsidR="0092622D" w:rsidRPr="007F347E" w:rsidRDefault="0064151D" w:rsidP="0092622D">
      <w:pPr>
        <w:rPr>
          <w:ins w:id="2107" w:author="Emmanuel Thomas" w:date="2025-10-04T12:13:00Z" w16du:dateUtc="2025-10-04T10:13:00Z"/>
          <w:lang w:eastAsia="ja-JP"/>
        </w:rPr>
      </w:pPr>
      <w:ins w:id="2108" w:author="Emmanuel Thomas" w:date="2025-10-04T12:16:00Z" w16du:dateUtc="2025-10-04T10:16:00Z">
        <w:r>
          <w:rPr>
            <w:lang w:eastAsia="ja-JP"/>
          </w:rPr>
          <w:fldChar w:fldCharType="begin"/>
        </w:r>
        <w:r>
          <w:rPr>
            <w:lang w:eastAsia="ja-JP"/>
          </w:rPr>
          <w:instrText xml:space="preserve"> REF _Ref210472626 \r \h </w:instrText>
        </w:r>
        <w:r>
          <w:rPr>
            <w:lang w:eastAsia="ja-JP"/>
          </w:rPr>
        </w:r>
        <w:r>
          <w:rPr>
            <w:lang w:eastAsia="ja-JP"/>
          </w:rPr>
          <w:fldChar w:fldCharType="separate"/>
        </w:r>
        <w:r>
          <w:rPr>
            <w:lang w:eastAsia="ja-JP"/>
          </w:rPr>
          <w:t>Table G.2</w:t>
        </w:r>
        <w:r>
          <w:rPr>
            <w:lang w:eastAsia="ja-JP"/>
          </w:rPr>
          <w:fldChar w:fldCharType="end"/>
        </w:r>
        <w:r>
          <w:rPr>
            <w:lang w:eastAsia="ja-JP"/>
          </w:rPr>
          <w:t xml:space="preserve"> </w:t>
        </w:r>
      </w:ins>
      <w:ins w:id="2109" w:author="Emmanuel Thomas" w:date="2025-10-04T12:13:00Z" w16du:dateUtc="2025-10-04T10:13:00Z">
        <w:r w:rsidR="0092622D" w:rsidRPr="007F347E">
          <w:rPr>
            <w:lang w:eastAsia="ja-JP"/>
          </w:rPr>
          <w:t>shows the possible mapping of the VDI functions onto the WebCodecs API.</w:t>
        </w:r>
      </w:ins>
    </w:p>
    <w:p w14:paraId="5BA72A56" w14:textId="4E2618E0" w:rsidR="0092622D" w:rsidRPr="0092622D" w:rsidRDefault="0092622D" w:rsidP="0092622D">
      <w:pPr>
        <w:pStyle w:val="Style1"/>
        <w:rPr>
          <w:ins w:id="2110" w:author="Emmanuel Thomas" w:date="2025-10-04T12:13:00Z" w16du:dateUtc="2025-10-04T10:13:00Z"/>
        </w:rPr>
        <w:pPrChange w:id="2111" w:author="Emmanuel Thomas" w:date="2025-10-04T12:13:00Z" w16du:dateUtc="2025-10-04T10:13:00Z">
          <w:pPr>
            <w:contextualSpacing/>
            <w:jc w:val="center"/>
          </w:pPr>
        </w:pPrChange>
      </w:pPr>
      <w:bookmarkStart w:id="2112" w:name="_Ref210472626"/>
      <w:ins w:id="2113" w:author="Emmanuel Thomas" w:date="2025-10-04T12:13:00Z" w16du:dateUtc="2025-10-04T10:13:00Z">
        <w:r w:rsidRPr="0092622D">
          <w:t>Possible mapping of VDI onto WebCodecs</w:t>
        </w:r>
        <w:bookmarkEnd w:id="2112"/>
      </w:ins>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997"/>
        <w:gridCol w:w="5725"/>
      </w:tblGrid>
      <w:tr w:rsidR="0092622D" w:rsidRPr="007F347E" w14:paraId="181D19FB" w14:textId="77777777" w:rsidTr="009E51FD">
        <w:trPr>
          <w:ins w:id="2114" w:author="Emmanuel Thomas" w:date="2025-10-04T12:13:00Z" w16du:dateUtc="2025-10-04T10:13:00Z"/>
        </w:trPr>
        <w:tc>
          <w:tcPr>
            <w:tcW w:w="0" w:type="auto"/>
            <w:tcBorders>
              <w:bottom w:val="single" w:sz="12" w:space="0" w:color="auto"/>
              <w:right w:val="single" w:sz="4" w:space="0" w:color="auto"/>
            </w:tcBorders>
            <w:vAlign w:val="center"/>
          </w:tcPr>
          <w:p w14:paraId="37100AFF" w14:textId="77777777" w:rsidR="0092622D" w:rsidRPr="007F347E" w:rsidRDefault="0092622D" w:rsidP="009E51FD">
            <w:pPr>
              <w:spacing w:before="60" w:after="60"/>
              <w:jc w:val="center"/>
              <w:rPr>
                <w:ins w:id="2115" w:author="Emmanuel Thomas" w:date="2025-10-04T12:13:00Z" w16du:dateUtc="2025-10-04T10:13:00Z"/>
                <w:b/>
                <w:bCs/>
              </w:rPr>
            </w:pPr>
            <w:ins w:id="2116" w:author="Emmanuel Thomas" w:date="2025-10-04T12:13:00Z" w16du:dateUtc="2025-10-04T10:13:00Z">
              <w:r w:rsidRPr="007F347E">
                <w:rPr>
                  <w:b/>
                  <w:bCs/>
                </w:rPr>
                <w:t>VDI Functionality</w:t>
              </w:r>
            </w:ins>
          </w:p>
        </w:tc>
        <w:tc>
          <w:tcPr>
            <w:tcW w:w="0" w:type="auto"/>
            <w:tcBorders>
              <w:left w:val="single" w:sz="4" w:space="0" w:color="auto"/>
              <w:bottom w:val="single" w:sz="12" w:space="0" w:color="auto"/>
              <w:right w:val="single" w:sz="12" w:space="0" w:color="auto"/>
            </w:tcBorders>
            <w:vAlign w:val="center"/>
          </w:tcPr>
          <w:p w14:paraId="7D82A5BC" w14:textId="77777777" w:rsidR="0092622D" w:rsidRPr="007F347E" w:rsidRDefault="0092622D" w:rsidP="009E51FD">
            <w:pPr>
              <w:spacing w:before="60" w:after="60"/>
              <w:jc w:val="center"/>
              <w:rPr>
                <w:ins w:id="2117" w:author="Emmanuel Thomas" w:date="2025-10-04T12:13:00Z" w16du:dateUtc="2025-10-04T10:13:00Z"/>
                <w:b/>
                <w:bCs/>
              </w:rPr>
            </w:pPr>
            <w:ins w:id="2118" w:author="Emmanuel Thomas" w:date="2025-10-04T12:13:00Z" w16du:dateUtc="2025-10-04T10:13:00Z">
              <w:r w:rsidRPr="007F347E">
                <w:rPr>
                  <w:b/>
                  <w:bCs/>
                </w:rPr>
                <w:t>WebCodecs Mapping</w:t>
              </w:r>
            </w:ins>
          </w:p>
        </w:tc>
      </w:tr>
      <w:tr w:rsidR="0092622D" w:rsidRPr="007F347E" w14:paraId="43481592" w14:textId="77777777" w:rsidTr="009E51FD">
        <w:trPr>
          <w:ins w:id="2119" w:author="Emmanuel Thomas" w:date="2025-10-04T12:13:00Z" w16du:dateUtc="2025-10-04T10:13:00Z"/>
        </w:trPr>
        <w:tc>
          <w:tcPr>
            <w:tcW w:w="0" w:type="auto"/>
            <w:tcBorders>
              <w:bottom w:val="single" w:sz="4" w:space="0" w:color="auto"/>
              <w:right w:val="single" w:sz="4" w:space="0" w:color="auto"/>
            </w:tcBorders>
            <w:vAlign w:val="center"/>
          </w:tcPr>
          <w:p w14:paraId="2F7A6F40" w14:textId="77777777" w:rsidR="0092622D" w:rsidRPr="007F347E" w:rsidRDefault="0092622D" w:rsidP="009E51FD">
            <w:pPr>
              <w:spacing w:before="60" w:after="60"/>
              <w:jc w:val="center"/>
              <w:rPr>
                <w:ins w:id="2120" w:author="Emmanuel Thomas" w:date="2025-10-04T12:13:00Z" w16du:dateUtc="2025-10-04T10:13:00Z"/>
                <w:rFonts w:ascii="Courier New" w:hAnsi="Courier New" w:cs="Courier New"/>
              </w:rPr>
            </w:pPr>
            <w:ins w:id="2121" w:author="Emmanuel Thomas" w:date="2025-10-04T12:13:00Z" w16du:dateUtc="2025-10-04T10:13:00Z">
              <w:r w:rsidRPr="007F347E">
                <w:rPr>
                  <w:rFonts w:ascii="Courier New" w:hAnsi="Courier New" w:cs="Courier New"/>
                </w:rPr>
                <w:t>queryCurrentAggregateCapabilities()</w:t>
              </w:r>
            </w:ins>
          </w:p>
        </w:tc>
        <w:tc>
          <w:tcPr>
            <w:tcW w:w="0" w:type="auto"/>
            <w:tcBorders>
              <w:left w:val="single" w:sz="4" w:space="0" w:color="auto"/>
              <w:bottom w:val="single" w:sz="4" w:space="0" w:color="auto"/>
              <w:right w:val="single" w:sz="12" w:space="0" w:color="auto"/>
            </w:tcBorders>
            <w:vAlign w:val="center"/>
          </w:tcPr>
          <w:p w14:paraId="070AC584" w14:textId="77777777" w:rsidR="0092622D" w:rsidRPr="007F347E" w:rsidRDefault="0092622D" w:rsidP="009E51FD">
            <w:pPr>
              <w:spacing w:before="60" w:after="60"/>
              <w:jc w:val="center"/>
              <w:rPr>
                <w:ins w:id="2122" w:author="Emmanuel Thomas" w:date="2025-10-04T12:13:00Z" w16du:dateUtc="2025-10-04T10:13:00Z"/>
              </w:rPr>
            </w:pPr>
            <w:ins w:id="2123" w:author="Emmanuel Thomas" w:date="2025-10-04T12:13:00Z" w16du:dateUtc="2025-10-04T10:13:00Z">
              <w:r w:rsidRPr="007F347E">
                <w:rPr>
                  <w:rFonts w:ascii="Courier New" w:hAnsi="Courier New" w:cs="Courier New"/>
                </w:rPr>
                <w:t>VDIVideoDecoder.queryCurrentAggregateCapabilities()</w:t>
              </w:r>
              <w:r w:rsidRPr="007F347E">
                <w:t xml:space="preserve"> </w:t>
              </w:r>
              <w:r w:rsidRPr="007F347E">
                <w:rPr>
                  <w:vertAlign w:val="superscript"/>
                </w:rPr>
                <w:t>a</w:t>
              </w:r>
            </w:ins>
          </w:p>
        </w:tc>
      </w:tr>
      <w:tr w:rsidR="0092622D" w:rsidRPr="007F347E" w14:paraId="6953A27C" w14:textId="77777777" w:rsidTr="009E51FD">
        <w:trPr>
          <w:ins w:id="2124" w:author="Emmanuel Thomas" w:date="2025-10-04T12:13:00Z" w16du:dateUtc="2025-10-04T10:13:00Z"/>
        </w:trPr>
        <w:tc>
          <w:tcPr>
            <w:tcW w:w="0" w:type="auto"/>
            <w:tcBorders>
              <w:top w:val="single" w:sz="4" w:space="0" w:color="auto"/>
              <w:bottom w:val="single" w:sz="4" w:space="0" w:color="auto"/>
              <w:right w:val="single" w:sz="4" w:space="0" w:color="auto"/>
            </w:tcBorders>
            <w:vAlign w:val="center"/>
          </w:tcPr>
          <w:p w14:paraId="3F7059DB" w14:textId="77777777" w:rsidR="0092622D" w:rsidRPr="007F347E" w:rsidRDefault="0092622D" w:rsidP="009E51FD">
            <w:pPr>
              <w:spacing w:before="60" w:after="60"/>
              <w:jc w:val="center"/>
              <w:rPr>
                <w:ins w:id="2125" w:author="Emmanuel Thomas" w:date="2025-10-04T12:13:00Z" w16du:dateUtc="2025-10-04T10:13:00Z"/>
              </w:rPr>
            </w:pPr>
            <w:ins w:id="2126" w:author="Emmanuel Thomas" w:date="2025-10-04T12:13:00Z" w16du:dateUtc="2025-10-04T10:13:00Z">
              <w:r w:rsidRPr="007F347E">
                <w:rPr>
                  <w:rFonts w:ascii="Courier New" w:hAnsi="Courier New" w:cs="Courier New"/>
                </w:rPr>
                <w:t>getInstance()</w:t>
              </w:r>
              <w:r w:rsidRPr="007F347E">
                <w:t xml:space="preserve"> with grouping</w:t>
              </w:r>
            </w:ins>
          </w:p>
        </w:tc>
        <w:tc>
          <w:tcPr>
            <w:tcW w:w="0" w:type="auto"/>
            <w:tcBorders>
              <w:top w:val="single" w:sz="4" w:space="0" w:color="auto"/>
              <w:left w:val="single" w:sz="4" w:space="0" w:color="auto"/>
              <w:bottom w:val="single" w:sz="4" w:space="0" w:color="auto"/>
              <w:right w:val="single" w:sz="12" w:space="0" w:color="auto"/>
            </w:tcBorders>
            <w:vAlign w:val="center"/>
          </w:tcPr>
          <w:p w14:paraId="5433FBE7" w14:textId="77777777" w:rsidR="0092622D" w:rsidRPr="007F347E" w:rsidRDefault="0092622D" w:rsidP="009E51FD">
            <w:pPr>
              <w:spacing w:before="60" w:after="60"/>
              <w:jc w:val="center"/>
              <w:rPr>
                <w:ins w:id="2127" w:author="Emmanuel Thomas" w:date="2025-10-04T12:13:00Z" w16du:dateUtc="2025-10-04T10:13:00Z"/>
                <w:rFonts w:ascii="Courier New" w:hAnsi="Courier New" w:cs="Courier New"/>
              </w:rPr>
            </w:pPr>
            <w:ins w:id="2128" w:author="Emmanuel Thomas" w:date="2025-10-04T12:13:00Z" w16du:dateUtc="2025-10-04T10:13:00Z">
              <w:r w:rsidRPr="007F347E">
                <w:rPr>
                  <w:rFonts w:ascii="Courier New" w:hAnsi="Courier New" w:cs="Courier New"/>
                </w:rPr>
                <w:t>new VDIVideoDecoder()</w:t>
              </w:r>
              <w:del w:id="2129" w:author="Emmanouil Potetsianakis" w:date="2025-07-01T03:19:00Z">
                <w:r w:rsidRPr="007F347E" w:rsidDel="001F027F">
                  <w:rPr>
                    <w:rFonts w:ascii="Courier New" w:hAnsi="Courier New" w:cs="Courier New"/>
                  </w:rPr>
                  <w:delText>.group(group_id)</w:delText>
                </w:r>
                <w:r w:rsidRPr="007F347E" w:rsidDel="001F027F">
                  <w:delText xml:space="preserve"> </w:delText>
                </w:r>
              </w:del>
              <w:r w:rsidRPr="007F347E">
                <w:rPr>
                  <w:vertAlign w:val="superscript"/>
                </w:rPr>
                <w:t>b</w:t>
              </w:r>
            </w:ins>
          </w:p>
        </w:tc>
      </w:tr>
      <w:tr w:rsidR="0092622D" w:rsidRPr="007F347E" w14:paraId="0CFF31D6" w14:textId="77777777" w:rsidTr="009E51FD">
        <w:trPr>
          <w:ins w:id="2130" w:author="Emmanuel Thomas" w:date="2025-10-04T12:13:00Z" w16du:dateUtc="2025-10-04T10:13:00Z"/>
        </w:trPr>
        <w:tc>
          <w:tcPr>
            <w:tcW w:w="0" w:type="auto"/>
            <w:tcBorders>
              <w:top w:val="single" w:sz="4" w:space="0" w:color="auto"/>
              <w:bottom w:val="single" w:sz="4" w:space="0" w:color="auto"/>
              <w:right w:val="single" w:sz="4" w:space="0" w:color="auto"/>
            </w:tcBorders>
            <w:vAlign w:val="center"/>
          </w:tcPr>
          <w:p w14:paraId="488D5985" w14:textId="77777777" w:rsidR="0092622D" w:rsidRPr="007F347E" w:rsidRDefault="0092622D" w:rsidP="009E51FD">
            <w:pPr>
              <w:spacing w:before="60" w:after="60"/>
              <w:jc w:val="center"/>
              <w:rPr>
                <w:ins w:id="2131" w:author="Emmanuel Thomas" w:date="2025-10-04T12:13:00Z" w16du:dateUtc="2025-10-04T10:13:00Z"/>
              </w:rPr>
            </w:pPr>
            <w:ins w:id="2132" w:author="Emmanuel Thomas" w:date="2025-10-04T12:13:00Z" w16du:dateUtc="2025-10-04T10:13:00Z">
              <w:r w:rsidRPr="007F347E">
                <w:rPr>
                  <w:rFonts w:ascii="Courier New" w:hAnsi="Courier New" w:cs="Courier New"/>
                </w:rPr>
                <w:t>setConfig()</w:t>
              </w:r>
              <w:r w:rsidRPr="007F347E">
                <w:t xml:space="preserve"> CONFIG_OUTPUT_BUFFER</w:t>
              </w:r>
            </w:ins>
          </w:p>
        </w:tc>
        <w:tc>
          <w:tcPr>
            <w:tcW w:w="0" w:type="auto"/>
            <w:tcBorders>
              <w:top w:val="single" w:sz="4" w:space="0" w:color="auto"/>
              <w:left w:val="single" w:sz="4" w:space="0" w:color="auto"/>
              <w:bottom w:val="single" w:sz="4" w:space="0" w:color="auto"/>
              <w:right w:val="single" w:sz="12" w:space="0" w:color="auto"/>
            </w:tcBorders>
            <w:vAlign w:val="center"/>
          </w:tcPr>
          <w:p w14:paraId="71B0216C" w14:textId="77777777" w:rsidR="0092622D" w:rsidRPr="007F347E" w:rsidRDefault="0092622D" w:rsidP="009E5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ns w:id="2133" w:author="Emmanuel Thomas" w:date="2025-10-04T12:13:00Z" w16du:dateUtc="2025-10-04T10:13:00Z"/>
              </w:rPr>
            </w:pPr>
            <w:ins w:id="2134" w:author="Emmanuel Thomas" w:date="2025-10-04T12:13:00Z" w16du:dateUtc="2025-10-04T10:13:00Z">
              <w:r w:rsidRPr="007F347E">
                <w:rPr>
                  <w:rFonts w:ascii="Courier New" w:eastAsia="Times New Roman" w:hAnsi="Courier New" w:cs="Courier New"/>
                  <w:lang w:eastAsia="zh-CN"/>
                </w:rPr>
                <w:t>VideoDecoder.configure(</w:t>
              </w:r>
              <w:r w:rsidRPr="007F347E">
                <w:rPr>
                  <w:rFonts w:ascii="Courier New" w:eastAsia="Times New Roman" w:hAnsi="Courier New" w:cs="Courier New"/>
                  <w:i/>
                  <w:iCs/>
                  <w:lang w:eastAsia="zh-CN"/>
                </w:rPr>
                <w:t>VideoDecoderConfig</w:t>
              </w:r>
              <w:r w:rsidRPr="007F347E">
                <w:rPr>
                  <w:rFonts w:ascii="Courier New" w:hAnsi="Courier New" w:cs="Courier New"/>
                </w:rPr>
                <w:t>)</w:t>
              </w:r>
              <w:r w:rsidRPr="007F347E">
                <w:t xml:space="preserve"> </w:t>
              </w:r>
              <w:r w:rsidRPr="007F347E">
                <w:rPr>
                  <w:vertAlign w:val="superscript"/>
                </w:rPr>
                <w:t>c</w:t>
              </w:r>
            </w:ins>
          </w:p>
        </w:tc>
      </w:tr>
      <w:tr w:rsidR="0092622D" w:rsidRPr="007F347E" w14:paraId="2DED9247" w14:textId="77777777" w:rsidTr="009E51FD">
        <w:trPr>
          <w:ins w:id="2135" w:author="Emmanuel Thomas" w:date="2025-10-04T12:13:00Z" w16du:dateUtc="2025-10-04T10:13:00Z"/>
        </w:trPr>
        <w:tc>
          <w:tcPr>
            <w:tcW w:w="0" w:type="auto"/>
            <w:tcBorders>
              <w:top w:val="single" w:sz="4" w:space="0" w:color="auto"/>
              <w:bottom w:val="single" w:sz="12" w:space="0" w:color="auto"/>
              <w:right w:val="single" w:sz="4" w:space="0" w:color="auto"/>
            </w:tcBorders>
            <w:vAlign w:val="center"/>
          </w:tcPr>
          <w:p w14:paraId="35278D20" w14:textId="77777777" w:rsidR="0092622D" w:rsidRPr="007F347E" w:rsidRDefault="0092622D" w:rsidP="009E51FD">
            <w:pPr>
              <w:spacing w:before="60" w:after="60"/>
              <w:jc w:val="center"/>
              <w:rPr>
                <w:ins w:id="2136" w:author="Emmanuel Thomas" w:date="2025-10-04T12:13:00Z" w16du:dateUtc="2025-10-04T10:13:00Z"/>
              </w:rPr>
            </w:pPr>
            <w:ins w:id="2137" w:author="Emmanuel Thomas" w:date="2025-10-04T12:13:00Z" w16du:dateUtc="2025-10-04T10:13:00Z">
              <w:r w:rsidRPr="007F347E">
                <w:rPr>
                  <w:rFonts w:ascii="Courier New" w:hAnsi="Courier New" w:cs="Courier New"/>
                </w:rPr>
                <w:t>getParameter()</w:t>
              </w:r>
              <w:r w:rsidRPr="007F347E">
                <w:t xml:space="preserve"> and </w:t>
              </w:r>
              <w:r w:rsidRPr="007F347E">
                <w:rPr>
                  <w:rFonts w:ascii="Courier New" w:hAnsi="Courier New" w:cs="Courier New"/>
                </w:rPr>
                <w:t>setParameter()</w:t>
              </w:r>
            </w:ins>
          </w:p>
        </w:tc>
        <w:tc>
          <w:tcPr>
            <w:tcW w:w="0" w:type="auto"/>
            <w:tcBorders>
              <w:top w:val="single" w:sz="4" w:space="0" w:color="auto"/>
              <w:left w:val="single" w:sz="4" w:space="0" w:color="auto"/>
              <w:bottom w:val="single" w:sz="12" w:space="0" w:color="auto"/>
              <w:right w:val="single" w:sz="12" w:space="0" w:color="auto"/>
            </w:tcBorders>
            <w:vAlign w:val="center"/>
          </w:tcPr>
          <w:p w14:paraId="495DC8CF" w14:textId="77777777" w:rsidR="0092622D" w:rsidRPr="007F347E" w:rsidRDefault="0092622D" w:rsidP="009E51FD">
            <w:pPr>
              <w:spacing w:before="60" w:after="60"/>
              <w:jc w:val="center"/>
              <w:rPr>
                <w:ins w:id="2138" w:author="Emmanuel Thomas" w:date="2025-10-04T12:13:00Z" w16du:dateUtc="2025-10-04T10:13:00Z"/>
              </w:rPr>
            </w:pPr>
            <w:ins w:id="2139" w:author="Emmanuel Thomas" w:date="2025-10-04T12:13:00Z" w16du:dateUtc="2025-10-04T10:13:00Z">
              <w:r w:rsidRPr="007F347E">
                <w:t xml:space="preserve">VideoDecoder, </w:t>
              </w:r>
              <w:r w:rsidRPr="007F347E">
                <w:rPr>
                  <w:rFonts w:ascii="Courier New" w:hAnsi="Courier New" w:cs="Courier New"/>
                </w:rPr>
                <w:t>getParameter()</w:t>
              </w:r>
              <w:r w:rsidRPr="007F347E">
                <w:t xml:space="preserve"> and </w:t>
              </w:r>
              <w:r w:rsidRPr="007F347E">
                <w:rPr>
                  <w:rFonts w:ascii="Courier New" w:hAnsi="Courier New" w:cs="Courier New"/>
                </w:rPr>
                <w:t>setParameter()</w:t>
              </w:r>
              <w:r w:rsidRPr="007F347E">
                <w:t xml:space="preserve"> </w:t>
              </w:r>
              <w:r w:rsidRPr="007F347E">
                <w:rPr>
                  <w:vertAlign w:val="superscript"/>
                </w:rPr>
                <w:t>d</w:t>
              </w:r>
            </w:ins>
          </w:p>
        </w:tc>
      </w:tr>
      <w:tr w:rsidR="0092622D" w:rsidRPr="007F347E" w14:paraId="1024853C" w14:textId="77777777" w:rsidTr="009E51FD">
        <w:trPr>
          <w:ins w:id="2140" w:author="Emmanuel Thomas" w:date="2025-10-04T12:13:00Z" w16du:dateUtc="2025-10-04T10:13:00Z"/>
        </w:trPr>
        <w:tc>
          <w:tcPr>
            <w:tcW w:w="0" w:type="auto"/>
            <w:gridSpan w:val="2"/>
            <w:tcBorders>
              <w:top w:val="single" w:sz="12" w:space="0" w:color="auto"/>
              <w:bottom w:val="single" w:sz="12" w:space="0" w:color="auto"/>
              <w:right w:val="single" w:sz="12" w:space="0" w:color="auto"/>
            </w:tcBorders>
            <w:vAlign w:val="center"/>
          </w:tcPr>
          <w:p w14:paraId="0E1188E9" w14:textId="77777777" w:rsidR="0092622D" w:rsidRPr="007F347E" w:rsidRDefault="0092622D" w:rsidP="009E51FD">
            <w:pPr>
              <w:spacing w:before="60" w:after="60"/>
              <w:rPr>
                <w:ins w:id="2141" w:author="Emmanuel Thomas" w:date="2025-10-04T12:13:00Z" w16du:dateUtc="2025-10-04T10:13:00Z"/>
                <w:rFonts w:eastAsia="Times New Roman"/>
              </w:rPr>
            </w:pPr>
            <w:ins w:id="2142" w:author="Emmanuel Thomas" w:date="2025-10-04T12:13:00Z" w16du:dateUtc="2025-10-04T10:13:00Z">
              <w:r w:rsidRPr="007F347E">
                <w:rPr>
                  <w:rFonts w:eastAsia="Times New Roman"/>
                  <w:vertAlign w:val="superscript"/>
                </w:rPr>
                <w:t>a</w:t>
              </w:r>
              <w:r w:rsidRPr="007F347E">
                <w:rPr>
                  <w:rFonts w:eastAsia="Times New Roman"/>
                </w:rPr>
                <w:t>   T</w:t>
              </w:r>
              <w:del w:id="2143" w:author="Emmanouil Potetsianakis" w:date="2025-07-01T03:08:00Z">
                <w:r w:rsidRPr="007F347E" w:rsidDel="00FC53D7">
                  <w:rPr>
                    <w:rFonts w:eastAsia="Times New Roman"/>
                  </w:rPr>
                  <w:delText>A new</w:delText>
                </w:r>
              </w:del>
              <w:r w:rsidRPr="007F347E">
                <w:rPr>
                  <w:rFonts w:eastAsia="Times New Roman"/>
                </w:rPr>
                <w:t xml:space="preserve">he new method </w:t>
              </w:r>
              <w:r w:rsidRPr="007F347E">
                <w:rPr>
                  <w:rFonts w:ascii="Courier New" w:hAnsi="Courier New" w:cs="Courier New"/>
                </w:rPr>
                <w:t>queryCurrentAggregateCapabilities</w:t>
              </w:r>
              <w:r w:rsidRPr="007F347E">
                <w:rPr>
                  <w:rFonts w:eastAsia="Times New Roman"/>
                </w:rPr>
                <w:t xml:space="preserve"> is built on top of  </w:t>
              </w:r>
              <w:r w:rsidRPr="007F347E">
                <w:rPr>
                  <w:rFonts w:ascii="Courier New" w:hAnsi="Courier New" w:cs="Courier New"/>
                </w:rPr>
                <w:t>isConfigSupported</w:t>
              </w:r>
              <w:r w:rsidRPr="007F347E">
                <w:rPr>
                  <w:rFonts w:eastAsia="Times New Roman"/>
                </w:rPr>
                <w:t xml:space="preserve"> of the </w:t>
              </w:r>
              <w:r w:rsidRPr="007F347E">
                <w:rPr>
                  <w:rFonts w:ascii="Courier New" w:eastAsia="Times New Roman" w:hAnsi="Courier New" w:cs="Courier New"/>
                </w:rPr>
                <w:t>VideoDecoder</w:t>
              </w:r>
              <w:r w:rsidRPr="007F347E">
                <w:rPr>
                  <w:rFonts w:eastAsia="Times New Roman"/>
                </w:rPr>
                <w:t xml:space="preserve"> object.</w:t>
              </w:r>
              <w:del w:id="2144" w:author="Emmanouil Potetsianakis" w:date="2025-07-01T03:26:00Z">
                <w:r w:rsidRPr="007F347E" w:rsidDel="00E6204D">
                  <w:rPr>
                    <w:rFonts w:eastAsia="Times New Roman"/>
                  </w:rPr>
                  <w:delText xml:space="preserve"> </w:delText>
                </w:r>
              </w:del>
              <w:del w:id="2145" w:author="Emmanouil Potetsianakis" w:date="2025-07-01T03:11:00Z">
                <w:r w:rsidRPr="007F347E" w:rsidDel="00FC53D7">
                  <w:rPr>
                    <w:rFonts w:eastAsia="Times New Roman"/>
                  </w:rPr>
                  <w:delText>is used</w:delText>
                </w:r>
              </w:del>
              <w:del w:id="2146" w:author="Emmanouil Potetsianakis" w:date="2025-07-01T03:26:00Z">
                <w:r w:rsidRPr="007F347E" w:rsidDel="00E6204D">
                  <w:rPr>
                    <w:rFonts w:eastAsia="Times New Roman"/>
                  </w:rPr>
                  <w:delText xml:space="preserve"> to quer</w:delText>
                </w:r>
              </w:del>
              <w:del w:id="2147" w:author="Emmanouil Potetsianakis" w:date="2025-07-01T03:11:00Z">
                <w:r w:rsidRPr="007F347E" w:rsidDel="00FC53D7">
                  <w:rPr>
                    <w:rFonts w:eastAsia="Times New Roman"/>
                  </w:rPr>
                  <w:delText>y</w:delText>
                </w:r>
              </w:del>
              <w:del w:id="2148" w:author="Emmanouil Potetsianakis" w:date="2025-07-01T03:26:00Z">
                <w:r w:rsidRPr="007F347E" w:rsidDel="00E6204D">
                  <w:rPr>
                    <w:rFonts w:eastAsia="Times New Roman"/>
                  </w:rPr>
                  <w:delText xml:space="preserve"> the current decode capabilities. </w:delText>
                </w:r>
              </w:del>
            </w:ins>
          </w:p>
          <w:p w14:paraId="51BE0153" w14:textId="77777777" w:rsidR="0092622D" w:rsidRPr="007F347E" w:rsidRDefault="0092622D" w:rsidP="009E51FD">
            <w:pPr>
              <w:spacing w:before="60" w:after="60"/>
              <w:rPr>
                <w:ins w:id="2149" w:author="Emmanuel Thomas" w:date="2025-10-04T12:13:00Z" w16du:dateUtc="2025-10-04T10:13:00Z"/>
                <w:rFonts w:eastAsia="Times New Roman"/>
              </w:rPr>
            </w:pPr>
            <w:ins w:id="2150" w:author="Emmanuel Thomas" w:date="2025-10-04T12:13:00Z" w16du:dateUtc="2025-10-04T10:13:00Z">
              <w:r w:rsidRPr="007F347E">
                <w:rPr>
                  <w:rFonts w:eastAsia="Times New Roman"/>
                  <w:vertAlign w:val="superscript"/>
                </w:rPr>
                <w:t>b</w:t>
              </w:r>
              <w:r w:rsidRPr="007F347E">
                <w:rPr>
                  <w:rFonts w:eastAsia="Times New Roman"/>
                </w:rPr>
                <w:t xml:space="preserve">   There is not native grouping for </w:t>
              </w:r>
              <w:r w:rsidRPr="007F347E">
                <w:rPr>
                  <w:rFonts w:ascii="Courier New" w:hAnsi="Courier New" w:cs="Courier New"/>
                </w:rPr>
                <w:t>VideoDecoder</w:t>
              </w:r>
              <w:r w:rsidRPr="007F347E">
                <w:rPr>
                  <w:rFonts w:eastAsia="Times New Roman"/>
                </w:rPr>
                <w:t xml:space="preserve"> objects in the WebCodecs. The </w:t>
              </w:r>
              <w:r w:rsidRPr="007F347E">
                <w:rPr>
                  <w:rFonts w:ascii="Courier New" w:hAnsi="Courier New" w:cs="Courier New"/>
                </w:rPr>
                <w:t>VDIVideoDecoder</w:t>
              </w:r>
              <w:r w:rsidRPr="007F347E">
                <w:rPr>
                  <w:rFonts w:eastAsia="Times New Roman"/>
                </w:rPr>
                <w:t xml:space="preserve"> class is an extended </w:t>
              </w:r>
              <w:r w:rsidRPr="007F347E">
                <w:rPr>
                  <w:rFonts w:ascii="Courier New" w:hAnsi="Courier New" w:cs="Courier New"/>
                </w:rPr>
                <w:t>VideoDecoder</w:t>
              </w:r>
              <w:r w:rsidRPr="007F347E">
                <w:rPr>
                  <w:rFonts w:eastAsia="Times New Roman"/>
                </w:rPr>
                <w:t xml:space="preserve"> class (of WebCodecs) </w:t>
              </w:r>
              <w:del w:id="2151" w:author="Emmanouil Potetsianakis" w:date="2025-07-01T03:20:00Z">
                <w:r w:rsidRPr="007F347E" w:rsidDel="001F027F">
                  <w:rPr>
                    <w:rFonts w:eastAsia="Times New Roman"/>
                  </w:rPr>
                  <w:delText xml:space="preserve">interface </w:delText>
                </w:r>
              </w:del>
              <w:r w:rsidRPr="007F347E">
                <w:rPr>
                  <w:rFonts w:eastAsia="Times New Roman"/>
                </w:rPr>
                <w:t>to accomodate assigning</w:t>
              </w:r>
              <w:del w:id="2152" w:author="Emmanouil Potetsianakis" w:date="2025-07-01T03:20:00Z">
                <w:r w:rsidRPr="007F347E" w:rsidDel="001F027F">
                  <w:rPr>
                    <w:rFonts w:eastAsia="Times New Roman"/>
                  </w:rPr>
                  <w:delText>s</w:delText>
                </w:r>
              </w:del>
              <w:r w:rsidRPr="007F347E">
                <w:rPr>
                  <w:rFonts w:eastAsia="Times New Roman"/>
                </w:rPr>
                <w:t xml:space="preserve"> a group to the decoder. The parameters of the constructor are left to the implementation.</w:t>
              </w:r>
            </w:ins>
          </w:p>
          <w:p w14:paraId="0145AD37" w14:textId="77777777" w:rsidR="0092622D" w:rsidRPr="007F347E" w:rsidRDefault="0092622D" w:rsidP="009E51FD">
            <w:pPr>
              <w:spacing w:before="60" w:after="60"/>
              <w:rPr>
                <w:ins w:id="2153" w:author="Emmanuel Thomas" w:date="2025-10-04T12:13:00Z" w16du:dateUtc="2025-10-04T10:13:00Z"/>
                <w:rFonts w:eastAsia="Times New Roman"/>
              </w:rPr>
            </w:pPr>
            <w:ins w:id="2154" w:author="Emmanuel Thomas" w:date="2025-10-04T12:13:00Z" w16du:dateUtc="2025-10-04T10:13:00Z">
              <w:r w:rsidRPr="007F347E">
                <w:rPr>
                  <w:vertAlign w:val="superscript"/>
                </w:rPr>
                <w:t xml:space="preserve">c </w:t>
              </w:r>
              <w:r w:rsidRPr="007F347E">
                <w:rPr>
                  <w:rFonts w:eastAsia="Times New Roman"/>
                </w:rPr>
                <w:t xml:space="preserve">  The </w:t>
              </w:r>
              <w:r w:rsidRPr="007F347E">
                <w:rPr>
                  <w:rFonts w:ascii="Courier New" w:eastAsia="Times New Roman" w:hAnsi="Courier New" w:cs="Courier New"/>
                </w:rPr>
                <w:t>configure</w:t>
              </w:r>
              <w:r w:rsidRPr="007F347E">
                <w:rPr>
                  <w:rFonts w:eastAsia="Times New Roman"/>
                </w:rPr>
                <w:t xml:space="preserve"> method of the </w:t>
              </w:r>
              <w:r w:rsidRPr="007F347E">
                <w:rPr>
                  <w:rFonts w:ascii="Courier New" w:eastAsia="Times New Roman" w:hAnsi="Courier New" w:cs="Courier New"/>
                </w:rPr>
                <w:t>VideoDecoder</w:t>
              </w:r>
              <w:r w:rsidRPr="007F347E">
                <w:rPr>
                  <w:rFonts w:eastAsia="Times New Roman"/>
                </w:rPr>
                <w:t xml:space="preserve"> object is extended to match the setConfig method.</w:t>
              </w:r>
            </w:ins>
          </w:p>
          <w:p w14:paraId="6912C536" w14:textId="77777777" w:rsidR="0092622D" w:rsidRPr="007F347E" w:rsidRDefault="0092622D" w:rsidP="009E51FD">
            <w:pPr>
              <w:spacing w:before="60" w:after="60"/>
              <w:rPr>
                <w:ins w:id="2155" w:author="Emmanuel Thomas" w:date="2025-10-04T12:13:00Z" w16du:dateUtc="2025-10-04T10:13:00Z"/>
              </w:rPr>
            </w:pPr>
            <w:ins w:id="2156" w:author="Emmanuel Thomas" w:date="2025-10-04T12:13:00Z" w16du:dateUtc="2025-10-04T10:13:00Z">
              <w:r w:rsidRPr="007F347E">
                <w:rPr>
                  <w:vertAlign w:val="superscript"/>
                </w:rPr>
                <w:t xml:space="preserve">d </w:t>
              </w:r>
              <w:r w:rsidRPr="007F347E">
                <w:rPr>
                  <w:rFonts w:eastAsia="Times New Roman"/>
                </w:rPr>
                <w:t xml:space="preserve">  New methods of the VideoDecoder object.</w:t>
              </w:r>
            </w:ins>
          </w:p>
        </w:tc>
      </w:tr>
    </w:tbl>
    <w:p w14:paraId="5861DB64" w14:textId="77777777" w:rsidR="0092622D" w:rsidRPr="00401A24" w:rsidRDefault="0092622D" w:rsidP="00401A24">
      <w:pPr>
        <w:rPr>
          <w:ins w:id="2157" w:author="Emmanuel Thomas" w:date="2025-10-04T12:17:00Z" w16du:dateUtc="2025-10-04T10:17:00Z"/>
          <w:rPrChange w:id="2158" w:author="Emmanuel Thomas" w:date="2025-10-04T12:18:00Z" w16du:dateUtc="2025-10-04T10:18:00Z">
            <w:rPr>
              <w:ins w:id="2159" w:author="Emmanuel Thomas" w:date="2025-10-04T12:17:00Z" w16du:dateUtc="2025-10-04T10:17:00Z"/>
              <w:lang w:val="en-US" w:eastAsia="ja-JP"/>
            </w:rPr>
          </w:rPrChange>
        </w:rPr>
      </w:pPr>
    </w:p>
    <w:p w14:paraId="5E0CAA07" w14:textId="6E8F55F0" w:rsidR="001D374F" w:rsidRPr="00401A24" w:rsidRDefault="001D374F" w:rsidP="00401A24">
      <w:pPr>
        <w:pStyle w:val="a2"/>
        <w:rPr>
          <w:ins w:id="2160" w:author="Emmanuel Thomas" w:date="2025-10-04T12:17:00Z" w16du:dateUtc="2025-10-04T10:17:00Z"/>
          <w:lang w:val="en-US"/>
          <w:rPrChange w:id="2161" w:author="Emmanuel Thomas" w:date="2025-10-04T12:18:00Z" w16du:dateUtc="2025-10-04T10:18:00Z">
            <w:rPr>
              <w:ins w:id="2162" w:author="Emmanuel Thomas" w:date="2025-10-04T12:17:00Z" w16du:dateUtc="2025-10-04T10:17:00Z"/>
              <w:lang w:eastAsia="zh-CN"/>
            </w:rPr>
          </w:rPrChange>
        </w:rPr>
        <w:pPrChange w:id="2163" w:author="Emmanuel Thomas" w:date="2025-10-04T12:18:00Z" w16du:dateUtc="2025-10-04T10:18:00Z">
          <w:pPr>
            <w:pStyle w:val="Heading3"/>
            <w:numPr>
              <w:ilvl w:val="0"/>
              <w:numId w:val="0"/>
            </w:numPr>
            <w:tabs>
              <w:tab w:val="clear" w:pos="720"/>
            </w:tabs>
            <w:ind w:left="0" w:firstLine="0"/>
          </w:pPr>
        </w:pPrChange>
      </w:pPr>
      <w:ins w:id="2164" w:author="Emmanuel Thomas" w:date="2025-10-04T12:17:00Z" w16du:dateUtc="2025-10-04T10:17:00Z">
        <w:r w:rsidRPr="00401A24">
          <w:rPr>
            <w:lang w:val="en-US"/>
            <w:rPrChange w:id="2165" w:author="Emmanuel Thomas" w:date="2025-10-04T12:18:00Z" w16du:dateUtc="2025-10-04T10:18:00Z">
              <w:rPr>
                <w:lang w:eastAsia="zh-CN"/>
              </w:rPr>
            </w:rPrChange>
          </w:rPr>
          <w:t>Example implementations</w:t>
        </w:r>
      </w:ins>
    </w:p>
    <w:p w14:paraId="26E3A59D" w14:textId="52DAB55D" w:rsidR="001D374F" w:rsidRPr="00401A24" w:rsidRDefault="001D374F" w:rsidP="00401A24">
      <w:pPr>
        <w:pStyle w:val="a3"/>
        <w:rPr>
          <w:ins w:id="2166" w:author="Emmanuel Thomas" w:date="2025-10-04T12:17:00Z" w16du:dateUtc="2025-10-04T10:17:00Z"/>
          <w:lang w:val="en-US"/>
          <w:rPrChange w:id="2167" w:author="Emmanuel Thomas" w:date="2025-10-04T12:18:00Z" w16du:dateUtc="2025-10-04T10:18:00Z">
            <w:rPr>
              <w:ins w:id="2168" w:author="Emmanuel Thomas" w:date="2025-10-04T12:17:00Z" w16du:dateUtc="2025-10-04T10:17:00Z"/>
              <w:lang w:eastAsia="zh-CN"/>
            </w:rPr>
          </w:rPrChange>
        </w:rPr>
        <w:pPrChange w:id="2169" w:author="Emmanuel Thomas" w:date="2025-10-04T12:18:00Z" w16du:dateUtc="2025-10-04T10:18:00Z">
          <w:pPr>
            <w:pStyle w:val="Heading4"/>
            <w:numPr>
              <w:ilvl w:val="0"/>
              <w:numId w:val="0"/>
            </w:numPr>
            <w:tabs>
              <w:tab w:val="clear" w:pos="1080"/>
            </w:tabs>
            <w:ind w:left="864" w:hanging="864"/>
          </w:pPr>
        </w:pPrChange>
      </w:pPr>
      <w:ins w:id="2170" w:author="Emmanuel Thomas" w:date="2025-10-04T12:17:00Z" w16du:dateUtc="2025-10-04T10:17:00Z">
        <w:r w:rsidRPr="00401A24">
          <w:rPr>
            <w:lang w:val="en-US"/>
            <w:rPrChange w:id="2171" w:author="Emmanuel Thomas" w:date="2025-10-04T12:18:00Z" w16du:dateUtc="2025-10-04T10:18:00Z">
              <w:rPr>
                <w:lang w:eastAsia="zh-CN"/>
              </w:rPr>
            </w:rPrChange>
          </w:rPr>
          <w:t>queryCurrentAggregateCapabilities</w:t>
        </w:r>
      </w:ins>
    </w:p>
    <w:p w14:paraId="06552E10" w14:textId="77777777" w:rsidR="001D374F" w:rsidRDefault="001D374F" w:rsidP="00401A24">
      <w:pPr>
        <w:spacing w:after="0"/>
        <w:rPr>
          <w:ins w:id="2172" w:author="Emmanuel Thomas" w:date="2025-10-04T12:19:00Z" w16du:dateUtc="2025-10-04T10:19:00Z"/>
          <w:rFonts w:ascii="Courier New" w:hAnsi="Courier New" w:cs="Courier New"/>
        </w:rPr>
      </w:pPr>
      <w:ins w:id="2173" w:author="Emmanuel Thomas" w:date="2025-10-04T12:17:00Z" w16du:dateUtc="2025-10-04T10:17:00Z">
        <w:r w:rsidRPr="009A19FB">
          <w:rPr>
            <w:rFonts w:ascii="Courier New" w:hAnsi="Courier New" w:cs="Courier New"/>
          </w:rPr>
          <w:t xml:space="preserve">//Example config, used as input in the </w:t>
        </w:r>
        <w:r w:rsidRPr="00F71833">
          <w:rPr>
            <w:rFonts w:ascii="Courier New" w:hAnsi="Courier New" w:cs="Courier New"/>
          </w:rPr>
          <w:t>queryCurrentAggregateCapabilities</w:t>
        </w:r>
        <w:r w:rsidRPr="009A19FB">
          <w:rPr>
            <w:rFonts w:ascii="Courier New" w:hAnsi="Courier New" w:cs="Courier New"/>
          </w:rPr>
          <w:t xml:space="preserve"> function</w:t>
        </w:r>
      </w:ins>
    </w:p>
    <w:p w14:paraId="4AB814BF" w14:textId="77777777" w:rsidR="00401A24" w:rsidRDefault="00401A24" w:rsidP="00401A24">
      <w:pPr>
        <w:spacing w:after="0"/>
        <w:rPr>
          <w:ins w:id="2174" w:author="Emmanuel Thomas" w:date="2025-10-04T12:17:00Z" w16du:dateUtc="2025-10-04T10:17:00Z"/>
          <w:rFonts w:ascii="Courier New" w:hAnsi="Courier New" w:cs="Courier New"/>
        </w:rPr>
        <w:pPrChange w:id="2175" w:author="Emmanuel Thomas" w:date="2025-10-04T12:18:00Z" w16du:dateUtc="2025-10-04T10:18:00Z">
          <w:pPr/>
        </w:pPrChange>
      </w:pPr>
    </w:p>
    <w:p w14:paraId="0CD4CDDE" w14:textId="6C23F877" w:rsidR="001D374F" w:rsidRPr="00F71833" w:rsidRDefault="001D374F" w:rsidP="00401A24">
      <w:pPr>
        <w:spacing w:after="0"/>
        <w:rPr>
          <w:ins w:id="2176" w:author="Emmanuel Thomas" w:date="2025-10-04T12:17:00Z" w16du:dateUtc="2025-10-04T10:17:00Z"/>
          <w:rFonts w:ascii="Courier New" w:hAnsi="Courier New" w:cs="Courier New"/>
        </w:rPr>
        <w:pPrChange w:id="2177" w:author="Emmanuel Thomas" w:date="2025-10-04T12:18:00Z" w16du:dateUtc="2025-10-04T10:18:00Z">
          <w:pPr/>
        </w:pPrChange>
      </w:pPr>
      <w:ins w:id="2178" w:author="Emmanuel Thomas" w:date="2025-10-04T12:17:00Z" w16du:dateUtc="2025-10-04T10:17:00Z">
        <w:r w:rsidRPr="00F71833">
          <w:rPr>
            <w:rFonts w:ascii="Courier New" w:hAnsi="Courier New" w:cs="Courier New"/>
          </w:rPr>
          <w:t xml:space="preserve">const </w:t>
        </w:r>
        <w:r>
          <w:rPr>
            <w:rFonts w:ascii="Courier New" w:hAnsi="Courier New" w:cs="Courier New"/>
          </w:rPr>
          <w:t>c</w:t>
        </w:r>
        <w:r w:rsidRPr="00F71833">
          <w:rPr>
            <w:rFonts w:ascii="Courier New" w:hAnsi="Courier New" w:cs="Courier New"/>
          </w:rPr>
          <w:t>onfig = {</w:t>
        </w:r>
      </w:ins>
    </w:p>
    <w:p w14:paraId="5AEA7E03" w14:textId="0606D994" w:rsidR="001D374F" w:rsidRPr="00F71833" w:rsidRDefault="001D374F" w:rsidP="00401A24">
      <w:pPr>
        <w:spacing w:after="0"/>
        <w:rPr>
          <w:ins w:id="2179" w:author="Emmanuel Thomas" w:date="2025-10-04T12:17:00Z" w16du:dateUtc="2025-10-04T10:17:00Z"/>
          <w:rFonts w:ascii="Courier New" w:hAnsi="Courier New" w:cs="Courier New"/>
        </w:rPr>
        <w:pPrChange w:id="2180" w:author="Emmanuel Thomas" w:date="2025-10-04T12:18:00Z" w16du:dateUtc="2025-10-04T10:18:00Z">
          <w:pPr/>
        </w:pPrChange>
      </w:pPr>
      <w:ins w:id="2181" w:author="Emmanuel Thomas" w:date="2025-10-04T12:17:00Z" w16du:dateUtc="2025-10-04T10:17:00Z">
        <w:r w:rsidRPr="00F71833">
          <w:rPr>
            <w:rFonts w:ascii="Courier New" w:hAnsi="Courier New" w:cs="Courier New"/>
          </w:rPr>
          <w:t>    codec: 'h265', // Test with common codec</w:t>
        </w:r>
      </w:ins>
    </w:p>
    <w:p w14:paraId="70F1140D" w14:textId="3A1B9D18" w:rsidR="001D374F" w:rsidRPr="00F71833" w:rsidRDefault="001D374F" w:rsidP="00401A24">
      <w:pPr>
        <w:spacing w:after="0"/>
        <w:rPr>
          <w:ins w:id="2182" w:author="Emmanuel Thomas" w:date="2025-10-04T12:17:00Z" w16du:dateUtc="2025-10-04T10:17:00Z"/>
          <w:rFonts w:ascii="Courier New" w:hAnsi="Courier New" w:cs="Courier New"/>
        </w:rPr>
        <w:pPrChange w:id="2183" w:author="Emmanuel Thomas" w:date="2025-10-04T12:18:00Z" w16du:dateUtc="2025-10-04T10:18:00Z">
          <w:pPr/>
        </w:pPrChange>
      </w:pPr>
      <w:ins w:id="2184" w:author="Emmanuel Thomas" w:date="2025-10-04T12:17:00Z" w16du:dateUtc="2025-10-04T10:17:00Z">
        <w:r w:rsidRPr="00F71833">
          <w:rPr>
            <w:rFonts w:ascii="Courier New" w:hAnsi="Courier New" w:cs="Courier New"/>
          </w:rPr>
          <w:t>    codedWidth: 1920, // Test with common resolution</w:t>
        </w:r>
      </w:ins>
    </w:p>
    <w:p w14:paraId="6B9B2431" w14:textId="04F583FE" w:rsidR="001D374F" w:rsidRPr="00F71833" w:rsidRDefault="001D374F" w:rsidP="00401A24">
      <w:pPr>
        <w:spacing w:after="0"/>
        <w:rPr>
          <w:ins w:id="2185" w:author="Emmanuel Thomas" w:date="2025-10-04T12:17:00Z" w16du:dateUtc="2025-10-04T10:17:00Z"/>
          <w:rFonts w:ascii="Courier New" w:hAnsi="Courier New" w:cs="Courier New"/>
        </w:rPr>
        <w:pPrChange w:id="2186" w:author="Emmanuel Thomas" w:date="2025-10-04T12:18:00Z" w16du:dateUtc="2025-10-04T10:18:00Z">
          <w:pPr/>
        </w:pPrChange>
      </w:pPr>
      <w:ins w:id="2187" w:author="Emmanuel Thomas" w:date="2025-10-04T12:17:00Z" w16du:dateUtc="2025-10-04T10:17:00Z">
        <w:r w:rsidRPr="00F71833">
          <w:rPr>
            <w:rFonts w:ascii="Courier New" w:hAnsi="Courier New" w:cs="Courier New"/>
          </w:rPr>
          <w:t>    codedHeight: 1080</w:t>
        </w:r>
      </w:ins>
    </w:p>
    <w:p w14:paraId="55521D3C" w14:textId="0E8489CD" w:rsidR="001D374F" w:rsidRDefault="001D374F" w:rsidP="00401A24">
      <w:pPr>
        <w:spacing w:after="0"/>
        <w:rPr>
          <w:ins w:id="2188" w:author="Emmanuel Thomas" w:date="2025-10-04T12:25:00Z" w16du:dateUtc="2025-10-04T10:25:00Z"/>
          <w:rFonts w:ascii="Courier New" w:hAnsi="Courier New" w:cs="Courier New"/>
        </w:rPr>
      </w:pPr>
      <w:ins w:id="2189" w:author="Emmanuel Thomas" w:date="2025-10-04T12:17:00Z" w16du:dateUtc="2025-10-04T10:17:00Z">
        <w:r w:rsidRPr="00F71833">
          <w:rPr>
            <w:rFonts w:ascii="Courier New" w:hAnsi="Courier New" w:cs="Courier New"/>
          </w:rPr>
          <w:t>};</w:t>
        </w:r>
      </w:ins>
    </w:p>
    <w:p w14:paraId="05E8BCD9" w14:textId="77777777" w:rsidR="000D40F0" w:rsidRDefault="000D40F0" w:rsidP="00401A24">
      <w:pPr>
        <w:spacing w:after="0"/>
        <w:rPr>
          <w:ins w:id="2190" w:author="Emmanuel Thomas" w:date="2025-10-04T12:17:00Z" w16du:dateUtc="2025-10-04T10:17:00Z"/>
          <w:rFonts w:ascii="Courier New" w:hAnsi="Courier New" w:cs="Courier New"/>
        </w:rPr>
        <w:pPrChange w:id="2191" w:author="Emmanuel Thomas" w:date="2025-10-04T12:18:00Z" w16du:dateUtc="2025-10-04T10:18:00Z">
          <w:pPr/>
        </w:pPrChange>
      </w:pPr>
    </w:p>
    <w:p w14:paraId="4A386D4C" w14:textId="77777777" w:rsidR="001D374F" w:rsidRPr="00F71833" w:rsidRDefault="001D374F" w:rsidP="00401A24">
      <w:pPr>
        <w:spacing w:after="0"/>
        <w:rPr>
          <w:ins w:id="2192" w:author="Emmanuel Thomas" w:date="2025-10-04T12:17:00Z" w16du:dateUtc="2025-10-04T10:17:00Z"/>
          <w:rFonts w:ascii="Courier New" w:hAnsi="Courier New" w:cs="Courier New"/>
        </w:rPr>
        <w:pPrChange w:id="2193" w:author="Emmanuel Thomas" w:date="2025-10-04T12:18:00Z" w16du:dateUtc="2025-10-04T10:18:00Z">
          <w:pPr/>
        </w:pPrChange>
      </w:pPr>
      <w:ins w:id="2194" w:author="Emmanuel Thomas" w:date="2025-10-04T12:17:00Z" w16du:dateUtc="2025-10-04T10:17:00Z">
        <w:r w:rsidRPr="00F71833">
          <w:rPr>
            <w:rFonts w:ascii="Courier New" w:hAnsi="Courier New" w:cs="Courier New"/>
          </w:rPr>
          <w:t>async queryCurrentAggregateCapabilities(</w:t>
        </w:r>
        <w:r>
          <w:rPr>
            <w:rFonts w:ascii="Courier New" w:hAnsi="Courier New" w:cs="Courier New"/>
          </w:rPr>
          <w:t xml:space="preserve">config, </w:t>
        </w:r>
        <w:r w:rsidRPr="00F71833">
          <w:rPr>
            <w:rFonts w:ascii="Courier New" w:hAnsi="Courier New" w:cs="Courier New"/>
          </w:rPr>
          <w:t>flags) {</w:t>
        </w:r>
      </w:ins>
    </w:p>
    <w:p w14:paraId="71C5E907" w14:textId="77777777" w:rsidR="001D374F" w:rsidRPr="00F71833" w:rsidRDefault="001D374F" w:rsidP="00401A24">
      <w:pPr>
        <w:spacing w:after="0"/>
        <w:rPr>
          <w:ins w:id="2195" w:author="Emmanuel Thomas" w:date="2025-10-04T12:17:00Z" w16du:dateUtc="2025-10-04T10:17:00Z"/>
          <w:rFonts w:ascii="Courier New" w:hAnsi="Courier New" w:cs="Courier New"/>
        </w:rPr>
        <w:pPrChange w:id="2196" w:author="Emmanuel Thomas" w:date="2025-10-04T12:18:00Z" w16du:dateUtc="2025-10-04T10:18:00Z">
          <w:pPr/>
        </w:pPrChange>
      </w:pPr>
      <w:ins w:id="2197" w:author="Emmanuel Thomas" w:date="2025-10-04T12:17:00Z" w16du:dateUtc="2025-10-04T10:17:00Z">
        <w:r w:rsidRPr="00F71833">
          <w:rPr>
            <w:rFonts w:ascii="Courier New" w:hAnsi="Courier New" w:cs="Courier New"/>
          </w:rPr>
          <w:t>    const capabilities = {</w:t>
        </w:r>
      </w:ins>
    </w:p>
    <w:p w14:paraId="5089AB60" w14:textId="77777777" w:rsidR="001D374F" w:rsidRPr="00F71833" w:rsidRDefault="001D374F" w:rsidP="00401A24">
      <w:pPr>
        <w:spacing w:after="0"/>
        <w:rPr>
          <w:ins w:id="2198" w:author="Emmanuel Thomas" w:date="2025-10-04T12:17:00Z" w16du:dateUtc="2025-10-04T10:17:00Z"/>
          <w:rFonts w:ascii="Courier New" w:hAnsi="Courier New" w:cs="Courier New"/>
        </w:rPr>
        <w:pPrChange w:id="2199" w:author="Emmanuel Thomas" w:date="2025-10-04T12:18:00Z" w16du:dateUtc="2025-10-04T10:18:00Z">
          <w:pPr/>
        </w:pPrChange>
      </w:pPr>
      <w:ins w:id="2200" w:author="Emmanuel Thomas" w:date="2025-10-04T12:17:00Z" w16du:dateUtc="2025-10-04T10:17:00Z">
        <w:r w:rsidRPr="00F71833">
          <w:rPr>
            <w:rFonts w:ascii="Courier New" w:hAnsi="Courier New" w:cs="Courier New"/>
          </w:rPr>
          <w:t>        instances: null,</w:t>
        </w:r>
      </w:ins>
    </w:p>
    <w:p w14:paraId="4C806933" w14:textId="77777777" w:rsidR="001D374F" w:rsidRPr="00F71833" w:rsidRDefault="001D374F" w:rsidP="00401A24">
      <w:pPr>
        <w:spacing w:after="0"/>
        <w:rPr>
          <w:ins w:id="2201" w:author="Emmanuel Thomas" w:date="2025-10-04T12:17:00Z" w16du:dateUtc="2025-10-04T10:17:00Z"/>
          <w:rFonts w:ascii="Courier New" w:hAnsi="Courier New" w:cs="Courier New"/>
        </w:rPr>
        <w:pPrChange w:id="2202" w:author="Emmanuel Thomas" w:date="2025-10-04T12:18:00Z" w16du:dateUtc="2025-10-04T10:18:00Z">
          <w:pPr/>
        </w:pPrChange>
      </w:pPr>
      <w:ins w:id="2203" w:author="Emmanuel Thomas" w:date="2025-10-04T12:17:00Z" w16du:dateUtc="2025-10-04T10:17:00Z">
        <w:r w:rsidRPr="00F71833">
          <w:rPr>
            <w:rFonts w:ascii="Courier New" w:hAnsi="Courier New" w:cs="Courier New"/>
          </w:rPr>
          <w:t>        bufferMemory: null,</w:t>
        </w:r>
      </w:ins>
    </w:p>
    <w:p w14:paraId="7550B5DF" w14:textId="77777777" w:rsidR="001D374F" w:rsidRPr="00F71833" w:rsidRDefault="001D374F" w:rsidP="00401A24">
      <w:pPr>
        <w:spacing w:after="0"/>
        <w:rPr>
          <w:ins w:id="2204" w:author="Emmanuel Thomas" w:date="2025-10-04T12:17:00Z" w16du:dateUtc="2025-10-04T10:17:00Z"/>
          <w:rFonts w:ascii="Courier New" w:hAnsi="Courier New" w:cs="Courier New"/>
        </w:rPr>
        <w:pPrChange w:id="2205" w:author="Emmanuel Thomas" w:date="2025-10-04T12:18:00Z" w16du:dateUtc="2025-10-04T10:18:00Z">
          <w:pPr/>
        </w:pPrChange>
      </w:pPr>
      <w:ins w:id="2206" w:author="Emmanuel Thomas" w:date="2025-10-04T12:17:00Z" w16du:dateUtc="2025-10-04T10:17:00Z">
        <w:r w:rsidRPr="00F71833">
          <w:rPr>
            <w:rFonts w:ascii="Courier New" w:hAnsi="Courier New" w:cs="Courier New"/>
          </w:rPr>
          <w:t>        bitrate: null,</w:t>
        </w:r>
      </w:ins>
    </w:p>
    <w:p w14:paraId="345E1EE1" w14:textId="77777777" w:rsidR="001D374F" w:rsidRPr="00F71833" w:rsidRDefault="001D374F" w:rsidP="00401A24">
      <w:pPr>
        <w:spacing w:after="0"/>
        <w:rPr>
          <w:ins w:id="2207" w:author="Emmanuel Thomas" w:date="2025-10-04T12:17:00Z" w16du:dateUtc="2025-10-04T10:17:00Z"/>
          <w:rFonts w:ascii="Courier New" w:hAnsi="Courier New" w:cs="Courier New"/>
        </w:rPr>
        <w:pPrChange w:id="2208" w:author="Emmanuel Thomas" w:date="2025-10-04T12:18:00Z" w16du:dateUtc="2025-10-04T10:18:00Z">
          <w:pPr/>
        </w:pPrChange>
      </w:pPr>
      <w:ins w:id="2209" w:author="Emmanuel Thomas" w:date="2025-10-04T12:17:00Z" w16du:dateUtc="2025-10-04T10:17:00Z">
        <w:r w:rsidRPr="00F71833">
          <w:rPr>
            <w:rFonts w:ascii="Courier New" w:hAnsi="Courier New" w:cs="Courier New"/>
          </w:rPr>
          <w:t>        maxSamplesPerSecond: null,</w:t>
        </w:r>
      </w:ins>
    </w:p>
    <w:p w14:paraId="19D362C0" w14:textId="77777777" w:rsidR="001D374F" w:rsidRPr="00F71833" w:rsidRDefault="001D374F" w:rsidP="00401A24">
      <w:pPr>
        <w:spacing w:after="0"/>
        <w:rPr>
          <w:ins w:id="2210" w:author="Emmanuel Thomas" w:date="2025-10-04T12:17:00Z" w16du:dateUtc="2025-10-04T10:17:00Z"/>
          <w:rFonts w:ascii="Courier New" w:hAnsi="Courier New" w:cs="Courier New"/>
        </w:rPr>
        <w:pPrChange w:id="2211" w:author="Emmanuel Thomas" w:date="2025-10-04T12:18:00Z" w16du:dateUtc="2025-10-04T10:18:00Z">
          <w:pPr/>
        </w:pPrChange>
      </w:pPr>
      <w:ins w:id="2212" w:author="Emmanuel Thomas" w:date="2025-10-04T12:17:00Z" w16du:dateUtc="2025-10-04T10:17:00Z">
        <w:r w:rsidRPr="00F71833">
          <w:rPr>
            <w:rFonts w:ascii="Courier New" w:hAnsi="Courier New" w:cs="Courier New"/>
          </w:rPr>
          <w:t>        maxPerformancePoint: null</w:t>
        </w:r>
      </w:ins>
    </w:p>
    <w:p w14:paraId="5D801E63" w14:textId="77777777" w:rsidR="001D374F" w:rsidRPr="00F71833" w:rsidRDefault="001D374F" w:rsidP="00401A24">
      <w:pPr>
        <w:spacing w:after="0"/>
        <w:rPr>
          <w:ins w:id="2213" w:author="Emmanuel Thomas" w:date="2025-10-04T12:17:00Z" w16du:dateUtc="2025-10-04T10:17:00Z"/>
          <w:rFonts w:ascii="Courier New" w:hAnsi="Courier New" w:cs="Courier New"/>
        </w:rPr>
        <w:pPrChange w:id="2214" w:author="Emmanuel Thomas" w:date="2025-10-04T12:18:00Z" w16du:dateUtc="2025-10-04T10:18:00Z">
          <w:pPr/>
        </w:pPrChange>
      </w:pPr>
      <w:ins w:id="2215" w:author="Emmanuel Thomas" w:date="2025-10-04T12:17:00Z" w16du:dateUtc="2025-10-04T10:17:00Z">
        <w:r w:rsidRPr="00F71833">
          <w:rPr>
            <w:rFonts w:ascii="Courier New" w:hAnsi="Courier New" w:cs="Courier New"/>
          </w:rPr>
          <w:t>    };</w:t>
        </w:r>
      </w:ins>
    </w:p>
    <w:p w14:paraId="171AB67A" w14:textId="77777777" w:rsidR="001D374F" w:rsidRPr="00F71833" w:rsidRDefault="001D374F" w:rsidP="00401A24">
      <w:pPr>
        <w:spacing w:after="0"/>
        <w:rPr>
          <w:ins w:id="2216" w:author="Emmanuel Thomas" w:date="2025-10-04T12:17:00Z" w16du:dateUtc="2025-10-04T10:17:00Z"/>
          <w:rFonts w:ascii="Courier New" w:hAnsi="Courier New" w:cs="Courier New"/>
        </w:rPr>
        <w:pPrChange w:id="2217" w:author="Emmanuel Thomas" w:date="2025-10-04T12:18:00Z" w16du:dateUtc="2025-10-04T10:18:00Z">
          <w:pPr/>
        </w:pPrChange>
      </w:pPr>
    </w:p>
    <w:p w14:paraId="76D7191E" w14:textId="77777777" w:rsidR="001D374F" w:rsidRPr="00F71833" w:rsidRDefault="001D374F" w:rsidP="00401A24">
      <w:pPr>
        <w:spacing w:after="0"/>
        <w:rPr>
          <w:ins w:id="2218" w:author="Emmanuel Thomas" w:date="2025-10-04T12:17:00Z" w16du:dateUtc="2025-10-04T10:17:00Z"/>
          <w:rFonts w:ascii="Courier New" w:hAnsi="Courier New" w:cs="Courier New"/>
        </w:rPr>
        <w:pPrChange w:id="2219" w:author="Emmanuel Thomas" w:date="2025-10-04T12:18:00Z" w16du:dateUtc="2025-10-04T10:18:00Z">
          <w:pPr/>
        </w:pPrChange>
      </w:pPr>
      <w:ins w:id="2220" w:author="Emmanuel Thomas" w:date="2025-10-04T12:17:00Z" w16du:dateUtc="2025-10-04T10:17:00Z">
        <w:r w:rsidRPr="00F71833">
          <w:rPr>
            <w:rFonts w:ascii="Courier New" w:hAnsi="Courier New" w:cs="Courier New"/>
          </w:rPr>
          <w:t>    if (flags.CAP_INSTANCES_FLAG) {</w:t>
        </w:r>
      </w:ins>
    </w:p>
    <w:p w14:paraId="34EB99F2" w14:textId="77777777" w:rsidR="001D374F" w:rsidRPr="00F71833" w:rsidRDefault="001D374F" w:rsidP="00401A24">
      <w:pPr>
        <w:spacing w:after="0"/>
        <w:rPr>
          <w:ins w:id="2221" w:author="Emmanuel Thomas" w:date="2025-10-04T12:17:00Z" w16du:dateUtc="2025-10-04T10:17:00Z"/>
          <w:rFonts w:ascii="Courier New" w:hAnsi="Courier New" w:cs="Courier New"/>
        </w:rPr>
        <w:pPrChange w:id="2222" w:author="Emmanuel Thomas" w:date="2025-10-04T12:18:00Z" w16du:dateUtc="2025-10-04T10:18:00Z">
          <w:pPr/>
        </w:pPrChange>
      </w:pPr>
      <w:ins w:id="2223" w:author="Emmanuel Thomas" w:date="2025-10-04T12:17:00Z" w16du:dateUtc="2025-10-04T10:17:00Z">
        <w:r w:rsidRPr="00F71833">
          <w:rPr>
            <w:rFonts w:ascii="Courier New" w:hAnsi="Courier New" w:cs="Courier New"/>
          </w:rPr>
          <w:t>        // Assuming API or method to check instance limits</w:t>
        </w:r>
      </w:ins>
    </w:p>
    <w:p w14:paraId="4D7DB11B" w14:textId="77777777" w:rsidR="001D374F" w:rsidRPr="00F71833" w:rsidRDefault="001D374F" w:rsidP="00401A24">
      <w:pPr>
        <w:spacing w:after="0"/>
        <w:rPr>
          <w:ins w:id="2224" w:author="Emmanuel Thomas" w:date="2025-10-04T12:17:00Z" w16du:dateUtc="2025-10-04T10:17:00Z"/>
          <w:rFonts w:ascii="Courier New" w:hAnsi="Courier New" w:cs="Courier New"/>
        </w:rPr>
        <w:pPrChange w:id="2225" w:author="Emmanuel Thomas" w:date="2025-10-04T12:18:00Z" w16du:dateUtc="2025-10-04T10:18:00Z">
          <w:pPr/>
        </w:pPrChange>
      </w:pPr>
      <w:ins w:id="2226" w:author="Emmanuel Thomas" w:date="2025-10-04T12:17:00Z" w16du:dateUtc="2025-10-04T10:17:00Z">
        <w:r w:rsidRPr="00F71833">
          <w:rPr>
            <w:rFonts w:ascii="Courier New" w:hAnsi="Courier New" w:cs="Courier New"/>
          </w:rPr>
          <w:t>        capabilities.instances = 'Maximum instances not specified in WebCodecs API';</w:t>
        </w:r>
      </w:ins>
    </w:p>
    <w:p w14:paraId="6A002AA1" w14:textId="77777777" w:rsidR="001D374F" w:rsidRPr="00F71833" w:rsidRDefault="001D374F" w:rsidP="00401A24">
      <w:pPr>
        <w:spacing w:after="0"/>
        <w:rPr>
          <w:ins w:id="2227" w:author="Emmanuel Thomas" w:date="2025-10-04T12:17:00Z" w16du:dateUtc="2025-10-04T10:17:00Z"/>
          <w:rFonts w:ascii="Courier New" w:hAnsi="Courier New" w:cs="Courier New"/>
        </w:rPr>
        <w:pPrChange w:id="2228" w:author="Emmanuel Thomas" w:date="2025-10-04T12:18:00Z" w16du:dateUtc="2025-10-04T10:18:00Z">
          <w:pPr/>
        </w:pPrChange>
      </w:pPr>
      <w:ins w:id="2229" w:author="Emmanuel Thomas" w:date="2025-10-04T12:17:00Z" w16du:dateUtc="2025-10-04T10:17:00Z">
        <w:r w:rsidRPr="00F71833">
          <w:rPr>
            <w:rFonts w:ascii="Courier New" w:hAnsi="Courier New" w:cs="Courier New"/>
          </w:rPr>
          <w:t>    }</w:t>
        </w:r>
      </w:ins>
    </w:p>
    <w:p w14:paraId="237049D1" w14:textId="77777777" w:rsidR="001D374F" w:rsidRPr="00F71833" w:rsidRDefault="001D374F" w:rsidP="00401A24">
      <w:pPr>
        <w:spacing w:after="0"/>
        <w:rPr>
          <w:ins w:id="2230" w:author="Emmanuel Thomas" w:date="2025-10-04T12:17:00Z" w16du:dateUtc="2025-10-04T10:17:00Z"/>
          <w:rFonts w:ascii="Courier New" w:hAnsi="Courier New" w:cs="Courier New"/>
        </w:rPr>
        <w:pPrChange w:id="2231" w:author="Emmanuel Thomas" w:date="2025-10-04T12:18:00Z" w16du:dateUtc="2025-10-04T10:18:00Z">
          <w:pPr/>
        </w:pPrChange>
      </w:pPr>
    </w:p>
    <w:p w14:paraId="25CC9CE9" w14:textId="77777777" w:rsidR="001D374F" w:rsidRDefault="001D374F" w:rsidP="00401A24">
      <w:pPr>
        <w:spacing w:after="0"/>
        <w:ind w:firstLine="525"/>
        <w:rPr>
          <w:ins w:id="2232" w:author="Emmanuel Thomas" w:date="2025-10-04T12:17:00Z" w16du:dateUtc="2025-10-04T10:17:00Z"/>
          <w:rFonts w:ascii="Courier New" w:hAnsi="Courier New" w:cs="Courier New"/>
        </w:rPr>
        <w:pPrChange w:id="2233" w:author="Emmanuel Thomas" w:date="2025-10-04T12:18:00Z" w16du:dateUtc="2025-10-04T10:18:00Z">
          <w:pPr>
            <w:ind w:firstLine="525"/>
          </w:pPr>
        </w:pPrChange>
      </w:pPr>
      <w:ins w:id="2234" w:author="Emmanuel Thomas" w:date="2025-10-04T12:17:00Z" w16du:dateUtc="2025-10-04T10:17:00Z">
        <w:r w:rsidRPr="00F71833">
          <w:rPr>
            <w:rFonts w:ascii="Courier New" w:hAnsi="Courier New" w:cs="Courier New"/>
          </w:rPr>
          <w:t>if (flags.CAP_BUFFER_MEMORY_FLAG) {</w:t>
        </w:r>
      </w:ins>
    </w:p>
    <w:p w14:paraId="35AC6326" w14:textId="77777777" w:rsidR="001D374F" w:rsidRPr="00F71833" w:rsidRDefault="001D374F" w:rsidP="00401A24">
      <w:pPr>
        <w:spacing w:after="0"/>
        <w:rPr>
          <w:ins w:id="2235" w:author="Emmanuel Thomas" w:date="2025-10-04T12:17:00Z" w16du:dateUtc="2025-10-04T10:17:00Z"/>
          <w:rFonts w:ascii="Courier New" w:hAnsi="Courier New" w:cs="Courier New"/>
        </w:rPr>
        <w:pPrChange w:id="2236" w:author="Emmanuel Thomas" w:date="2025-10-04T12:18:00Z" w16du:dateUtc="2025-10-04T10:18:00Z">
          <w:pPr/>
        </w:pPrChange>
      </w:pPr>
      <w:ins w:id="2237" w:author="Emmanuel Thomas" w:date="2025-10-04T12:17:00Z" w16du:dateUtc="2025-10-04T10:17:00Z">
        <w:r w:rsidRPr="00F71833">
          <w:rPr>
            <w:rFonts w:ascii="Courier New" w:hAnsi="Courier New" w:cs="Courier New"/>
          </w:rPr>
          <w:t xml:space="preserve">        // Assuming API or method to check </w:t>
        </w:r>
        <w:r>
          <w:rPr>
            <w:rFonts w:ascii="Courier New" w:hAnsi="Courier New" w:cs="Courier New"/>
          </w:rPr>
          <w:t>buffer memory</w:t>
        </w:r>
        <w:r w:rsidRPr="00F71833">
          <w:rPr>
            <w:rFonts w:ascii="Courier New" w:hAnsi="Courier New" w:cs="Courier New"/>
          </w:rPr>
          <w:t xml:space="preserve"> limits</w:t>
        </w:r>
      </w:ins>
    </w:p>
    <w:p w14:paraId="31646DBD" w14:textId="77777777" w:rsidR="001D374F" w:rsidRPr="00F71833" w:rsidRDefault="001D374F" w:rsidP="00401A24">
      <w:pPr>
        <w:spacing w:after="0"/>
        <w:rPr>
          <w:ins w:id="2238" w:author="Emmanuel Thomas" w:date="2025-10-04T12:17:00Z" w16du:dateUtc="2025-10-04T10:17:00Z"/>
          <w:rFonts w:ascii="Courier New" w:hAnsi="Courier New" w:cs="Courier New"/>
        </w:rPr>
        <w:pPrChange w:id="2239" w:author="Emmanuel Thomas" w:date="2025-10-04T12:18:00Z" w16du:dateUtc="2025-10-04T10:18:00Z">
          <w:pPr/>
        </w:pPrChange>
      </w:pPr>
      <w:ins w:id="2240" w:author="Emmanuel Thomas" w:date="2025-10-04T12:17:00Z" w16du:dateUtc="2025-10-04T10:17:00Z">
        <w:r w:rsidRPr="00F71833">
          <w:rPr>
            <w:rFonts w:ascii="Courier New" w:hAnsi="Courier New" w:cs="Courier New"/>
          </w:rPr>
          <w:t>        capabilities.bufferMemory = 'Buffer memory limits are not directly queryable via WebCodecs';</w:t>
        </w:r>
      </w:ins>
    </w:p>
    <w:p w14:paraId="74D2C9B1" w14:textId="77777777" w:rsidR="001D374F" w:rsidRPr="00F71833" w:rsidRDefault="001D374F" w:rsidP="00401A24">
      <w:pPr>
        <w:spacing w:after="0"/>
        <w:rPr>
          <w:ins w:id="2241" w:author="Emmanuel Thomas" w:date="2025-10-04T12:17:00Z" w16du:dateUtc="2025-10-04T10:17:00Z"/>
          <w:rFonts w:ascii="Courier New" w:hAnsi="Courier New" w:cs="Courier New"/>
        </w:rPr>
        <w:pPrChange w:id="2242" w:author="Emmanuel Thomas" w:date="2025-10-04T12:18:00Z" w16du:dateUtc="2025-10-04T10:18:00Z">
          <w:pPr/>
        </w:pPrChange>
      </w:pPr>
      <w:ins w:id="2243" w:author="Emmanuel Thomas" w:date="2025-10-04T12:17:00Z" w16du:dateUtc="2025-10-04T10:17:00Z">
        <w:r w:rsidRPr="00F71833">
          <w:rPr>
            <w:rFonts w:ascii="Courier New" w:hAnsi="Courier New" w:cs="Courier New"/>
          </w:rPr>
          <w:t>    }</w:t>
        </w:r>
      </w:ins>
    </w:p>
    <w:p w14:paraId="559089EE" w14:textId="77777777" w:rsidR="001D374F" w:rsidRPr="00F71833" w:rsidRDefault="001D374F" w:rsidP="00401A24">
      <w:pPr>
        <w:spacing w:after="0"/>
        <w:rPr>
          <w:ins w:id="2244" w:author="Emmanuel Thomas" w:date="2025-10-04T12:17:00Z" w16du:dateUtc="2025-10-04T10:17:00Z"/>
          <w:rFonts w:ascii="Courier New" w:hAnsi="Courier New" w:cs="Courier New"/>
        </w:rPr>
        <w:pPrChange w:id="2245" w:author="Emmanuel Thomas" w:date="2025-10-04T12:18:00Z" w16du:dateUtc="2025-10-04T10:18:00Z">
          <w:pPr/>
        </w:pPrChange>
      </w:pPr>
    </w:p>
    <w:p w14:paraId="25084867" w14:textId="77777777" w:rsidR="001D374F" w:rsidRPr="00F71833" w:rsidRDefault="001D374F" w:rsidP="00401A24">
      <w:pPr>
        <w:spacing w:after="0"/>
        <w:rPr>
          <w:ins w:id="2246" w:author="Emmanuel Thomas" w:date="2025-10-04T12:17:00Z" w16du:dateUtc="2025-10-04T10:17:00Z"/>
          <w:rFonts w:ascii="Courier New" w:hAnsi="Courier New" w:cs="Courier New"/>
        </w:rPr>
        <w:pPrChange w:id="2247" w:author="Emmanuel Thomas" w:date="2025-10-04T12:18:00Z" w16du:dateUtc="2025-10-04T10:18:00Z">
          <w:pPr/>
        </w:pPrChange>
      </w:pPr>
      <w:ins w:id="2248" w:author="Emmanuel Thomas" w:date="2025-10-04T12:17:00Z" w16du:dateUtc="2025-10-04T10:17:00Z">
        <w:r w:rsidRPr="00F71833">
          <w:rPr>
            <w:rFonts w:ascii="Courier New" w:hAnsi="Courier New" w:cs="Courier New"/>
          </w:rPr>
          <w:t>    if (flags.CAP_BITRATE_FLAG) {</w:t>
        </w:r>
      </w:ins>
    </w:p>
    <w:p w14:paraId="49CE6232" w14:textId="77777777" w:rsidR="001D374F" w:rsidRPr="00F71833" w:rsidRDefault="001D374F" w:rsidP="00401A24">
      <w:pPr>
        <w:spacing w:after="0"/>
        <w:rPr>
          <w:ins w:id="2249" w:author="Emmanuel Thomas" w:date="2025-10-04T12:17:00Z" w16du:dateUtc="2025-10-04T10:17:00Z"/>
          <w:rFonts w:ascii="Courier New" w:hAnsi="Courier New" w:cs="Courier New"/>
        </w:rPr>
        <w:pPrChange w:id="2250" w:author="Emmanuel Thomas" w:date="2025-10-04T12:18:00Z" w16du:dateUtc="2025-10-04T10:18:00Z">
          <w:pPr/>
        </w:pPrChange>
      </w:pPr>
      <w:ins w:id="2251" w:author="Emmanuel Thomas" w:date="2025-10-04T12:17:00Z" w16du:dateUtc="2025-10-04T10:17:00Z">
        <w:r w:rsidRPr="00F71833">
          <w:rPr>
            <w:rFonts w:ascii="Courier New" w:hAnsi="Courier New" w:cs="Courier New"/>
          </w:rPr>
          <w:t>        capabilities.bitrate = 'Maximum bitrate not directly queryable, assumed from codec capability';</w:t>
        </w:r>
      </w:ins>
    </w:p>
    <w:p w14:paraId="0D99FCA5" w14:textId="77777777" w:rsidR="001D374F" w:rsidRPr="00F71833" w:rsidRDefault="001D374F" w:rsidP="00401A24">
      <w:pPr>
        <w:spacing w:after="0"/>
        <w:rPr>
          <w:ins w:id="2252" w:author="Emmanuel Thomas" w:date="2025-10-04T12:17:00Z" w16du:dateUtc="2025-10-04T10:17:00Z"/>
          <w:rFonts w:ascii="Courier New" w:hAnsi="Courier New" w:cs="Courier New"/>
        </w:rPr>
        <w:pPrChange w:id="2253" w:author="Emmanuel Thomas" w:date="2025-10-04T12:18:00Z" w16du:dateUtc="2025-10-04T10:18:00Z">
          <w:pPr/>
        </w:pPrChange>
      </w:pPr>
      <w:ins w:id="2254" w:author="Emmanuel Thomas" w:date="2025-10-04T12:17:00Z" w16du:dateUtc="2025-10-04T10:17:00Z">
        <w:r w:rsidRPr="00F71833">
          <w:rPr>
            <w:rFonts w:ascii="Courier New" w:hAnsi="Courier New" w:cs="Courier New"/>
          </w:rPr>
          <w:t>    }</w:t>
        </w:r>
      </w:ins>
    </w:p>
    <w:p w14:paraId="677E0FAB" w14:textId="77777777" w:rsidR="001D374F" w:rsidRPr="00F71833" w:rsidRDefault="001D374F" w:rsidP="00401A24">
      <w:pPr>
        <w:spacing w:after="0"/>
        <w:rPr>
          <w:ins w:id="2255" w:author="Emmanuel Thomas" w:date="2025-10-04T12:17:00Z" w16du:dateUtc="2025-10-04T10:17:00Z"/>
          <w:rFonts w:ascii="Courier New" w:hAnsi="Courier New" w:cs="Courier New"/>
        </w:rPr>
        <w:pPrChange w:id="2256" w:author="Emmanuel Thomas" w:date="2025-10-04T12:18:00Z" w16du:dateUtc="2025-10-04T10:18:00Z">
          <w:pPr/>
        </w:pPrChange>
      </w:pPr>
    </w:p>
    <w:p w14:paraId="6A2C0922" w14:textId="77777777" w:rsidR="001D374F" w:rsidRPr="00F71833" w:rsidRDefault="001D374F" w:rsidP="00401A24">
      <w:pPr>
        <w:spacing w:after="0"/>
        <w:ind w:firstLine="720"/>
        <w:rPr>
          <w:ins w:id="2257" w:author="Emmanuel Thomas" w:date="2025-10-04T12:17:00Z" w16du:dateUtc="2025-10-04T10:17:00Z"/>
          <w:rFonts w:ascii="Courier New" w:hAnsi="Courier New" w:cs="Courier New"/>
        </w:rPr>
        <w:pPrChange w:id="2258" w:author="Emmanuel Thomas" w:date="2025-10-04T12:18:00Z" w16du:dateUtc="2025-10-04T10:18:00Z">
          <w:pPr>
            <w:ind w:firstLine="720"/>
          </w:pPr>
        </w:pPrChange>
      </w:pPr>
      <w:ins w:id="2259" w:author="Emmanuel Thomas" w:date="2025-10-04T12:17:00Z" w16du:dateUtc="2025-10-04T10:17:00Z">
        <w:r w:rsidRPr="00F71833">
          <w:rPr>
            <w:rFonts w:ascii="Courier New" w:hAnsi="Courier New" w:cs="Courier New"/>
          </w:rPr>
          <w:t>if(flags.CAP_MAX_SAMPLES_SECOND_FLAG||flags.CAP_MAX_PERFORMANCE_POINT_FLAG) {</w:t>
        </w:r>
      </w:ins>
    </w:p>
    <w:p w14:paraId="36673A6A" w14:textId="77777777" w:rsidR="001D374F" w:rsidRPr="00F71833" w:rsidRDefault="001D374F" w:rsidP="00401A24">
      <w:pPr>
        <w:spacing w:after="0"/>
        <w:rPr>
          <w:ins w:id="2260" w:author="Emmanuel Thomas" w:date="2025-10-04T12:17:00Z" w16du:dateUtc="2025-10-04T10:17:00Z"/>
          <w:rFonts w:ascii="Courier New" w:hAnsi="Courier New" w:cs="Courier New"/>
        </w:rPr>
        <w:pPrChange w:id="2261" w:author="Emmanuel Thomas" w:date="2025-10-04T12:18:00Z" w16du:dateUtc="2025-10-04T10:18:00Z">
          <w:pPr/>
        </w:pPrChange>
      </w:pPr>
      <w:ins w:id="2262" w:author="Emmanuel Thomas" w:date="2025-10-04T12:17:00Z" w16du:dateUtc="2025-10-04T10:17:00Z">
        <w:r w:rsidRPr="00F71833">
          <w:rPr>
            <w:rFonts w:ascii="Courier New" w:hAnsi="Courier New" w:cs="Courier New"/>
          </w:rPr>
          <w:t>        const isSupported = await VideoDecoder.isConfigSupported(testConfig);</w:t>
        </w:r>
      </w:ins>
    </w:p>
    <w:p w14:paraId="3138BEEA" w14:textId="77777777" w:rsidR="001D374F" w:rsidRPr="00F71833" w:rsidRDefault="001D374F" w:rsidP="00401A24">
      <w:pPr>
        <w:spacing w:after="0"/>
        <w:rPr>
          <w:ins w:id="2263" w:author="Emmanuel Thomas" w:date="2025-10-04T12:17:00Z" w16du:dateUtc="2025-10-04T10:17:00Z"/>
          <w:rFonts w:ascii="Courier New" w:hAnsi="Courier New" w:cs="Courier New"/>
        </w:rPr>
        <w:pPrChange w:id="2264" w:author="Emmanuel Thomas" w:date="2025-10-04T12:18:00Z" w16du:dateUtc="2025-10-04T10:18:00Z">
          <w:pPr/>
        </w:pPrChange>
      </w:pPr>
      <w:ins w:id="2265" w:author="Emmanuel Thomas" w:date="2025-10-04T12:17:00Z" w16du:dateUtc="2025-10-04T10:17:00Z">
        <w:r w:rsidRPr="00F71833">
          <w:rPr>
            <w:rFonts w:ascii="Courier New" w:hAnsi="Courier New" w:cs="Courier New"/>
          </w:rPr>
          <w:t>        if (flags.CAP_MAX_SAMPLES_SECOND_FLAG) {</w:t>
        </w:r>
      </w:ins>
    </w:p>
    <w:p w14:paraId="6900D8A5" w14:textId="77777777" w:rsidR="001D374F" w:rsidRPr="00F71833" w:rsidRDefault="001D374F" w:rsidP="00401A24">
      <w:pPr>
        <w:spacing w:after="0"/>
        <w:rPr>
          <w:ins w:id="2266" w:author="Emmanuel Thomas" w:date="2025-10-04T12:17:00Z" w16du:dateUtc="2025-10-04T10:17:00Z"/>
          <w:rFonts w:ascii="Courier New" w:hAnsi="Courier New" w:cs="Courier New"/>
        </w:rPr>
        <w:pPrChange w:id="2267" w:author="Emmanuel Thomas" w:date="2025-10-04T12:18:00Z" w16du:dateUtc="2025-10-04T10:18:00Z">
          <w:pPr/>
        </w:pPrChange>
      </w:pPr>
      <w:ins w:id="2268" w:author="Emmanuel Thomas" w:date="2025-10-04T12:17:00Z" w16du:dateUtc="2025-10-04T10:17:00Z">
        <w:r w:rsidRPr="00F71833">
          <w:rPr>
            <w:rFonts w:ascii="Courier New" w:hAnsi="Courier New" w:cs="Courier New"/>
          </w:rPr>
          <w:t>            capabilities.maxSamplesPerSecond = isSupported.supported ? 'Supported' : 'Not supported';</w:t>
        </w:r>
      </w:ins>
    </w:p>
    <w:p w14:paraId="60841046" w14:textId="77777777" w:rsidR="001D374F" w:rsidRPr="00F71833" w:rsidRDefault="001D374F" w:rsidP="00401A24">
      <w:pPr>
        <w:spacing w:after="0"/>
        <w:rPr>
          <w:ins w:id="2269" w:author="Emmanuel Thomas" w:date="2025-10-04T12:17:00Z" w16du:dateUtc="2025-10-04T10:17:00Z"/>
          <w:rFonts w:ascii="Courier New" w:hAnsi="Courier New" w:cs="Courier New"/>
        </w:rPr>
        <w:pPrChange w:id="2270" w:author="Emmanuel Thomas" w:date="2025-10-04T12:18:00Z" w16du:dateUtc="2025-10-04T10:18:00Z">
          <w:pPr/>
        </w:pPrChange>
      </w:pPr>
      <w:ins w:id="2271" w:author="Emmanuel Thomas" w:date="2025-10-04T12:17:00Z" w16du:dateUtc="2025-10-04T10:17:00Z">
        <w:r w:rsidRPr="00F71833">
          <w:rPr>
            <w:rFonts w:ascii="Courier New" w:hAnsi="Courier New" w:cs="Courier New"/>
          </w:rPr>
          <w:t>        }</w:t>
        </w:r>
      </w:ins>
    </w:p>
    <w:p w14:paraId="45714192" w14:textId="77777777" w:rsidR="001D374F" w:rsidRPr="00F71833" w:rsidRDefault="001D374F" w:rsidP="00401A24">
      <w:pPr>
        <w:spacing w:after="0"/>
        <w:rPr>
          <w:ins w:id="2272" w:author="Emmanuel Thomas" w:date="2025-10-04T12:17:00Z" w16du:dateUtc="2025-10-04T10:17:00Z"/>
          <w:rFonts w:ascii="Courier New" w:hAnsi="Courier New" w:cs="Courier New"/>
        </w:rPr>
        <w:pPrChange w:id="2273" w:author="Emmanuel Thomas" w:date="2025-10-04T12:18:00Z" w16du:dateUtc="2025-10-04T10:18:00Z">
          <w:pPr/>
        </w:pPrChange>
      </w:pPr>
      <w:ins w:id="2274" w:author="Emmanuel Thomas" w:date="2025-10-04T12:17:00Z" w16du:dateUtc="2025-10-04T10:17:00Z">
        <w:r w:rsidRPr="00F71833">
          <w:rPr>
            <w:rFonts w:ascii="Courier New" w:hAnsi="Courier New" w:cs="Courier New"/>
          </w:rPr>
          <w:t>        if (flags.CAP_MAX_PERFORMANCE_POINT_FLAG) {</w:t>
        </w:r>
      </w:ins>
    </w:p>
    <w:p w14:paraId="24ED4659" w14:textId="77777777" w:rsidR="001D374F" w:rsidRPr="00F71833" w:rsidRDefault="001D374F" w:rsidP="00401A24">
      <w:pPr>
        <w:spacing w:after="0"/>
        <w:rPr>
          <w:ins w:id="2275" w:author="Emmanuel Thomas" w:date="2025-10-04T12:17:00Z" w16du:dateUtc="2025-10-04T10:17:00Z"/>
          <w:rFonts w:ascii="Courier New" w:hAnsi="Courier New" w:cs="Courier New"/>
        </w:rPr>
        <w:pPrChange w:id="2276" w:author="Emmanuel Thomas" w:date="2025-10-04T12:18:00Z" w16du:dateUtc="2025-10-04T10:18:00Z">
          <w:pPr/>
        </w:pPrChange>
      </w:pPr>
      <w:ins w:id="2277" w:author="Emmanuel Thomas" w:date="2025-10-04T12:17:00Z" w16du:dateUtc="2025-10-04T10:17:00Z">
        <w:r w:rsidRPr="00F71833">
          <w:rPr>
            <w:rFonts w:ascii="Courier New" w:hAnsi="Courier New" w:cs="Courier New"/>
          </w:rPr>
          <w:t>            capabilities.maxPerformancePoint = isSupported.supported ? 'Supported' : 'Not supported';</w:t>
        </w:r>
      </w:ins>
    </w:p>
    <w:p w14:paraId="3DB082AC" w14:textId="77777777" w:rsidR="001D374F" w:rsidRPr="00F71833" w:rsidRDefault="001D374F" w:rsidP="00401A24">
      <w:pPr>
        <w:spacing w:after="0"/>
        <w:rPr>
          <w:ins w:id="2278" w:author="Emmanuel Thomas" w:date="2025-10-04T12:17:00Z" w16du:dateUtc="2025-10-04T10:17:00Z"/>
          <w:rFonts w:ascii="Courier New" w:hAnsi="Courier New" w:cs="Courier New"/>
        </w:rPr>
        <w:pPrChange w:id="2279" w:author="Emmanuel Thomas" w:date="2025-10-04T12:18:00Z" w16du:dateUtc="2025-10-04T10:18:00Z">
          <w:pPr/>
        </w:pPrChange>
      </w:pPr>
      <w:ins w:id="2280" w:author="Emmanuel Thomas" w:date="2025-10-04T12:17:00Z" w16du:dateUtc="2025-10-04T10:17:00Z">
        <w:r w:rsidRPr="00F71833">
          <w:rPr>
            <w:rFonts w:ascii="Courier New" w:hAnsi="Courier New" w:cs="Courier New"/>
          </w:rPr>
          <w:t>        }</w:t>
        </w:r>
      </w:ins>
    </w:p>
    <w:p w14:paraId="3791DF1F" w14:textId="77777777" w:rsidR="001D374F" w:rsidRPr="00F71833" w:rsidRDefault="001D374F" w:rsidP="00401A24">
      <w:pPr>
        <w:spacing w:after="0"/>
        <w:rPr>
          <w:ins w:id="2281" w:author="Emmanuel Thomas" w:date="2025-10-04T12:17:00Z" w16du:dateUtc="2025-10-04T10:17:00Z"/>
          <w:rFonts w:ascii="Courier New" w:hAnsi="Courier New" w:cs="Courier New"/>
        </w:rPr>
        <w:pPrChange w:id="2282" w:author="Emmanuel Thomas" w:date="2025-10-04T12:18:00Z" w16du:dateUtc="2025-10-04T10:18:00Z">
          <w:pPr/>
        </w:pPrChange>
      </w:pPr>
      <w:ins w:id="2283" w:author="Emmanuel Thomas" w:date="2025-10-04T12:17:00Z" w16du:dateUtc="2025-10-04T10:17:00Z">
        <w:r w:rsidRPr="00F71833">
          <w:rPr>
            <w:rFonts w:ascii="Courier New" w:hAnsi="Courier New" w:cs="Courier New"/>
          </w:rPr>
          <w:t>    }</w:t>
        </w:r>
      </w:ins>
    </w:p>
    <w:p w14:paraId="72296B8B" w14:textId="77777777" w:rsidR="001D374F" w:rsidRPr="00F71833" w:rsidRDefault="001D374F" w:rsidP="00401A24">
      <w:pPr>
        <w:spacing w:after="0"/>
        <w:rPr>
          <w:ins w:id="2284" w:author="Emmanuel Thomas" w:date="2025-10-04T12:17:00Z" w16du:dateUtc="2025-10-04T10:17:00Z"/>
          <w:rFonts w:ascii="Courier New" w:hAnsi="Courier New" w:cs="Courier New"/>
        </w:rPr>
        <w:pPrChange w:id="2285" w:author="Emmanuel Thomas" w:date="2025-10-04T12:18:00Z" w16du:dateUtc="2025-10-04T10:18:00Z">
          <w:pPr/>
        </w:pPrChange>
      </w:pPr>
    </w:p>
    <w:p w14:paraId="3A0FB80C" w14:textId="77777777" w:rsidR="001D374F" w:rsidRPr="00F71833" w:rsidRDefault="001D374F" w:rsidP="00401A24">
      <w:pPr>
        <w:spacing w:after="0"/>
        <w:rPr>
          <w:ins w:id="2286" w:author="Emmanuel Thomas" w:date="2025-10-04T12:17:00Z" w16du:dateUtc="2025-10-04T10:17:00Z"/>
          <w:rFonts w:ascii="Courier New" w:hAnsi="Courier New" w:cs="Courier New"/>
        </w:rPr>
        <w:pPrChange w:id="2287" w:author="Emmanuel Thomas" w:date="2025-10-04T12:18:00Z" w16du:dateUtc="2025-10-04T10:18:00Z">
          <w:pPr/>
        </w:pPrChange>
      </w:pPr>
      <w:ins w:id="2288" w:author="Emmanuel Thomas" w:date="2025-10-04T12:17:00Z" w16du:dateUtc="2025-10-04T10:17:00Z">
        <w:r w:rsidRPr="00F71833">
          <w:rPr>
            <w:rFonts w:ascii="Courier New" w:hAnsi="Courier New" w:cs="Courier New"/>
          </w:rPr>
          <w:t>    return capabilities;</w:t>
        </w:r>
      </w:ins>
    </w:p>
    <w:p w14:paraId="08146447" w14:textId="77777777" w:rsidR="001D374F" w:rsidRPr="00F71833" w:rsidRDefault="001D374F" w:rsidP="001D374F">
      <w:pPr>
        <w:rPr>
          <w:ins w:id="2289" w:author="Emmanuel Thomas" w:date="2025-10-04T12:17:00Z" w16du:dateUtc="2025-10-04T10:17:00Z"/>
          <w:rFonts w:ascii="Courier New" w:hAnsi="Courier New" w:cs="Courier New"/>
        </w:rPr>
      </w:pPr>
      <w:ins w:id="2290" w:author="Emmanuel Thomas" w:date="2025-10-04T12:17:00Z" w16du:dateUtc="2025-10-04T10:17:00Z">
        <w:r w:rsidRPr="00F71833">
          <w:rPr>
            <w:rFonts w:ascii="Courier New" w:hAnsi="Courier New" w:cs="Courier New"/>
          </w:rPr>
          <w:t>}</w:t>
        </w:r>
      </w:ins>
    </w:p>
    <w:p w14:paraId="1157A8F3" w14:textId="313C579F" w:rsidR="001D374F" w:rsidRPr="000D40F0" w:rsidRDefault="001D374F" w:rsidP="000D40F0">
      <w:pPr>
        <w:pStyle w:val="a3"/>
        <w:rPr>
          <w:ins w:id="2291" w:author="Emmanuel Thomas" w:date="2025-10-04T12:17:00Z" w16du:dateUtc="2025-10-04T10:17:00Z"/>
          <w:lang w:val="en-US"/>
          <w:rPrChange w:id="2292" w:author="Emmanuel Thomas" w:date="2025-10-04T12:26:00Z" w16du:dateUtc="2025-10-04T10:26:00Z">
            <w:rPr>
              <w:ins w:id="2293" w:author="Emmanuel Thomas" w:date="2025-10-04T12:17:00Z" w16du:dateUtc="2025-10-04T10:17:00Z"/>
              <w:lang w:eastAsia="zh-CN"/>
            </w:rPr>
          </w:rPrChange>
        </w:rPr>
        <w:pPrChange w:id="2294" w:author="Emmanuel Thomas" w:date="2025-10-04T12:25:00Z" w16du:dateUtc="2025-10-04T10:25:00Z">
          <w:pPr>
            <w:pStyle w:val="Heading4"/>
            <w:numPr>
              <w:ilvl w:val="0"/>
              <w:numId w:val="0"/>
            </w:numPr>
            <w:tabs>
              <w:tab w:val="clear" w:pos="1080"/>
            </w:tabs>
            <w:ind w:left="864" w:hanging="864"/>
          </w:pPr>
        </w:pPrChange>
      </w:pPr>
      <w:ins w:id="2295" w:author="Emmanuel Thomas" w:date="2025-10-04T12:17:00Z" w16du:dateUtc="2025-10-04T10:17:00Z">
        <w:r w:rsidRPr="000D40F0">
          <w:rPr>
            <w:lang w:val="en-US"/>
            <w:rPrChange w:id="2296" w:author="Emmanuel Thomas" w:date="2025-10-04T12:26:00Z" w16du:dateUtc="2025-10-04T10:26:00Z">
              <w:rPr>
                <w:lang w:eastAsia="zh-CN"/>
              </w:rPr>
            </w:rPrChange>
          </w:rPr>
          <w:t>VDIVideoDecoder class, with grouping and getInstance, constructor</w:t>
        </w:r>
      </w:ins>
    </w:p>
    <w:p w14:paraId="6AF92BBF" w14:textId="77777777" w:rsidR="001D374F" w:rsidRPr="00F71833" w:rsidRDefault="001D374F" w:rsidP="000D40F0">
      <w:pPr>
        <w:spacing w:after="0"/>
        <w:rPr>
          <w:ins w:id="2297" w:author="Emmanuel Thomas" w:date="2025-10-04T12:17:00Z" w16du:dateUtc="2025-10-04T10:17:00Z"/>
          <w:rFonts w:ascii="Courier New" w:hAnsi="Courier New" w:cs="Courier New"/>
        </w:rPr>
        <w:pPrChange w:id="2298" w:author="Emmanuel Thomas" w:date="2025-10-04T12:26:00Z" w16du:dateUtc="2025-10-04T10:26:00Z">
          <w:pPr/>
        </w:pPrChange>
      </w:pPr>
      <w:ins w:id="2299" w:author="Emmanuel Thomas" w:date="2025-10-04T12:17:00Z" w16du:dateUtc="2025-10-04T10:17:00Z">
        <w:r w:rsidRPr="00F71833">
          <w:rPr>
            <w:rFonts w:ascii="Courier New" w:hAnsi="Courier New" w:cs="Courier New"/>
          </w:rPr>
          <w:t>class VDIVideoDecoder extends VideoDecoder {</w:t>
        </w:r>
      </w:ins>
    </w:p>
    <w:p w14:paraId="74102470" w14:textId="77777777" w:rsidR="001D374F" w:rsidRPr="00F71833" w:rsidRDefault="001D374F" w:rsidP="000D40F0">
      <w:pPr>
        <w:spacing w:after="0"/>
        <w:rPr>
          <w:ins w:id="2300" w:author="Emmanuel Thomas" w:date="2025-10-04T12:17:00Z" w16du:dateUtc="2025-10-04T10:17:00Z"/>
          <w:rFonts w:ascii="Courier New" w:hAnsi="Courier New" w:cs="Courier New"/>
        </w:rPr>
        <w:pPrChange w:id="2301" w:author="Emmanuel Thomas" w:date="2025-10-04T12:26:00Z" w16du:dateUtc="2025-10-04T10:26:00Z">
          <w:pPr/>
        </w:pPrChange>
      </w:pPr>
      <w:ins w:id="2302" w:author="Emmanuel Thomas" w:date="2025-10-04T12:17:00Z" w16du:dateUtc="2025-10-04T10:17:00Z">
        <w:r w:rsidRPr="00F71833">
          <w:rPr>
            <w:rFonts w:ascii="Courier New" w:hAnsi="Courier New" w:cs="Courier New"/>
          </w:rPr>
          <w:t>    constructor({ output, error }) {</w:t>
        </w:r>
      </w:ins>
    </w:p>
    <w:p w14:paraId="2A52C5D0" w14:textId="77777777" w:rsidR="001D374F" w:rsidRPr="00F71833" w:rsidRDefault="001D374F" w:rsidP="000D40F0">
      <w:pPr>
        <w:spacing w:after="0"/>
        <w:rPr>
          <w:ins w:id="2303" w:author="Emmanuel Thomas" w:date="2025-10-04T12:17:00Z" w16du:dateUtc="2025-10-04T10:17:00Z"/>
          <w:rFonts w:ascii="Courier New" w:hAnsi="Courier New" w:cs="Courier New"/>
        </w:rPr>
        <w:pPrChange w:id="2304" w:author="Emmanuel Thomas" w:date="2025-10-04T12:26:00Z" w16du:dateUtc="2025-10-04T10:26:00Z">
          <w:pPr/>
        </w:pPrChange>
      </w:pPr>
      <w:ins w:id="2305" w:author="Emmanuel Thomas" w:date="2025-10-04T12:17:00Z" w16du:dateUtc="2025-10-04T10:17:00Z">
        <w:r w:rsidRPr="00F71833">
          <w:rPr>
            <w:rFonts w:ascii="Courier New" w:hAnsi="Courier New" w:cs="Courier New"/>
          </w:rPr>
          <w:t>     super();</w:t>
        </w:r>
      </w:ins>
    </w:p>
    <w:p w14:paraId="447B9068" w14:textId="77777777" w:rsidR="001D374F" w:rsidRPr="00F71833" w:rsidRDefault="001D374F" w:rsidP="000D40F0">
      <w:pPr>
        <w:spacing w:after="0"/>
        <w:rPr>
          <w:ins w:id="2306" w:author="Emmanuel Thomas" w:date="2025-10-04T12:17:00Z" w16du:dateUtc="2025-10-04T10:17:00Z"/>
          <w:rFonts w:ascii="Courier New" w:hAnsi="Courier New" w:cs="Courier New"/>
        </w:rPr>
        <w:pPrChange w:id="2307" w:author="Emmanuel Thomas" w:date="2025-10-04T12:26:00Z" w16du:dateUtc="2025-10-04T10:26:00Z">
          <w:pPr/>
        </w:pPrChange>
      </w:pPr>
      <w:ins w:id="2308" w:author="Emmanuel Thomas" w:date="2025-10-04T12:17:00Z" w16du:dateUtc="2025-10-04T10:17:00Z">
        <w:r w:rsidRPr="00F71833">
          <w:rPr>
            <w:rFonts w:ascii="Courier New" w:hAnsi="Courier New" w:cs="Courier New"/>
          </w:rPr>
          <w:t>     this.output = output;</w:t>
        </w:r>
      </w:ins>
    </w:p>
    <w:p w14:paraId="535FC96F" w14:textId="77777777" w:rsidR="001D374F" w:rsidRPr="00F71833" w:rsidRDefault="001D374F" w:rsidP="000D40F0">
      <w:pPr>
        <w:spacing w:after="0"/>
        <w:rPr>
          <w:ins w:id="2309" w:author="Emmanuel Thomas" w:date="2025-10-04T12:17:00Z" w16du:dateUtc="2025-10-04T10:17:00Z"/>
          <w:rFonts w:ascii="Courier New" w:hAnsi="Courier New" w:cs="Courier New"/>
        </w:rPr>
        <w:pPrChange w:id="2310" w:author="Emmanuel Thomas" w:date="2025-10-04T12:26:00Z" w16du:dateUtc="2025-10-04T10:26:00Z">
          <w:pPr/>
        </w:pPrChange>
      </w:pPr>
      <w:ins w:id="2311" w:author="Emmanuel Thomas" w:date="2025-10-04T12:17:00Z" w16du:dateUtc="2025-10-04T10:17:00Z">
        <w:r w:rsidRPr="00F71833">
          <w:rPr>
            <w:rFonts w:ascii="Courier New" w:hAnsi="Courier New" w:cs="Courier New"/>
          </w:rPr>
          <w:t>     this.error = error;        </w:t>
        </w:r>
      </w:ins>
    </w:p>
    <w:p w14:paraId="1CBF977F" w14:textId="77777777" w:rsidR="001D374F" w:rsidRPr="00F71833" w:rsidRDefault="001D374F" w:rsidP="000D40F0">
      <w:pPr>
        <w:spacing w:after="0"/>
        <w:rPr>
          <w:ins w:id="2312" w:author="Emmanuel Thomas" w:date="2025-10-04T12:17:00Z" w16du:dateUtc="2025-10-04T10:17:00Z"/>
          <w:rFonts w:ascii="Courier New" w:hAnsi="Courier New" w:cs="Courier New"/>
        </w:rPr>
        <w:pPrChange w:id="2313" w:author="Emmanuel Thomas" w:date="2025-10-04T12:26:00Z" w16du:dateUtc="2025-10-04T10:26:00Z">
          <w:pPr/>
        </w:pPrChange>
      </w:pPr>
    </w:p>
    <w:p w14:paraId="7D239363" w14:textId="77777777" w:rsidR="001D374F" w:rsidRPr="00F71833" w:rsidRDefault="001D374F" w:rsidP="000D40F0">
      <w:pPr>
        <w:spacing w:after="0"/>
        <w:rPr>
          <w:ins w:id="2314" w:author="Emmanuel Thomas" w:date="2025-10-04T12:17:00Z" w16du:dateUtc="2025-10-04T10:17:00Z"/>
          <w:rFonts w:ascii="Courier New" w:hAnsi="Courier New" w:cs="Courier New"/>
        </w:rPr>
        <w:pPrChange w:id="2315" w:author="Emmanuel Thomas" w:date="2025-10-04T12:26:00Z" w16du:dateUtc="2025-10-04T10:26:00Z">
          <w:pPr/>
        </w:pPrChange>
      </w:pPr>
      <w:ins w:id="2316" w:author="Emmanuel Thomas" w:date="2025-10-04T12:17:00Z" w16du:dateUtc="2025-10-04T10:17:00Z">
        <w:r w:rsidRPr="00F71833">
          <w:rPr>
            <w:rFonts w:ascii="Courier New" w:hAnsi="Courier New" w:cs="Courier New"/>
          </w:rPr>
          <w:t>      this.decoder = new WebCodecs.VideoDecoder({ output: this.output, error: this.error }</w:t>
        </w:r>
        <w:proofErr w:type="gramStart"/>
        <w:r w:rsidRPr="00F71833">
          <w:rPr>
            <w:rFonts w:ascii="Courier New" w:hAnsi="Courier New" w:cs="Courier New"/>
          </w:rPr>
          <w:t>);</w:t>
        </w:r>
        <w:proofErr w:type="gramEnd"/>
        <w:r w:rsidRPr="00F71833">
          <w:rPr>
            <w:rFonts w:ascii="Courier New" w:hAnsi="Courier New" w:cs="Courier New"/>
          </w:rPr>
          <w:t xml:space="preserve">        </w:t>
        </w:r>
      </w:ins>
    </w:p>
    <w:p w14:paraId="58DA3C44" w14:textId="77777777" w:rsidR="001D374F" w:rsidRDefault="001D374F" w:rsidP="000D40F0">
      <w:pPr>
        <w:spacing w:after="0"/>
        <w:rPr>
          <w:ins w:id="2317" w:author="Emmanuel Thomas" w:date="2025-10-04T12:17:00Z" w16du:dateUtc="2025-10-04T10:17:00Z"/>
          <w:rFonts w:ascii="Courier New" w:hAnsi="Courier New" w:cs="Courier New"/>
        </w:rPr>
        <w:pPrChange w:id="2318" w:author="Emmanuel Thomas" w:date="2025-10-04T12:26:00Z" w16du:dateUtc="2025-10-04T10:26:00Z">
          <w:pPr>
            <w:ind w:firstLine="525"/>
          </w:pPr>
        </w:pPrChange>
      </w:pPr>
      <w:ins w:id="2319" w:author="Emmanuel Thomas" w:date="2025-10-04T12:17:00Z" w16du:dateUtc="2025-10-04T10:17:00Z">
        <w:r w:rsidRPr="00F71833">
          <w:rPr>
            <w:rFonts w:ascii="Courier New" w:hAnsi="Courier New" w:cs="Courier New"/>
          </w:rPr>
          <w:t>}</w:t>
        </w:r>
      </w:ins>
    </w:p>
    <w:p w14:paraId="4746EDEB" w14:textId="77777777" w:rsidR="001D374F" w:rsidRDefault="001D374F" w:rsidP="000D40F0">
      <w:pPr>
        <w:spacing w:after="0"/>
        <w:rPr>
          <w:ins w:id="2320" w:author="Emmanuel Thomas" w:date="2025-10-04T12:17:00Z" w16du:dateUtc="2025-10-04T10:17:00Z"/>
          <w:rFonts w:ascii="Courier New" w:hAnsi="Courier New" w:cs="Courier New"/>
        </w:rPr>
        <w:pPrChange w:id="2321" w:author="Emmanuel Thomas" w:date="2025-10-04T12:26:00Z" w16du:dateUtc="2025-10-04T10:26:00Z">
          <w:pPr>
            <w:ind w:firstLine="525"/>
          </w:pPr>
        </w:pPrChange>
      </w:pPr>
    </w:p>
    <w:p w14:paraId="07223BD2" w14:textId="77777777" w:rsidR="001D374F" w:rsidRPr="009A19FB" w:rsidRDefault="001D374F" w:rsidP="000D40F0">
      <w:pPr>
        <w:spacing w:after="0"/>
        <w:rPr>
          <w:ins w:id="2322" w:author="Emmanuel Thomas" w:date="2025-10-04T12:17:00Z" w16du:dateUtc="2025-10-04T10:17:00Z"/>
          <w:rFonts w:ascii="Courier New" w:hAnsi="Courier New" w:cs="Courier New"/>
        </w:rPr>
        <w:pPrChange w:id="2323" w:author="Emmanuel Thomas" w:date="2025-10-04T12:26:00Z" w16du:dateUtc="2025-10-04T10:26:00Z">
          <w:pPr>
            <w:ind w:firstLine="525"/>
          </w:pPr>
        </w:pPrChange>
      </w:pPr>
      <w:ins w:id="2324" w:author="Emmanuel Thomas" w:date="2025-10-04T12:17:00Z" w16du:dateUtc="2025-10-04T10:17:00Z">
        <w:r w:rsidRPr="009A19FB">
          <w:rPr>
            <w:rFonts w:ascii="Courier New" w:hAnsi="Courier New" w:cs="Courier New"/>
          </w:rPr>
          <w:t xml:space="preserve">static </w:t>
        </w:r>
        <w:proofErr w:type="gramStart"/>
        <w:r w:rsidRPr="009A19FB">
          <w:rPr>
            <w:rFonts w:ascii="Courier New" w:hAnsi="Courier New" w:cs="Courier New"/>
          </w:rPr>
          <w:t>getInstance(</w:t>
        </w:r>
        <w:proofErr w:type="gramEnd"/>
        <w:r w:rsidRPr="009A19FB">
          <w:rPr>
            <w:rFonts w:ascii="Courier New" w:hAnsi="Courier New" w:cs="Courier New"/>
          </w:rPr>
          <w:t>component_name, groupIdentifier) {</w:t>
        </w:r>
      </w:ins>
    </w:p>
    <w:p w14:paraId="475DACE6" w14:textId="77777777" w:rsidR="001D374F" w:rsidRPr="009A19FB" w:rsidRDefault="001D374F" w:rsidP="000D40F0">
      <w:pPr>
        <w:spacing w:after="0"/>
        <w:rPr>
          <w:ins w:id="2325" w:author="Emmanuel Thomas" w:date="2025-10-04T12:17:00Z" w16du:dateUtc="2025-10-04T10:17:00Z"/>
          <w:rFonts w:ascii="Courier New" w:hAnsi="Courier New" w:cs="Courier New"/>
        </w:rPr>
        <w:pPrChange w:id="2326" w:author="Emmanuel Thomas" w:date="2025-10-04T12:26:00Z" w16du:dateUtc="2025-10-04T10:26:00Z">
          <w:pPr>
            <w:ind w:firstLine="525"/>
          </w:pPr>
        </w:pPrChange>
      </w:pPr>
      <w:ins w:id="2327" w:author="Emmanuel Thomas" w:date="2025-10-04T12:17:00Z" w16du:dateUtc="2025-10-04T10:17:00Z">
        <w:r w:rsidRPr="009A19FB">
          <w:rPr>
            <w:rFonts w:ascii="Courier New" w:hAnsi="Courier New" w:cs="Courier New"/>
          </w:rPr>
          <w:t xml:space="preserve">  const decoder = new </w:t>
        </w:r>
        <w:proofErr w:type="gramStart"/>
        <w:r w:rsidRPr="009A19FB">
          <w:rPr>
            <w:rFonts w:ascii="Courier New" w:hAnsi="Courier New" w:cs="Courier New"/>
          </w:rPr>
          <w:t>VDIVideoDecoder({ output</w:t>
        </w:r>
        <w:proofErr w:type="gramEnd"/>
        <w:r w:rsidRPr="009A19FB">
          <w:rPr>
            <w:rFonts w:ascii="Courier New" w:hAnsi="Courier New" w:cs="Courier New"/>
          </w:rPr>
          <w:t xml:space="preserve">: </w:t>
        </w:r>
        <w:proofErr w:type="gramStart"/>
        <w:r w:rsidRPr="009A19FB">
          <w:rPr>
            <w:rFonts w:ascii="Courier New" w:hAnsi="Courier New" w:cs="Courier New"/>
          </w:rPr>
          <w:t>this.output</w:t>
        </w:r>
        <w:proofErr w:type="gramEnd"/>
        <w:r w:rsidRPr="009A19FB">
          <w:rPr>
            <w:rFonts w:ascii="Courier New" w:hAnsi="Courier New" w:cs="Courier New"/>
          </w:rPr>
          <w:t xml:space="preserve">, error: </w:t>
        </w:r>
        <w:proofErr w:type="gramStart"/>
        <w:r w:rsidRPr="009A19FB">
          <w:rPr>
            <w:rFonts w:ascii="Courier New" w:hAnsi="Courier New" w:cs="Courier New"/>
          </w:rPr>
          <w:t>this.error</w:t>
        </w:r>
        <w:proofErr w:type="gramEnd"/>
        <w:r w:rsidRPr="009A19FB">
          <w:rPr>
            <w:rFonts w:ascii="Courier New" w:hAnsi="Courier New" w:cs="Courier New"/>
          </w:rPr>
          <w:t xml:space="preserve"> }</w:t>
        </w:r>
        <w:proofErr w:type="gramStart"/>
        <w:r w:rsidRPr="009A19FB">
          <w:rPr>
            <w:rFonts w:ascii="Courier New" w:hAnsi="Courier New" w:cs="Courier New"/>
          </w:rPr>
          <w:t>);</w:t>
        </w:r>
        <w:proofErr w:type="gramEnd"/>
      </w:ins>
    </w:p>
    <w:p w14:paraId="6FBEC393" w14:textId="77777777" w:rsidR="001D374F" w:rsidRPr="009A19FB" w:rsidRDefault="001D374F" w:rsidP="000D40F0">
      <w:pPr>
        <w:spacing w:after="0"/>
        <w:rPr>
          <w:ins w:id="2328" w:author="Emmanuel Thomas" w:date="2025-10-04T12:17:00Z" w16du:dateUtc="2025-10-04T10:17:00Z"/>
          <w:rFonts w:ascii="Courier New" w:hAnsi="Courier New" w:cs="Courier New"/>
        </w:rPr>
        <w:pPrChange w:id="2329" w:author="Emmanuel Thomas" w:date="2025-10-04T12:26:00Z" w16du:dateUtc="2025-10-04T10:26:00Z">
          <w:pPr>
            <w:ind w:firstLine="525"/>
          </w:pPr>
        </w:pPrChange>
      </w:pPr>
      <w:ins w:id="2330" w:author="Emmanuel Thomas" w:date="2025-10-04T12:17:00Z" w16du:dateUtc="2025-10-04T10:17:00Z">
        <w:r w:rsidRPr="009A19FB">
          <w:rPr>
            <w:rFonts w:ascii="Courier New" w:hAnsi="Courier New" w:cs="Courier New"/>
          </w:rPr>
          <w:t xml:space="preserve">        </w:t>
        </w:r>
      </w:ins>
    </w:p>
    <w:p w14:paraId="0461DE4F" w14:textId="77777777" w:rsidR="001D374F" w:rsidRPr="009A19FB" w:rsidRDefault="001D374F" w:rsidP="000D40F0">
      <w:pPr>
        <w:spacing w:after="0"/>
        <w:rPr>
          <w:ins w:id="2331" w:author="Emmanuel Thomas" w:date="2025-10-04T12:17:00Z" w16du:dateUtc="2025-10-04T10:17:00Z"/>
          <w:rFonts w:ascii="Courier New" w:hAnsi="Courier New" w:cs="Courier New"/>
        </w:rPr>
        <w:pPrChange w:id="2332" w:author="Emmanuel Thomas" w:date="2025-10-04T12:26:00Z" w16du:dateUtc="2025-10-04T10:26:00Z">
          <w:pPr>
            <w:ind w:firstLine="525"/>
          </w:pPr>
        </w:pPrChange>
      </w:pPr>
      <w:ins w:id="2333" w:author="Emmanuel Thomas" w:date="2025-10-04T12:17:00Z" w16du:dateUtc="2025-10-04T10:17:00Z">
        <w:r w:rsidRPr="009A19FB">
          <w:rPr>
            <w:rFonts w:ascii="Courier New" w:hAnsi="Courier New" w:cs="Courier New"/>
          </w:rPr>
          <w:t xml:space="preserve">  </w:t>
        </w:r>
        <w:proofErr w:type="gramStart"/>
        <w:r w:rsidRPr="009A19FB">
          <w:rPr>
            <w:rFonts w:ascii="Courier New" w:hAnsi="Courier New" w:cs="Courier New"/>
          </w:rPr>
          <w:t>this.groupId</w:t>
        </w:r>
        <w:proofErr w:type="gramEnd"/>
        <w:r w:rsidRPr="009A19FB">
          <w:rPr>
            <w:rFonts w:ascii="Courier New" w:hAnsi="Courier New" w:cs="Courier New"/>
          </w:rPr>
          <w:t xml:space="preserve"> = </w:t>
        </w:r>
        <w:proofErr w:type="gramStart"/>
        <w:r w:rsidRPr="009A19FB">
          <w:rPr>
            <w:rFonts w:ascii="Courier New" w:hAnsi="Courier New" w:cs="Courier New"/>
          </w:rPr>
          <w:t>groupIdentifier;</w:t>
        </w:r>
        <w:proofErr w:type="gramEnd"/>
        <w:r w:rsidRPr="009A19FB">
          <w:rPr>
            <w:rFonts w:ascii="Courier New" w:hAnsi="Courier New" w:cs="Courier New"/>
          </w:rPr>
          <w:t xml:space="preserve">        </w:t>
        </w:r>
      </w:ins>
    </w:p>
    <w:p w14:paraId="399A3293" w14:textId="77777777" w:rsidR="001D374F" w:rsidRPr="009A19FB" w:rsidRDefault="001D374F" w:rsidP="000D40F0">
      <w:pPr>
        <w:spacing w:after="0"/>
        <w:rPr>
          <w:ins w:id="2334" w:author="Emmanuel Thomas" w:date="2025-10-04T12:17:00Z" w16du:dateUtc="2025-10-04T10:17:00Z"/>
          <w:rFonts w:ascii="Courier New" w:hAnsi="Courier New" w:cs="Courier New"/>
        </w:rPr>
        <w:pPrChange w:id="2335" w:author="Emmanuel Thomas" w:date="2025-10-04T12:26:00Z" w16du:dateUtc="2025-10-04T10:26:00Z">
          <w:pPr>
            <w:ind w:firstLine="525"/>
          </w:pPr>
        </w:pPrChange>
      </w:pPr>
      <w:ins w:id="2336" w:author="Emmanuel Thomas" w:date="2025-10-04T12:17:00Z" w16du:dateUtc="2025-10-04T10:17:00Z">
        <w:r w:rsidRPr="009A19FB">
          <w:rPr>
            <w:rFonts w:ascii="Courier New" w:hAnsi="Courier New" w:cs="Courier New"/>
          </w:rPr>
          <w:t xml:space="preserve">  return </w:t>
        </w:r>
        <w:proofErr w:type="gramStart"/>
        <w:r w:rsidRPr="009A19FB">
          <w:rPr>
            <w:rFonts w:ascii="Courier New" w:hAnsi="Courier New" w:cs="Courier New"/>
          </w:rPr>
          <w:t>decoder;</w:t>
        </w:r>
        <w:proofErr w:type="gramEnd"/>
      </w:ins>
    </w:p>
    <w:p w14:paraId="6B92FBE1" w14:textId="77777777" w:rsidR="001D374F" w:rsidRDefault="001D374F" w:rsidP="000D40F0">
      <w:pPr>
        <w:spacing w:after="0"/>
        <w:rPr>
          <w:ins w:id="2337" w:author="Emmanuel Thomas" w:date="2025-10-04T12:17:00Z" w16du:dateUtc="2025-10-04T10:17:00Z"/>
          <w:rFonts w:ascii="Courier New" w:hAnsi="Courier New" w:cs="Courier New"/>
        </w:rPr>
        <w:pPrChange w:id="2338" w:author="Emmanuel Thomas" w:date="2025-10-04T12:26:00Z" w16du:dateUtc="2025-10-04T10:26:00Z">
          <w:pPr>
            <w:ind w:firstLine="525"/>
          </w:pPr>
        </w:pPrChange>
      </w:pPr>
      <w:ins w:id="2339" w:author="Emmanuel Thomas" w:date="2025-10-04T12:17:00Z" w16du:dateUtc="2025-10-04T10:17:00Z">
        <w:r w:rsidRPr="009A19FB">
          <w:rPr>
            <w:rFonts w:ascii="Courier New" w:hAnsi="Courier New" w:cs="Courier New"/>
          </w:rPr>
          <w:t>}</w:t>
        </w:r>
      </w:ins>
    </w:p>
    <w:p w14:paraId="00D5D5B6" w14:textId="77777777" w:rsidR="001D374F" w:rsidRDefault="001D374F" w:rsidP="000D40F0">
      <w:pPr>
        <w:spacing w:after="0"/>
        <w:rPr>
          <w:ins w:id="2340" w:author="Emmanuel Thomas" w:date="2025-10-04T12:17:00Z" w16du:dateUtc="2025-10-04T10:17:00Z"/>
          <w:rFonts w:ascii="Courier New" w:hAnsi="Courier New" w:cs="Courier New"/>
        </w:rPr>
        <w:pPrChange w:id="2341" w:author="Emmanuel Thomas" w:date="2025-10-04T12:26:00Z" w16du:dateUtc="2025-10-04T10:26:00Z">
          <w:pPr>
            <w:ind w:firstLine="525"/>
          </w:pPr>
        </w:pPrChange>
      </w:pPr>
    </w:p>
    <w:p w14:paraId="26745B0B" w14:textId="5DAC2B52" w:rsidR="001D374F" w:rsidRDefault="001D374F" w:rsidP="000D40F0">
      <w:pPr>
        <w:spacing w:after="0"/>
        <w:rPr>
          <w:ins w:id="2342" w:author="Emmanuel Thomas" w:date="2025-10-04T12:17:00Z" w16du:dateUtc="2025-10-04T10:17:00Z"/>
          <w:rFonts w:ascii="Courier New" w:hAnsi="Courier New" w:cs="Courier New"/>
        </w:rPr>
        <w:pPrChange w:id="2343" w:author="Emmanuel Thomas" w:date="2025-10-04T12:26:00Z" w16du:dateUtc="2025-10-04T10:26:00Z">
          <w:pPr>
            <w:ind w:firstLine="525"/>
          </w:pPr>
        </w:pPrChange>
      </w:pPr>
      <w:ins w:id="2344" w:author="Emmanuel Thomas" w:date="2025-10-04T12:17:00Z" w16du:dateUtc="2025-10-04T10:17:00Z">
        <w:r>
          <w:rPr>
            <w:rFonts w:ascii="Courier New" w:hAnsi="Courier New" w:cs="Courier New"/>
          </w:rPr>
          <w:t xml:space="preserve">//add here the configure functionality as in </w:t>
        </w:r>
      </w:ins>
      <w:ins w:id="2345" w:author="Emmanuel Thomas" w:date="2025-10-04T12:38:00Z" w16du:dateUtc="2025-10-04T10:38:00Z">
        <w:r w:rsidR="00C3499F">
          <w:rPr>
            <w:rFonts w:ascii="Courier New" w:hAnsi="Courier New" w:cs="Courier New"/>
          </w:rPr>
          <w:t>G</w:t>
        </w:r>
      </w:ins>
      <w:ins w:id="2346" w:author="Emmanuel Thomas" w:date="2025-10-04T12:17:00Z" w16du:dateUtc="2025-10-04T10:17:00Z">
        <w:r w:rsidRPr="000D40F0">
          <w:rPr>
            <w:rFonts w:ascii="Courier New" w:hAnsi="Courier New" w:cs="Courier New"/>
            <w:rPrChange w:id="2347" w:author="Emmanuel Thomas" w:date="2025-10-04T12:26:00Z" w16du:dateUtc="2025-10-04T10:26:00Z">
              <w:rPr>
                <w:rFonts w:ascii="Courier New" w:hAnsi="Courier New" w:cs="Courier New"/>
                <w:highlight w:val="yellow"/>
              </w:rPr>
            </w:rPrChange>
          </w:rPr>
          <w:t>.3.</w:t>
        </w:r>
        <w:r>
          <w:rPr>
            <w:rFonts w:ascii="Courier New" w:hAnsi="Courier New" w:cs="Courier New"/>
          </w:rPr>
          <w:t>3</w:t>
        </w:r>
      </w:ins>
    </w:p>
    <w:p w14:paraId="58D58A1D" w14:textId="77777777" w:rsidR="001D374F" w:rsidRDefault="001D374F" w:rsidP="000D40F0">
      <w:pPr>
        <w:spacing w:after="0"/>
        <w:rPr>
          <w:ins w:id="2348" w:author="Emmanuel Thomas" w:date="2025-10-04T12:17:00Z" w16du:dateUtc="2025-10-04T10:17:00Z"/>
          <w:rFonts w:ascii="Courier New" w:hAnsi="Courier New" w:cs="Courier New"/>
        </w:rPr>
        <w:pPrChange w:id="2349" w:author="Emmanuel Thomas" w:date="2025-10-04T12:26:00Z" w16du:dateUtc="2025-10-04T10:26:00Z">
          <w:pPr>
            <w:ind w:firstLine="525"/>
          </w:pPr>
        </w:pPrChange>
      </w:pPr>
    </w:p>
    <w:p w14:paraId="13206D11" w14:textId="77221A9F" w:rsidR="001D374F" w:rsidRDefault="001D374F" w:rsidP="000D40F0">
      <w:pPr>
        <w:spacing w:after="0"/>
        <w:rPr>
          <w:ins w:id="2350" w:author="Emmanuel Thomas" w:date="2025-10-04T12:17:00Z" w16du:dateUtc="2025-10-04T10:17:00Z"/>
          <w:rFonts w:ascii="Courier New" w:hAnsi="Courier New" w:cs="Courier New"/>
        </w:rPr>
        <w:pPrChange w:id="2351" w:author="Emmanuel Thomas" w:date="2025-10-04T12:26:00Z" w16du:dateUtc="2025-10-04T10:26:00Z">
          <w:pPr>
            <w:ind w:firstLine="525"/>
          </w:pPr>
        </w:pPrChange>
      </w:pPr>
      <w:ins w:id="2352" w:author="Emmanuel Thomas" w:date="2025-10-04T12:17:00Z" w16du:dateUtc="2025-10-04T10:17:00Z">
        <w:r>
          <w:rPr>
            <w:rFonts w:ascii="Courier New" w:hAnsi="Courier New" w:cs="Courier New"/>
          </w:rPr>
          <w:t xml:space="preserve">//add here the getParameter and setParameter functionality as in </w:t>
        </w:r>
      </w:ins>
      <w:ins w:id="2353" w:author="Emmanuel Thomas" w:date="2025-10-04T12:38:00Z" w16du:dateUtc="2025-10-04T10:38:00Z">
        <w:r w:rsidR="00C3499F">
          <w:rPr>
            <w:rFonts w:ascii="Courier New" w:hAnsi="Courier New" w:cs="Courier New"/>
          </w:rPr>
          <w:t>G</w:t>
        </w:r>
      </w:ins>
      <w:ins w:id="2354" w:author="Emmanuel Thomas" w:date="2025-10-04T12:17:00Z" w16du:dateUtc="2025-10-04T10:17:00Z">
        <w:r w:rsidRPr="000D40F0">
          <w:rPr>
            <w:rFonts w:ascii="Courier New" w:hAnsi="Courier New" w:cs="Courier New"/>
            <w:rPrChange w:id="2355" w:author="Emmanuel Thomas" w:date="2025-10-04T12:26:00Z" w16du:dateUtc="2025-10-04T10:26:00Z">
              <w:rPr>
                <w:rFonts w:ascii="Courier New" w:hAnsi="Courier New" w:cs="Courier New"/>
                <w:highlight w:val="yellow"/>
              </w:rPr>
            </w:rPrChange>
          </w:rPr>
          <w:t>.3.</w:t>
        </w:r>
        <w:r>
          <w:rPr>
            <w:rFonts w:ascii="Courier New" w:hAnsi="Courier New" w:cs="Courier New"/>
          </w:rPr>
          <w:t>4</w:t>
        </w:r>
      </w:ins>
    </w:p>
    <w:p w14:paraId="5E04DDF8" w14:textId="77777777" w:rsidR="001D374F" w:rsidRDefault="001D374F" w:rsidP="000D40F0">
      <w:pPr>
        <w:spacing w:after="0"/>
        <w:rPr>
          <w:ins w:id="2356" w:author="Emmanuel Thomas" w:date="2025-10-04T12:17:00Z" w16du:dateUtc="2025-10-04T10:17:00Z"/>
          <w:rFonts w:ascii="Courier New" w:hAnsi="Courier New" w:cs="Courier New"/>
        </w:rPr>
        <w:pPrChange w:id="2357" w:author="Emmanuel Thomas" w:date="2025-10-04T12:26:00Z" w16du:dateUtc="2025-10-04T10:26:00Z">
          <w:pPr>
            <w:ind w:firstLine="525"/>
          </w:pPr>
        </w:pPrChange>
      </w:pPr>
    </w:p>
    <w:p w14:paraId="7BC46728" w14:textId="77777777" w:rsidR="001D374F" w:rsidRDefault="001D374F" w:rsidP="000D40F0">
      <w:pPr>
        <w:spacing w:after="0"/>
        <w:rPr>
          <w:ins w:id="2358" w:author="Emmanuel Thomas" w:date="2025-10-04T12:17:00Z" w16du:dateUtc="2025-10-04T10:17:00Z"/>
          <w:rFonts w:ascii="Courier New" w:hAnsi="Courier New" w:cs="Courier New"/>
        </w:rPr>
        <w:pPrChange w:id="2359" w:author="Emmanuel Thomas" w:date="2025-10-04T12:26:00Z" w16du:dateUtc="2025-10-04T10:26:00Z">
          <w:pPr>
            <w:ind w:firstLine="525"/>
          </w:pPr>
        </w:pPrChange>
      </w:pPr>
    </w:p>
    <w:p w14:paraId="38B6513C" w14:textId="77777777" w:rsidR="001D374F" w:rsidRPr="00F71833" w:rsidRDefault="001D374F" w:rsidP="000D40F0">
      <w:pPr>
        <w:spacing w:after="0"/>
        <w:rPr>
          <w:ins w:id="2360" w:author="Emmanuel Thomas" w:date="2025-10-04T12:17:00Z" w16du:dateUtc="2025-10-04T10:17:00Z"/>
          <w:rFonts w:ascii="Courier New" w:hAnsi="Courier New" w:cs="Courier New"/>
        </w:rPr>
        <w:pPrChange w:id="2361" w:author="Emmanuel Thomas" w:date="2025-10-04T12:26:00Z" w16du:dateUtc="2025-10-04T10:26:00Z">
          <w:pPr/>
        </w:pPrChange>
      </w:pPr>
      <w:ins w:id="2362" w:author="Emmanuel Thomas" w:date="2025-10-04T12:17:00Z" w16du:dateUtc="2025-10-04T10:17:00Z">
        <w:r>
          <w:rPr>
            <w:rFonts w:ascii="Courier New" w:hAnsi="Courier New" w:cs="Courier New"/>
          </w:rPr>
          <w:t>}</w:t>
        </w:r>
      </w:ins>
    </w:p>
    <w:p w14:paraId="45572D42" w14:textId="2C520E77" w:rsidR="001D374F" w:rsidRPr="000D40F0" w:rsidRDefault="001D374F" w:rsidP="000D40F0">
      <w:pPr>
        <w:pStyle w:val="a3"/>
        <w:rPr>
          <w:ins w:id="2363" w:author="Emmanuel Thomas" w:date="2025-10-04T12:17:00Z" w16du:dateUtc="2025-10-04T10:17:00Z"/>
          <w:lang w:val="en-US"/>
          <w:rPrChange w:id="2364" w:author="Emmanuel Thomas" w:date="2025-10-04T12:26:00Z" w16du:dateUtc="2025-10-04T10:26:00Z">
            <w:rPr>
              <w:ins w:id="2365" w:author="Emmanuel Thomas" w:date="2025-10-04T12:17:00Z" w16du:dateUtc="2025-10-04T10:17:00Z"/>
              <w:lang w:eastAsia="zh-CN"/>
            </w:rPr>
          </w:rPrChange>
        </w:rPr>
        <w:pPrChange w:id="2366" w:author="Emmanuel Thomas" w:date="2025-10-04T12:26:00Z" w16du:dateUtc="2025-10-04T10:26:00Z">
          <w:pPr>
            <w:pStyle w:val="Heading4"/>
            <w:numPr>
              <w:ilvl w:val="0"/>
              <w:numId w:val="0"/>
            </w:numPr>
            <w:tabs>
              <w:tab w:val="clear" w:pos="1080"/>
            </w:tabs>
            <w:ind w:left="864" w:hanging="864"/>
          </w:pPr>
        </w:pPrChange>
      </w:pPr>
      <w:ins w:id="2367" w:author="Emmanuel Thomas" w:date="2025-10-04T12:17:00Z" w16du:dateUtc="2025-10-04T10:17:00Z">
        <w:r w:rsidRPr="000D40F0">
          <w:rPr>
            <w:lang w:val="en-US"/>
            <w:rPrChange w:id="2368" w:author="Emmanuel Thomas" w:date="2025-10-04T12:26:00Z" w16du:dateUtc="2025-10-04T10:26:00Z">
              <w:rPr>
                <w:lang w:eastAsia="zh-CN"/>
              </w:rPr>
            </w:rPrChange>
          </w:rPr>
          <w:t>setConfig</w:t>
        </w:r>
      </w:ins>
    </w:p>
    <w:p w14:paraId="3C701B3D" w14:textId="77777777" w:rsidR="001D374F" w:rsidRPr="009A19FB" w:rsidRDefault="001D374F" w:rsidP="000D40F0">
      <w:pPr>
        <w:spacing w:after="0"/>
        <w:rPr>
          <w:ins w:id="2369" w:author="Emmanuel Thomas" w:date="2025-10-04T12:17:00Z" w16du:dateUtc="2025-10-04T10:17:00Z"/>
          <w:rFonts w:ascii="Courier New" w:hAnsi="Courier New" w:cs="Courier New"/>
        </w:rPr>
        <w:pPrChange w:id="2370" w:author="Emmanuel Thomas" w:date="2025-10-04T12:26:00Z" w16du:dateUtc="2025-10-04T10:26:00Z">
          <w:pPr/>
        </w:pPrChange>
      </w:pPr>
      <w:ins w:id="2371" w:author="Emmanuel Thomas" w:date="2025-10-04T12:17:00Z" w16du:dateUtc="2025-10-04T10:17:00Z">
        <w:r w:rsidRPr="009A19FB">
          <w:rPr>
            <w:rFonts w:ascii="Courier New" w:hAnsi="Courier New" w:cs="Courier New"/>
          </w:rPr>
          <w:t xml:space="preserve">    setConfig(configParameters, configDataParameters) {</w:t>
        </w:r>
      </w:ins>
    </w:p>
    <w:p w14:paraId="33D1B9F8" w14:textId="77777777" w:rsidR="001D374F" w:rsidRPr="009A19FB" w:rsidRDefault="001D374F" w:rsidP="000D40F0">
      <w:pPr>
        <w:spacing w:after="0"/>
        <w:rPr>
          <w:ins w:id="2372" w:author="Emmanuel Thomas" w:date="2025-10-04T12:17:00Z" w16du:dateUtc="2025-10-04T10:17:00Z"/>
          <w:rFonts w:ascii="Courier New" w:hAnsi="Courier New" w:cs="Courier New"/>
        </w:rPr>
        <w:pPrChange w:id="2373" w:author="Emmanuel Thomas" w:date="2025-10-04T12:26:00Z" w16du:dateUtc="2025-10-04T10:26:00Z">
          <w:pPr/>
        </w:pPrChange>
      </w:pPr>
      <w:ins w:id="2374" w:author="Emmanuel Thomas" w:date="2025-10-04T12:17:00Z" w16du:dateUtc="2025-10-04T10:17:00Z">
        <w:r w:rsidRPr="009A19FB">
          <w:rPr>
            <w:rFonts w:ascii="Courier New" w:hAnsi="Courier New" w:cs="Courier New"/>
          </w:rPr>
          <w:t xml:space="preserve">        try {</w:t>
        </w:r>
      </w:ins>
    </w:p>
    <w:p w14:paraId="0FD82B86" w14:textId="77777777" w:rsidR="001D374F" w:rsidRPr="009A19FB" w:rsidRDefault="001D374F" w:rsidP="000D40F0">
      <w:pPr>
        <w:spacing w:after="0"/>
        <w:rPr>
          <w:ins w:id="2375" w:author="Emmanuel Thomas" w:date="2025-10-04T12:17:00Z" w16du:dateUtc="2025-10-04T10:17:00Z"/>
          <w:rFonts w:ascii="Courier New" w:hAnsi="Courier New" w:cs="Courier New"/>
        </w:rPr>
        <w:pPrChange w:id="2376" w:author="Emmanuel Thomas" w:date="2025-10-04T12:26:00Z" w16du:dateUtc="2025-10-04T10:26:00Z">
          <w:pPr/>
        </w:pPrChange>
      </w:pPr>
      <w:ins w:id="2377" w:author="Emmanuel Thomas" w:date="2025-10-04T12:17:00Z" w16du:dateUtc="2025-10-04T10:17:00Z">
        <w:r w:rsidRPr="009A19FB">
          <w:rPr>
            <w:rFonts w:ascii="Courier New" w:hAnsi="Courier New" w:cs="Courier New"/>
          </w:rPr>
          <w:t xml:space="preserve">            decoder.configure(configDataParameters);</w:t>
        </w:r>
      </w:ins>
    </w:p>
    <w:p w14:paraId="730A71A5" w14:textId="77777777" w:rsidR="001D374F" w:rsidRPr="009A19FB" w:rsidRDefault="001D374F" w:rsidP="000D40F0">
      <w:pPr>
        <w:spacing w:after="0"/>
        <w:rPr>
          <w:ins w:id="2378" w:author="Emmanuel Thomas" w:date="2025-10-04T12:17:00Z" w16du:dateUtc="2025-10-04T10:17:00Z"/>
          <w:rFonts w:ascii="Courier New" w:hAnsi="Courier New" w:cs="Courier New"/>
        </w:rPr>
        <w:pPrChange w:id="2379" w:author="Emmanuel Thomas" w:date="2025-10-04T12:26:00Z" w16du:dateUtc="2025-10-04T10:26:00Z">
          <w:pPr/>
        </w:pPrChange>
      </w:pPr>
      <w:ins w:id="2380" w:author="Emmanuel Thomas" w:date="2025-10-04T12:17:00Z" w16du:dateUtc="2025-10-04T10:17:00Z">
        <w:r w:rsidRPr="009A19FB">
          <w:rPr>
            <w:rFonts w:ascii="Courier New" w:hAnsi="Courier New" w:cs="Courier New"/>
          </w:rPr>
          <w:t xml:space="preserve">            return true;</w:t>
        </w:r>
      </w:ins>
    </w:p>
    <w:p w14:paraId="72B6A918" w14:textId="77777777" w:rsidR="001D374F" w:rsidRPr="009A19FB" w:rsidRDefault="001D374F" w:rsidP="000D40F0">
      <w:pPr>
        <w:spacing w:after="0"/>
        <w:rPr>
          <w:ins w:id="2381" w:author="Emmanuel Thomas" w:date="2025-10-04T12:17:00Z" w16du:dateUtc="2025-10-04T10:17:00Z"/>
          <w:rFonts w:ascii="Courier New" w:hAnsi="Courier New" w:cs="Courier New"/>
        </w:rPr>
        <w:pPrChange w:id="2382" w:author="Emmanuel Thomas" w:date="2025-10-04T12:26:00Z" w16du:dateUtc="2025-10-04T10:26:00Z">
          <w:pPr/>
        </w:pPrChange>
      </w:pPr>
      <w:ins w:id="2383" w:author="Emmanuel Thomas" w:date="2025-10-04T12:17:00Z" w16du:dateUtc="2025-10-04T10:17:00Z">
        <w:r w:rsidRPr="009A19FB">
          <w:rPr>
            <w:rFonts w:ascii="Courier New" w:hAnsi="Courier New" w:cs="Courier New"/>
          </w:rPr>
          <w:t xml:space="preserve">        } catch (err) {</w:t>
        </w:r>
      </w:ins>
    </w:p>
    <w:p w14:paraId="6481FC1F" w14:textId="77777777" w:rsidR="001D374F" w:rsidRPr="009A19FB" w:rsidRDefault="001D374F" w:rsidP="000D40F0">
      <w:pPr>
        <w:spacing w:after="0"/>
        <w:rPr>
          <w:ins w:id="2384" w:author="Emmanuel Thomas" w:date="2025-10-04T12:17:00Z" w16du:dateUtc="2025-10-04T10:17:00Z"/>
          <w:rFonts w:ascii="Courier New" w:hAnsi="Courier New" w:cs="Courier New"/>
        </w:rPr>
        <w:pPrChange w:id="2385" w:author="Emmanuel Thomas" w:date="2025-10-04T12:26:00Z" w16du:dateUtc="2025-10-04T10:26:00Z">
          <w:pPr/>
        </w:pPrChange>
      </w:pPr>
      <w:ins w:id="2386" w:author="Emmanuel Thomas" w:date="2025-10-04T12:17:00Z" w16du:dateUtc="2025-10-04T10:17:00Z">
        <w:r w:rsidRPr="009A19FB">
          <w:rPr>
            <w:rFonts w:ascii="Courier New" w:hAnsi="Courier New" w:cs="Courier New"/>
          </w:rPr>
          <w:t xml:space="preserve">            throw new Error(`Configuration failed: ${err}`);</w:t>
        </w:r>
      </w:ins>
    </w:p>
    <w:p w14:paraId="69B21B95" w14:textId="77777777" w:rsidR="001D374F" w:rsidRPr="009A19FB" w:rsidRDefault="001D374F" w:rsidP="000D40F0">
      <w:pPr>
        <w:spacing w:after="0"/>
        <w:rPr>
          <w:ins w:id="2387" w:author="Emmanuel Thomas" w:date="2025-10-04T12:17:00Z" w16du:dateUtc="2025-10-04T10:17:00Z"/>
          <w:rFonts w:ascii="Courier New" w:hAnsi="Courier New" w:cs="Courier New"/>
        </w:rPr>
        <w:pPrChange w:id="2388" w:author="Emmanuel Thomas" w:date="2025-10-04T12:26:00Z" w16du:dateUtc="2025-10-04T10:26:00Z">
          <w:pPr/>
        </w:pPrChange>
      </w:pPr>
      <w:ins w:id="2389" w:author="Emmanuel Thomas" w:date="2025-10-04T12:17:00Z" w16du:dateUtc="2025-10-04T10:17:00Z">
        <w:r w:rsidRPr="009A19FB">
          <w:rPr>
            <w:rFonts w:ascii="Courier New" w:hAnsi="Courier New" w:cs="Courier New"/>
          </w:rPr>
          <w:t xml:space="preserve">        }</w:t>
        </w:r>
      </w:ins>
    </w:p>
    <w:p w14:paraId="70D919AA" w14:textId="77777777" w:rsidR="001D374F" w:rsidRPr="000D40F0" w:rsidRDefault="001D374F" w:rsidP="000D40F0">
      <w:pPr>
        <w:spacing w:after="0"/>
        <w:rPr>
          <w:ins w:id="2390" w:author="Emmanuel Thomas" w:date="2025-10-04T12:17:00Z" w16du:dateUtc="2025-10-04T10:17:00Z"/>
          <w:rFonts w:ascii="Courier New" w:hAnsi="Courier New" w:cs="Courier New"/>
          <w:rPrChange w:id="2391" w:author="Emmanuel Thomas" w:date="2025-10-04T12:26:00Z" w16du:dateUtc="2025-10-04T10:26:00Z">
            <w:rPr>
              <w:ins w:id="2392" w:author="Emmanuel Thomas" w:date="2025-10-04T12:17:00Z" w16du:dateUtc="2025-10-04T10:17:00Z"/>
              <w:lang w:eastAsia="zh-CN"/>
            </w:rPr>
          </w:rPrChange>
        </w:rPr>
        <w:pPrChange w:id="2393" w:author="Emmanuel Thomas" w:date="2025-10-04T12:26:00Z" w16du:dateUtc="2025-10-04T10:26:00Z">
          <w:pPr/>
        </w:pPrChange>
      </w:pPr>
      <w:ins w:id="2394" w:author="Emmanuel Thomas" w:date="2025-10-04T12:17:00Z" w16du:dateUtc="2025-10-04T10:17:00Z">
        <w:r w:rsidRPr="009A19FB">
          <w:rPr>
            <w:rFonts w:ascii="Courier New" w:hAnsi="Courier New" w:cs="Courier New"/>
          </w:rPr>
          <w:t xml:space="preserve">    }</w:t>
        </w:r>
      </w:ins>
    </w:p>
    <w:p w14:paraId="53BA763C" w14:textId="6DC0FD7F" w:rsidR="001D374F" w:rsidRPr="000D40F0" w:rsidRDefault="001D374F" w:rsidP="000D40F0">
      <w:pPr>
        <w:pStyle w:val="a3"/>
        <w:rPr>
          <w:ins w:id="2395" w:author="Emmanuel Thomas" w:date="2025-10-04T12:17:00Z" w16du:dateUtc="2025-10-04T10:17:00Z"/>
          <w:lang w:val="en-US"/>
          <w:rPrChange w:id="2396" w:author="Emmanuel Thomas" w:date="2025-10-04T12:26:00Z" w16du:dateUtc="2025-10-04T10:26:00Z">
            <w:rPr>
              <w:ins w:id="2397" w:author="Emmanuel Thomas" w:date="2025-10-04T12:17:00Z" w16du:dateUtc="2025-10-04T10:17:00Z"/>
              <w:lang w:eastAsia="zh-CN"/>
            </w:rPr>
          </w:rPrChange>
        </w:rPr>
        <w:pPrChange w:id="2398" w:author="Emmanuel Thomas" w:date="2025-10-04T12:26:00Z" w16du:dateUtc="2025-10-04T10:26:00Z">
          <w:pPr>
            <w:pStyle w:val="Heading4"/>
            <w:numPr>
              <w:ilvl w:val="0"/>
              <w:numId w:val="0"/>
            </w:numPr>
            <w:tabs>
              <w:tab w:val="clear" w:pos="1080"/>
            </w:tabs>
            <w:ind w:left="864" w:hanging="864"/>
          </w:pPr>
        </w:pPrChange>
      </w:pPr>
      <w:ins w:id="2399" w:author="Emmanuel Thomas" w:date="2025-10-04T12:17:00Z" w16du:dateUtc="2025-10-04T10:17:00Z">
        <w:r w:rsidRPr="000D40F0">
          <w:rPr>
            <w:lang w:val="en-US"/>
            <w:rPrChange w:id="2400" w:author="Emmanuel Thomas" w:date="2025-10-04T12:26:00Z" w16du:dateUtc="2025-10-04T10:26:00Z">
              <w:rPr>
                <w:lang w:eastAsia="zh-CN"/>
              </w:rPr>
            </w:rPrChange>
          </w:rPr>
          <w:t>getParameter, setParameter</w:t>
        </w:r>
      </w:ins>
    </w:p>
    <w:p w14:paraId="3356AFCB" w14:textId="77777777" w:rsidR="001D374F" w:rsidRPr="00934FF7" w:rsidRDefault="001D374F" w:rsidP="000D40F0">
      <w:pPr>
        <w:spacing w:after="0"/>
        <w:rPr>
          <w:ins w:id="2401" w:author="Emmanuel Thomas" w:date="2025-10-04T12:17:00Z" w16du:dateUtc="2025-10-04T10:17:00Z"/>
          <w:rFonts w:ascii="Courier New" w:hAnsi="Courier New" w:cs="Courier New"/>
        </w:rPr>
        <w:pPrChange w:id="2402" w:author="Emmanuel Thomas" w:date="2025-10-04T12:26:00Z" w16du:dateUtc="2025-10-04T10:26:00Z">
          <w:pPr/>
        </w:pPrChange>
      </w:pPr>
      <w:ins w:id="2403" w:author="Emmanuel Thomas" w:date="2025-10-04T12:17:00Z" w16du:dateUtc="2025-10-04T10:17:00Z">
        <w:r w:rsidRPr="00934FF7">
          <w:rPr>
            <w:rFonts w:ascii="Courier New" w:hAnsi="Courier New" w:cs="Courier New"/>
          </w:rPr>
          <w:t xml:space="preserve">    getParameter(configParameters) {</w:t>
        </w:r>
      </w:ins>
    </w:p>
    <w:p w14:paraId="1FA2C9FA" w14:textId="77777777" w:rsidR="001D374F" w:rsidRPr="00934FF7" w:rsidRDefault="001D374F" w:rsidP="000D40F0">
      <w:pPr>
        <w:spacing w:after="0"/>
        <w:rPr>
          <w:ins w:id="2404" w:author="Emmanuel Thomas" w:date="2025-10-04T12:17:00Z" w16du:dateUtc="2025-10-04T10:17:00Z"/>
          <w:rFonts w:ascii="Courier New" w:hAnsi="Courier New" w:cs="Courier New"/>
        </w:rPr>
        <w:pPrChange w:id="2405" w:author="Emmanuel Thomas" w:date="2025-10-04T12:26:00Z" w16du:dateUtc="2025-10-04T10:26:00Z">
          <w:pPr/>
        </w:pPrChange>
      </w:pPr>
      <w:ins w:id="2406" w:author="Emmanuel Thomas" w:date="2025-10-04T12:17:00Z" w16du:dateUtc="2025-10-04T10:17:00Z">
        <w:r w:rsidRPr="00934FF7">
          <w:rPr>
            <w:rFonts w:ascii="Courier New" w:hAnsi="Courier New" w:cs="Courier New"/>
          </w:rPr>
          <w:t xml:space="preserve">        try {</w:t>
        </w:r>
      </w:ins>
    </w:p>
    <w:p w14:paraId="432B3D62" w14:textId="77777777" w:rsidR="001D374F" w:rsidRPr="00934FF7" w:rsidRDefault="001D374F" w:rsidP="000D40F0">
      <w:pPr>
        <w:spacing w:after="0"/>
        <w:rPr>
          <w:ins w:id="2407" w:author="Emmanuel Thomas" w:date="2025-10-04T12:17:00Z" w16du:dateUtc="2025-10-04T10:17:00Z"/>
          <w:rFonts w:ascii="Courier New" w:hAnsi="Courier New" w:cs="Courier New"/>
        </w:rPr>
        <w:pPrChange w:id="2408" w:author="Emmanuel Thomas" w:date="2025-10-04T12:26:00Z" w16du:dateUtc="2025-10-04T10:26:00Z">
          <w:pPr/>
        </w:pPrChange>
      </w:pPr>
      <w:ins w:id="2409" w:author="Emmanuel Thomas" w:date="2025-10-04T12:17:00Z" w16du:dateUtc="2025-10-04T10:17:00Z">
        <w:r w:rsidRPr="00934FF7">
          <w:rPr>
            <w:rFonts w:ascii="Courier New" w:hAnsi="Courier New" w:cs="Courier New"/>
          </w:rPr>
          <w:t xml:space="preserve">            return decoder.getParameter(configParameters);</w:t>
        </w:r>
      </w:ins>
    </w:p>
    <w:p w14:paraId="6CDEAFF7" w14:textId="77777777" w:rsidR="001D374F" w:rsidRPr="00934FF7" w:rsidRDefault="001D374F" w:rsidP="000D40F0">
      <w:pPr>
        <w:spacing w:after="0"/>
        <w:rPr>
          <w:ins w:id="2410" w:author="Emmanuel Thomas" w:date="2025-10-04T12:17:00Z" w16du:dateUtc="2025-10-04T10:17:00Z"/>
          <w:rFonts w:ascii="Courier New" w:hAnsi="Courier New" w:cs="Courier New"/>
        </w:rPr>
        <w:pPrChange w:id="2411" w:author="Emmanuel Thomas" w:date="2025-10-04T12:26:00Z" w16du:dateUtc="2025-10-04T10:26:00Z">
          <w:pPr/>
        </w:pPrChange>
      </w:pPr>
      <w:ins w:id="2412" w:author="Emmanuel Thomas" w:date="2025-10-04T12:17:00Z" w16du:dateUtc="2025-10-04T10:17:00Z">
        <w:r w:rsidRPr="00934FF7">
          <w:rPr>
            <w:rFonts w:ascii="Courier New" w:hAnsi="Courier New" w:cs="Courier New"/>
          </w:rPr>
          <w:t xml:space="preserve">        } catch (err) {</w:t>
        </w:r>
      </w:ins>
    </w:p>
    <w:p w14:paraId="36118EFE" w14:textId="77777777" w:rsidR="001D374F" w:rsidRPr="00934FF7" w:rsidRDefault="001D374F" w:rsidP="000D40F0">
      <w:pPr>
        <w:spacing w:after="0"/>
        <w:rPr>
          <w:ins w:id="2413" w:author="Emmanuel Thomas" w:date="2025-10-04T12:17:00Z" w16du:dateUtc="2025-10-04T10:17:00Z"/>
          <w:rFonts w:ascii="Courier New" w:hAnsi="Courier New" w:cs="Courier New"/>
        </w:rPr>
        <w:pPrChange w:id="2414" w:author="Emmanuel Thomas" w:date="2025-10-04T12:26:00Z" w16du:dateUtc="2025-10-04T10:26:00Z">
          <w:pPr/>
        </w:pPrChange>
      </w:pPr>
      <w:ins w:id="2415" w:author="Emmanuel Thomas" w:date="2025-10-04T12:17:00Z" w16du:dateUtc="2025-10-04T10:17:00Z">
        <w:r w:rsidRPr="00934FF7">
          <w:rPr>
            <w:rFonts w:ascii="Courier New" w:hAnsi="Courier New" w:cs="Courier New"/>
          </w:rPr>
          <w:t xml:space="preserve">            throw new Error(`Parameter not supported: ${err}`);</w:t>
        </w:r>
      </w:ins>
    </w:p>
    <w:p w14:paraId="5AA76E47" w14:textId="77777777" w:rsidR="001D374F" w:rsidRPr="00934FF7" w:rsidRDefault="001D374F" w:rsidP="000D40F0">
      <w:pPr>
        <w:spacing w:after="0"/>
        <w:rPr>
          <w:ins w:id="2416" w:author="Emmanuel Thomas" w:date="2025-10-04T12:17:00Z" w16du:dateUtc="2025-10-04T10:17:00Z"/>
          <w:rFonts w:ascii="Courier New" w:hAnsi="Courier New" w:cs="Courier New"/>
        </w:rPr>
        <w:pPrChange w:id="2417" w:author="Emmanuel Thomas" w:date="2025-10-04T12:26:00Z" w16du:dateUtc="2025-10-04T10:26:00Z">
          <w:pPr/>
        </w:pPrChange>
      </w:pPr>
      <w:ins w:id="2418" w:author="Emmanuel Thomas" w:date="2025-10-04T12:17:00Z" w16du:dateUtc="2025-10-04T10:17:00Z">
        <w:r w:rsidRPr="00934FF7">
          <w:rPr>
            <w:rFonts w:ascii="Courier New" w:hAnsi="Courier New" w:cs="Courier New"/>
          </w:rPr>
          <w:t xml:space="preserve">        }</w:t>
        </w:r>
      </w:ins>
    </w:p>
    <w:p w14:paraId="643E88FC" w14:textId="77777777" w:rsidR="001D374F" w:rsidRPr="00934FF7" w:rsidRDefault="001D374F" w:rsidP="000D40F0">
      <w:pPr>
        <w:spacing w:after="0"/>
        <w:rPr>
          <w:ins w:id="2419" w:author="Emmanuel Thomas" w:date="2025-10-04T12:17:00Z" w16du:dateUtc="2025-10-04T10:17:00Z"/>
          <w:rFonts w:ascii="Courier New" w:hAnsi="Courier New" w:cs="Courier New"/>
        </w:rPr>
        <w:pPrChange w:id="2420" w:author="Emmanuel Thomas" w:date="2025-10-04T12:26:00Z" w16du:dateUtc="2025-10-04T10:26:00Z">
          <w:pPr/>
        </w:pPrChange>
      </w:pPr>
      <w:ins w:id="2421" w:author="Emmanuel Thomas" w:date="2025-10-04T12:17:00Z" w16du:dateUtc="2025-10-04T10:17:00Z">
        <w:r w:rsidRPr="00934FF7">
          <w:rPr>
            <w:rFonts w:ascii="Courier New" w:hAnsi="Courier New" w:cs="Courier New"/>
          </w:rPr>
          <w:t xml:space="preserve">    }</w:t>
        </w:r>
      </w:ins>
    </w:p>
    <w:p w14:paraId="4E1A1AAA" w14:textId="77777777" w:rsidR="001D374F" w:rsidRPr="00934FF7" w:rsidRDefault="001D374F" w:rsidP="000D40F0">
      <w:pPr>
        <w:spacing w:after="0"/>
        <w:rPr>
          <w:ins w:id="2422" w:author="Emmanuel Thomas" w:date="2025-10-04T12:17:00Z" w16du:dateUtc="2025-10-04T10:17:00Z"/>
          <w:rFonts w:ascii="Courier New" w:hAnsi="Courier New" w:cs="Courier New"/>
        </w:rPr>
        <w:pPrChange w:id="2423" w:author="Emmanuel Thomas" w:date="2025-10-04T12:26:00Z" w16du:dateUtc="2025-10-04T10:26:00Z">
          <w:pPr/>
        </w:pPrChange>
      </w:pPr>
    </w:p>
    <w:p w14:paraId="5A7DD3E8" w14:textId="77777777" w:rsidR="001D374F" w:rsidRPr="00934FF7" w:rsidRDefault="001D374F" w:rsidP="000D40F0">
      <w:pPr>
        <w:spacing w:after="0"/>
        <w:rPr>
          <w:ins w:id="2424" w:author="Emmanuel Thomas" w:date="2025-10-04T12:17:00Z" w16du:dateUtc="2025-10-04T10:17:00Z"/>
          <w:rFonts w:ascii="Courier New" w:hAnsi="Courier New" w:cs="Courier New"/>
        </w:rPr>
        <w:pPrChange w:id="2425" w:author="Emmanuel Thomas" w:date="2025-10-04T12:26:00Z" w16du:dateUtc="2025-10-04T10:26:00Z">
          <w:pPr/>
        </w:pPrChange>
      </w:pPr>
      <w:ins w:id="2426" w:author="Emmanuel Thomas" w:date="2025-10-04T12:17:00Z" w16du:dateUtc="2025-10-04T10:17:00Z">
        <w:r w:rsidRPr="00934FF7">
          <w:rPr>
            <w:rFonts w:ascii="Courier New" w:hAnsi="Courier New" w:cs="Courier New"/>
          </w:rPr>
          <w:t xml:space="preserve">    setParameter(decoder, configParameters, value) {</w:t>
        </w:r>
      </w:ins>
    </w:p>
    <w:p w14:paraId="2837578E" w14:textId="77777777" w:rsidR="001D374F" w:rsidRPr="00934FF7" w:rsidRDefault="001D374F" w:rsidP="000D40F0">
      <w:pPr>
        <w:spacing w:after="0"/>
        <w:rPr>
          <w:ins w:id="2427" w:author="Emmanuel Thomas" w:date="2025-10-04T12:17:00Z" w16du:dateUtc="2025-10-04T10:17:00Z"/>
          <w:rFonts w:ascii="Courier New" w:hAnsi="Courier New" w:cs="Courier New"/>
        </w:rPr>
        <w:pPrChange w:id="2428" w:author="Emmanuel Thomas" w:date="2025-10-04T12:26:00Z" w16du:dateUtc="2025-10-04T10:26:00Z">
          <w:pPr/>
        </w:pPrChange>
      </w:pPr>
      <w:ins w:id="2429" w:author="Emmanuel Thomas" w:date="2025-10-04T12:17:00Z" w16du:dateUtc="2025-10-04T10:17:00Z">
        <w:r w:rsidRPr="00934FF7">
          <w:rPr>
            <w:rFonts w:ascii="Courier New" w:hAnsi="Courier New" w:cs="Courier New"/>
          </w:rPr>
          <w:t xml:space="preserve">        try {</w:t>
        </w:r>
      </w:ins>
    </w:p>
    <w:p w14:paraId="6E26A81E" w14:textId="77777777" w:rsidR="001D374F" w:rsidRPr="00934FF7" w:rsidRDefault="001D374F" w:rsidP="000D40F0">
      <w:pPr>
        <w:spacing w:after="0"/>
        <w:rPr>
          <w:ins w:id="2430" w:author="Emmanuel Thomas" w:date="2025-10-04T12:17:00Z" w16du:dateUtc="2025-10-04T10:17:00Z"/>
          <w:rFonts w:ascii="Courier New" w:hAnsi="Courier New" w:cs="Courier New"/>
        </w:rPr>
        <w:pPrChange w:id="2431" w:author="Emmanuel Thomas" w:date="2025-10-04T12:26:00Z" w16du:dateUtc="2025-10-04T10:26:00Z">
          <w:pPr/>
        </w:pPrChange>
      </w:pPr>
      <w:ins w:id="2432" w:author="Emmanuel Thomas" w:date="2025-10-04T12:17:00Z" w16du:dateUtc="2025-10-04T10:17:00Z">
        <w:r w:rsidRPr="00934FF7">
          <w:rPr>
            <w:rFonts w:ascii="Courier New" w:hAnsi="Courier New" w:cs="Courier New"/>
          </w:rPr>
          <w:t xml:space="preserve">            decoder.setParameter(configParameters, value);</w:t>
        </w:r>
      </w:ins>
    </w:p>
    <w:p w14:paraId="5C0C7651" w14:textId="77777777" w:rsidR="001D374F" w:rsidRPr="00934FF7" w:rsidRDefault="001D374F" w:rsidP="000D40F0">
      <w:pPr>
        <w:spacing w:after="0"/>
        <w:rPr>
          <w:ins w:id="2433" w:author="Emmanuel Thomas" w:date="2025-10-04T12:17:00Z" w16du:dateUtc="2025-10-04T10:17:00Z"/>
          <w:rFonts w:ascii="Courier New" w:hAnsi="Courier New" w:cs="Courier New"/>
        </w:rPr>
        <w:pPrChange w:id="2434" w:author="Emmanuel Thomas" w:date="2025-10-04T12:26:00Z" w16du:dateUtc="2025-10-04T10:26:00Z">
          <w:pPr/>
        </w:pPrChange>
      </w:pPr>
      <w:ins w:id="2435" w:author="Emmanuel Thomas" w:date="2025-10-04T12:17:00Z" w16du:dateUtc="2025-10-04T10:17:00Z">
        <w:r w:rsidRPr="00934FF7">
          <w:rPr>
            <w:rFonts w:ascii="Courier New" w:hAnsi="Courier New" w:cs="Courier New"/>
          </w:rPr>
          <w:t xml:space="preserve">            return true;</w:t>
        </w:r>
      </w:ins>
    </w:p>
    <w:p w14:paraId="6523DF29" w14:textId="77777777" w:rsidR="001D374F" w:rsidRPr="00934FF7" w:rsidRDefault="001D374F" w:rsidP="000D40F0">
      <w:pPr>
        <w:spacing w:after="0"/>
        <w:rPr>
          <w:ins w:id="2436" w:author="Emmanuel Thomas" w:date="2025-10-04T12:17:00Z" w16du:dateUtc="2025-10-04T10:17:00Z"/>
          <w:rFonts w:ascii="Courier New" w:hAnsi="Courier New" w:cs="Courier New"/>
        </w:rPr>
        <w:pPrChange w:id="2437" w:author="Emmanuel Thomas" w:date="2025-10-04T12:26:00Z" w16du:dateUtc="2025-10-04T10:26:00Z">
          <w:pPr/>
        </w:pPrChange>
      </w:pPr>
      <w:ins w:id="2438" w:author="Emmanuel Thomas" w:date="2025-10-04T12:17:00Z" w16du:dateUtc="2025-10-04T10:17:00Z">
        <w:r w:rsidRPr="00934FF7">
          <w:rPr>
            <w:rFonts w:ascii="Courier New" w:hAnsi="Courier New" w:cs="Courier New"/>
          </w:rPr>
          <w:t xml:space="preserve">        } catch (err) {</w:t>
        </w:r>
      </w:ins>
    </w:p>
    <w:p w14:paraId="2C350AA7" w14:textId="77777777" w:rsidR="001D374F" w:rsidRPr="00934FF7" w:rsidRDefault="001D374F" w:rsidP="000D40F0">
      <w:pPr>
        <w:spacing w:after="0"/>
        <w:rPr>
          <w:ins w:id="2439" w:author="Emmanuel Thomas" w:date="2025-10-04T12:17:00Z" w16du:dateUtc="2025-10-04T10:17:00Z"/>
          <w:rFonts w:ascii="Courier New" w:hAnsi="Courier New" w:cs="Courier New"/>
        </w:rPr>
        <w:pPrChange w:id="2440" w:author="Emmanuel Thomas" w:date="2025-10-04T12:26:00Z" w16du:dateUtc="2025-10-04T10:26:00Z">
          <w:pPr/>
        </w:pPrChange>
      </w:pPr>
      <w:ins w:id="2441" w:author="Emmanuel Thomas" w:date="2025-10-04T12:17:00Z" w16du:dateUtc="2025-10-04T10:17:00Z">
        <w:r w:rsidRPr="00934FF7">
          <w:rPr>
            <w:rFonts w:ascii="Courier New" w:hAnsi="Courier New" w:cs="Courier New"/>
          </w:rPr>
          <w:t xml:space="preserve">            throw new Error(`Parameter update failed: ${err}`);</w:t>
        </w:r>
      </w:ins>
    </w:p>
    <w:p w14:paraId="09E66B95" w14:textId="77777777" w:rsidR="001D374F" w:rsidRPr="00934FF7" w:rsidRDefault="001D374F" w:rsidP="000D40F0">
      <w:pPr>
        <w:spacing w:after="0"/>
        <w:rPr>
          <w:ins w:id="2442" w:author="Emmanuel Thomas" w:date="2025-10-04T12:17:00Z" w16du:dateUtc="2025-10-04T10:17:00Z"/>
          <w:rFonts w:ascii="Courier New" w:hAnsi="Courier New" w:cs="Courier New"/>
        </w:rPr>
        <w:pPrChange w:id="2443" w:author="Emmanuel Thomas" w:date="2025-10-04T12:26:00Z" w16du:dateUtc="2025-10-04T10:26:00Z">
          <w:pPr/>
        </w:pPrChange>
      </w:pPr>
      <w:ins w:id="2444" w:author="Emmanuel Thomas" w:date="2025-10-04T12:17:00Z" w16du:dateUtc="2025-10-04T10:17:00Z">
        <w:r w:rsidRPr="00934FF7">
          <w:rPr>
            <w:rFonts w:ascii="Courier New" w:hAnsi="Courier New" w:cs="Courier New"/>
          </w:rPr>
          <w:t xml:space="preserve">        }</w:t>
        </w:r>
      </w:ins>
    </w:p>
    <w:p w14:paraId="4AC6D448" w14:textId="3E44056E" w:rsidR="00276574" w:rsidRPr="000D40F0" w:rsidRDefault="001D374F" w:rsidP="000D40F0">
      <w:pPr>
        <w:spacing w:after="0"/>
        <w:rPr>
          <w:ins w:id="2445" w:author="Emmanuel Thomas" w:date="2025-10-04T11:51:00Z" w16du:dateUtc="2025-10-04T09:51:00Z"/>
          <w:rFonts w:ascii="Courier New" w:hAnsi="Courier New" w:cs="Courier New"/>
          <w:rPrChange w:id="2446" w:author="Emmanuel Thomas" w:date="2025-10-04T12:26:00Z" w16du:dateUtc="2025-10-04T10:26:00Z">
            <w:rPr>
              <w:ins w:id="2447" w:author="Emmanuel Thomas" w:date="2025-10-04T11:51:00Z" w16du:dateUtc="2025-10-04T09:51:00Z"/>
              <w:lang w:val="en-US"/>
            </w:rPr>
          </w:rPrChange>
        </w:rPr>
        <w:pPrChange w:id="2448" w:author="Emmanuel Thomas" w:date="2025-10-04T12:26:00Z" w16du:dateUtc="2025-10-04T10:26:00Z">
          <w:pPr>
            <w:pStyle w:val="ANNEX"/>
          </w:pPr>
        </w:pPrChange>
      </w:pPr>
      <w:ins w:id="2449" w:author="Emmanuel Thomas" w:date="2025-10-04T12:17:00Z" w16du:dateUtc="2025-10-04T10:17:00Z">
        <w:r w:rsidRPr="00934FF7">
          <w:rPr>
            <w:rFonts w:ascii="Courier New" w:hAnsi="Courier New" w:cs="Courier New"/>
          </w:rPr>
          <w:t xml:space="preserve">    }</w:t>
        </w:r>
      </w:ins>
    </w:p>
    <w:p w14:paraId="4C0E796E" w14:textId="77777777" w:rsidR="00A36F31" w:rsidRDefault="00A36F31" w:rsidP="00A34C8C">
      <w:pPr>
        <w:rPr>
          <w:lang w:val="en-US" w:eastAsia="ja-JP"/>
        </w:rPr>
      </w:pP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lastRenderedPageBreak/>
        <w:br/>
      </w:r>
      <w:bookmarkStart w:id="2450" w:name="_Toc210469303"/>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2450"/>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2451" w:name="_Toc210469304"/>
      <w:r w:rsidRPr="00C92775">
        <w:rPr>
          <w:lang w:val="en-US"/>
        </w:rPr>
        <w:t>Introduction</w:t>
      </w:r>
      <w:bookmarkEnd w:id="2451"/>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proofErr w:type="gramStart"/>
      <w:r w:rsidR="000801F4">
        <w:rPr>
          <w:lang w:val="en-US" w:eastAsia="ja-JP"/>
        </w:rPr>
        <w:t>in order to</w:t>
      </w:r>
      <w:proofErr w:type="gramEnd"/>
      <w:r w:rsidR="000801F4">
        <w:rPr>
          <w:lang w:val="en-US" w:eastAsia="ja-JP"/>
        </w:rPr>
        <w:t xml:space="preserve">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w:t>
      </w:r>
      <w:proofErr w:type="gramStart"/>
      <w:r w:rsidR="002C1EC9">
        <w:rPr>
          <w:lang w:val="en-US" w:eastAsia="ja-JP"/>
        </w:rPr>
        <w:t>is capable of decoding</w:t>
      </w:r>
      <w:proofErr w:type="gramEnd"/>
      <w:r w:rsidR="002C1EC9">
        <w:rPr>
          <w:lang w:val="en-US" w:eastAsia="ja-JP"/>
        </w:rPr>
        <w:t xml:space="preserve">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2452" w:name="_Toc210469305"/>
      <w:r>
        <w:rPr>
          <w:lang w:val="en-US"/>
        </w:rPr>
        <w:t>Definitions</w:t>
      </w:r>
      <w:bookmarkEnd w:id="2452"/>
    </w:p>
    <w:p w14:paraId="237E298C" w14:textId="2C278386" w:rsidR="00A3078E" w:rsidRPr="00464BAD" w:rsidRDefault="00A3078E" w:rsidP="00AE36B5">
      <w:pPr>
        <w:rPr>
          <w:lang w:val="en-US"/>
        </w:rPr>
      </w:pPr>
      <w:r w:rsidRPr="00AE36B5">
        <w:rPr>
          <w:highlight w:val="yellow"/>
          <w:lang w:val="en-US" w:eastAsia="ja-JP"/>
        </w:rPr>
        <w:t xml:space="preserve">[Editor’s note: This clause has </w:t>
      </w:r>
      <w:proofErr w:type="gramStart"/>
      <w:r w:rsidRPr="00AE36B5">
        <w:rPr>
          <w:highlight w:val="yellow"/>
          <w:lang w:val="en-US" w:eastAsia="ja-JP"/>
        </w:rPr>
        <w:t>been extracted</w:t>
      </w:r>
      <w:proofErr w:type="gramEnd"/>
      <w:r w:rsidRPr="00AE36B5">
        <w:rPr>
          <w:highlight w:val="yellow"/>
          <w:lang w:val="en-US" w:eastAsia="ja-JP"/>
        </w:rPr>
        <w:t xml:space="preserve">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 xml:space="preserve">Concurrent video decoder instances </w:t>
      </w:r>
      <w:proofErr w:type="gramStart"/>
      <w:r w:rsidRPr="00697934">
        <w:rPr>
          <w:lang w:val="en-US" w:eastAsia="ja-JP"/>
        </w:rPr>
        <w:t>are defined</w:t>
      </w:r>
      <w:proofErr w:type="gramEnd"/>
      <w:r w:rsidRPr="00697934">
        <w:rPr>
          <w:lang w:val="en-US" w:eastAsia="ja-JP"/>
        </w:rPr>
        <w:t xml:space="preserve">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3ED46E4B" w:rsidR="00697934" w:rsidRDefault="00697934" w:rsidP="00697934">
      <w:pPr>
        <w:pStyle w:val="ListParagraph"/>
        <w:numPr>
          <w:ilvl w:val="0"/>
          <w:numId w:val="126"/>
        </w:numPr>
        <w:rPr>
          <w:lang w:val="en-US" w:eastAsia="ja-JP"/>
        </w:rPr>
      </w:pPr>
      <w:del w:id="2453" w:author="Emmanuel Thomas" w:date="2025-10-04T12:39:00Z" w16du:dateUtc="2025-10-04T10:39:00Z">
        <w:r w:rsidRPr="00697934" w:rsidDel="00C3499F">
          <w:rPr>
            <w:lang w:val="en-US" w:eastAsia="ja-JP"/>
          </w:rPr>
          <w:delText>all</w:delText>
        </w:r>
      </w:del>
      <w:ins w:id="2454" w:author="Emmanuel Thomas" w:date="2025-10-04T12:39:00Z" w16du:dateUtc="2025-10-04T10:39:00Z">
        <w:r w:rsidR="00C3499F" w:rsidRPr="00697934">
          <w:rPr>
            <w:lang w:val="en-US" w:eastAsia="ja-JP"/>
          </w:rPr>
          <w:t>All</w:t>
        </w:r>
      </w:ins>
      <w:r w:rsidRPr="00697934">
        <w:rPr>
          <w:lang w:val="en-US" w:eastAsia="ja-JP"/>
        </w:rPr>
        <w:t xml:space="preserve"> data associated with an access unit </w:t>
      </w:r>
      <w:proofErr w:type="gramStart"/>
      <w:r w:rsidRPr="00697934">
        <w:rPr>
          <w:lang w:val="en-US" w:eastAsia="ja-JP"/>
        </w:rPr>
        <w:t>is removed</w:t>
      </w:r>
      <w:proofErr w:type="gramEnd"/>
      <w:r w:rsidRPr="00697934">
        <w:rPr>
          <w:lang w:val="en-US" w:eastAsia="ja-JP"/>
        </w:rPr>
        <w:t xml:space="preserve">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w:t>
      </w:r>
      <w:proofErr w:type="gramStart"/>
      <w:r w:rsidRPr="00697934">
        <w:rPr>
          <w:lang w:val="en-US" w:eastAsia="ja-JP"/>
        </w:rPr>
        <w:t>is placed</w:t>
      </w:r>
      <w:proofErr w:type="gramEnd"/>
      <w:r w:rsidRPr="00697934">
        <w:rPr>
          <w:lang w:val="en-US" w:eastAsia="ja-JP"/>
        </w:rPr>
        <w:t xml:space="preserve"> in the Decoded Picture Buffer (DPB) for </w:t>
      </w:r>
      <w:proofErr w:type="gramStart"/>
      <w:r w:rsidRPr="00697934">
        <w:rPr>
          <w:lang w:val="en-US" w:eastAsia="ja-JP"/>
        </w:rPr>
        <w:t>being referenced</w:t>
      </w:r>
      <w:proofErr w:type="gramEnd"/>
      <w:r w:rsidRPr="00697934">
        <w:rPr>
          <w:lang w:val="en-US" w:eastAsia="ja-JP"/>
        </w:rPr>
        <w:t xml:space="preserve">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 xml:space="preserve">A decoded picture </w:t>
      </w:r>
      <w:proofErr w:type="gramStart"/>
      <w:r w:rsidRPr="00697934">
        <w:rPr>
          <w:lang w:val="en-US" w:eastAsia="ja-JP"/>
        </w:rPr>
        <w:t>is removed</w:t>
      </w:r>
      <w:proofErr w:type="gramEnd"/>
      <w:r w:rsidRPr="00697934">
        <w:rPr>
          <w:lang w:val="en-US" w:eastAsia="ja-JP"/>
        </w:rPr>
        <w:t xml:space="preserve">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373B903D" w:rsidR="006464D6" w:rsidRDefault="00697934" w:rsidP="00697934">
      <w:pPr>
        <w:pStyle w:val="ListParagraph"/>
        <w:numPr>
          <w:ilvl w:val="0"/>
          <w:numId w:val="127"/>
        </w:numPr>
        <w:rPr>
          <w:lang w:val="en-US" w:eastAsia="ja-JP"/>
        </w:rPr>
      </w:pPr>
      <w:del w:id="2455" w:author="Emmanuel Thomas" w:date="2025-10-04T12:39:00Z" w16du:dateUtc="2025-10-04T10:39:00Z">
        <w:r w:rsidRPr="006464D6" w:rsidDel="00C3499F">
          <w:rPr>
            <w:lang w:val="en-US" w:eastAsia="ja-JP"/>
          </w:rPr>
          <w:delText>each</w:delText>
        </w:r>
      </w:del>
      <w:ins w:id="2456" w:author="Emmanuel Thomas" w:date="2025-10-04T12:39:00Z" w16du:dateUtc="2025-10-04T10:39:00Z">
        <w:r w:rsidR="00C3499F" w:rsidRPr="006464D6">
          <w:rPr>
            <w:lang w:val="en-US" w:eastAsia="ja-JP"/>
          </w:rPr>
          <w:t>Each</w:t>
        </w:r>
      </w:ins>
      <w:r w:rsidRPr="006464D6">
        <w:rPr>
          <w:lang w:val="en-US" w:eastAsia="ja-JP"/>
        </w:rPr>
        <w:t xml:space="preserve">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2457" w:name="_Toc210469306"/>
      <w:r>
        <w:rPr>
          <w:lang w:val="en-US"/>
        </w:rPr>
        <w:lastRenderedPageBreak/>
        <w:t>Level</w:t>
      </w:r>
      <w:r w:rsidR="000801F4">
        <w:rPr>
          <w:lang w:val="en-US"/>
        </w:rPr>
        <w:t xml:space="preserve"> limits</w:t>
      </w:r>
      <w:bookmarkEnd w:id="2457"/>
    </w:p>
    <w:p w14:paraId="3745E771" w14:textId="3C3083B0" w:rsidR="00DF3382" w:rsidRDefault="00DF3382" w:rsidP="00DF3382">
      <w:pPr>
        <w:pStyle w:val="Caption"/>
        <w:keepNext/>
      </w:pPr>
      <w:r>
        <w:t xml:space="preserve">Table </w:t>
      </w:r>
      <w:r>
        <w:fldChar w:fldCharType="begin"/>
      </w:r>
      <w:r>
        <w:instrText xml:space="preserve"> SEQ Table \* ARABIC </w:instrText>
      </w:r>
      <w:r>
        <w:fldChar w:fldCharType="separate"/>
      </w:r>
      <w:ins w:id="2458" w:author="Emmanuel Thomas" w:date="2025-10-04T11:58:00Z" w16du:dateUtc="2025-10-04T09:58:00Z">
        <w:r w:rsidR="00263C2F">
          <w:rPr>
            <w:noProof/>
          </w:rPr>
          <w:t>7</w:t>
        </w:r>
      </w:ins>
      <w:del w:id="2459" w:author="Emmanuel Thomas" w:date="2025-10-04T11:58:00Z" w16du:dateUtc="2025-10-04T09:58:00Z">
        <w:r w:rsidR="00410D17" w:rsidDel="00263C2F">
          <w:rPr>
            <w:noProof/>
          </w:rPr>
          <w:delText>5</w:delText>
        </w:r>
      </w:del>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Max aggregated luma picture size MaxAggLumaPs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aggregated bit rate MaxAggBR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luma sample rate </w:t>
            </w:r>
            <w:proofErr w:type="spellStart"/>
            <w:r w:rsidRPr="0001524B">
              <w:rPr>
                <w:rFonts w:eastAsia="Calibri"/>
                <w:b/>
                <w:sz w:val="20"/>
              </w:rPr>
              <w:t>MaxAggLumaSr</w:t>
            </w:r>
            <w:proofErr w:type="spellEnd"/>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 xml:space="preserve">Max </w:t>
            </w:r>
            <w:proofErr w:type="spellStart"/>
            <w:r w:rsidRPr="0001524B">
              <w:rPr>
                <w:rFonts w:eastAsia="Calibri"/>
                <w:b/>
                <w:sz w:val="20"/>
              </w:rPr>
              <w:t>aggregrated</w:t>
            </w:r>
            <w:proofErr w:type="spellEnd"/>
            <w:r w:rsidRPr="0001524B">
              <w:rPr>
                <w:rFonts w:eastAsia="Calibri"/>
                <w:b/>
                <w:sz w:val="20"/>
              </w:rPr>
              <w:t xml:space="preserve"> DB size </w:t>
            </w:r>
            <w:proofErr w:type="spellStart"/>
            <w:r w:rsidRPr="0001524B">
              <w:rPr>
                <w:rFonts w:eastAsia="Calibri"/>
                <w:b/>
                <w:sz w:val="20"/>
              </w:rPr>
              <w:t>MaxAggDB</w:t>
            </w:r>
            <w:proofErr w:type="spellEnd"/>
            <w:r w:rsidRPr="0001524B">
              <w:rPr>
                <w:rFonts w:eastAsia="Calibri"/>
                <w:b/>
                <w:sz w:val="20"/>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4726F44D" w:rsidR="00DF3382" w:rsidRPr="001D383F" w:rsidRDefault="00DF3382" w:rsidP="00DF3382">
      <w:pPr>
        <w:rPr>
          <w:lang w:eastAsia="ja-JP"/>
        </w:rPr>
      </w:pPr>
      <w:r w:rsidRPr="001D383F">
        <w:rPr>
          <w:lang w:eastAsia="ja-JP"/>
        </w:rPr>
        <w:t>NOTE 2</w:t>
      </w:r>
      <w:r w:rsidRPr="001D383F">
        <w:rPr>
          <w:lang w:eastAsia="ja-JP"/>
        </w:rPr>
        <w:tab/>
        <w:t xml:space="preserve">The number of </w:t>
      </w:r>
      <w:del w:id="2460" w:author="Emmanuel Thomas" w:date="2025-10-04T12:34:00Z" w16du:dateUtc="2025-10-04T10:34:00Z">
        <w:r w:rsidRPr="001D383F" w:rsidDel="00B42F12">
          <w:rPr>
            <w:lang w:eastAsia="ja-JP"/>
          </w:rPr>
          <w:delText>instance</w:delText>
        </w:r>
      </w:del>
      <w:ins w:id="2461" w:author="Emmanuel Thomas" w:date="2025-10-04T12:34:00Z" w16du:dateUtc="2025-10-04T10:34:00Z">
        <w:r w:rsidR="00B42F12" w:rsidRPr="001D383F">
          <w:rPr>
            <w:lang w:eastAsia="ja-JP"/>
          </w:rPr>
          <w:t>instances</w:t>
        </w:r>
      </w:ins>
      <w:r w:rsidRPr="001D383F">
        <w:rPr>
          <w:lang w:eastAsia="ja-JP"/>
        </w:rPr>
        <w:t xml:space="preserve"> </w:t>
      </w:r>
      <w:del w:id="2462" w:author="Emmanuel Thomas" w:date="2025-10-04T12:39:00Z" w16du:dateUtc="2025-10-04T10:39:00Z">
        <w:r w:rsidRPr="001D383F" w:rsidDel="00C3499F">
          <w:rPr>
            <w:lang w:eastAsia="ja-JP"/>
          </w:rPr>
          <w:delText>has</w:delText>
        </w:r>
      </w:del>
      <w:ins w:id="2463" w:author="Emmanuel Thomas" w:date="2025-10-04T12:39:00Z" w16du:dateUtc="2025-10-04T10:39:00Z">
        <w:r w:rsidR="00C3499F" w:rsidRPr="001D383F">
          <w:rPr>
            <w:lang w:eastAsia="ja-JP"/>
          </w:rPr>
          <w:t>have</w:t>
        </w:r>
      </w:ins>
      <w:r w:rsidRPr="001D383F">
        <w:rPr>
          <w:lang w:eastAsia="ja-JP"/>
        </w:rPr>
        <w:t xml:space="preserve">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2464" w:name="_Toc210469307"/>
      <w:r w:rsidRPr="001854F3">
        <w:rPr>
          <w:lang w:val="en-US"/>
        </w:rPr>
        <w:lastRenderedPageBreak/>
        <w:t>Bibliography</w:t>
      </w:r>
      <w:bookmarkEnd w:id="1430"/>
      <w:bookmarkEnd w:id="1431"/>
      <w:bookmarkEnd w:id="1432"/>
      <w:bookmarkEnd w:id="1433"/>
      <w:bookmarkEnd w:id="2464"/>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2465" w:name="_Ref72850930"/>
      <w:bookmarkEnd w:id="0"/>
      <w:r w:rsidRPr="001854F3">
        <w:rPr>
          <w:lang w:val="en-US"/>
        </w:rPr>
        <w:t>OpenMAX™ Integration Layer Application Programming Interface Specification Version 1.1.2, The Khronos Group Inc.</w:t>
      </w:r>
      <w:bookmarkEnd w:id="2465"/>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70"/>
      <w:footerReference w:type="default" r:id="rId71"/>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34EBE" w14:textId="77777777" w:rsidR="002109D2" w:rsidRDefault="002109D2">
      <w:pPr>
        <w:spacing w:after="0" w:line="240" w:lineRule="auto"/>
      </w:pPr>
      <w:r>
        <w:separator/>
      </w:r>
    </w:p>
  </w:endnote>
  <w:endnote w:type="continuationSeparator" w:id="0">
    <w:p w14:paraId="47CF1B4E" w14:textId="77777777" w:rsidR="002109D2" w:rsidRDefault="002109D2">
      <w:pPr>
        <w:spacing w:after="0" w:line="240" w:lineRule="auto"/>
      </w:pPr>
      <w:r>
        <w:continuationSeparator/>
      </w:r>
    </w:p>
  </w:endnote>
  <w:endnote w:type="continuationNotice" w:id="1">
    <w:p w14:paraId="02C31F05" w14:textId="77777777" w:rsidR="002109D2" w:rsidRDefault="002109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C2D11" w14:textId="77777777" w:rsidR="002109D2" w:rsidRDefault="002109D2">
      <w:pPr>
        <w:spacing w:after="0" w:line="240" w:lineRule="auto"/>
      </w:pPr>
      <w:r>
        <w:separator/>
      </w:r>
    </w:p>
  </w:footnote>
  <w:footnote w:type="continuationSeparator" w:id="0">
    <w:p w14:paraId="269D0B78" w14:textId="77777777" w:rsidR="002109D2" w:rsidRDefault="002109D2">
      <w:pPr>
        <w:spacing w:after="0" w:line="240" w:lineRule="auto"/>
      </w:pPr>
      <w:r>
        <w:continuationSeparator/>
      </w:r>
    </w:p>
  </w:footnote>
  <w:footnote w:type="continuationNotice" w:id="1">
    <w:p w14:paraId="7EDD2931" w14:textId="77777777" w:rsidR="002109D2" w:rsidRDefault="002109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67ED" w14:textId="2CA70FE8" w:rsidR="005E5320" w:rsidRPr="006E50E0" w:rsidRDefault="00C3499F"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7FF6" w14:textId="6A0BF51A" w:rsidR="005E5320" w:rsidRPr="00151316" w:rsidRDefault="00C3499F"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3292471"/>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D914E3"/>
    <w:multiLevelType w:val="hybridMultilevel"/>
    <w:tmpl w:val="A37C3FD8"/>
    <w:lvl w:ilvl="0" w:tplc="C12C2652">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6"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8"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7CF05ED"/>
    <w:multiLevelType w:val="hybridMultilevel"/>
    <w:tmpl w:val="034CFDB0"/>
    <w:lvl w:ilvl="0" w:tplc="0E542804">
      <w:start w:val="1"/>
      <w:numFmt w:val="decimal"/>
      <w:pStyle w:val="Style1"/>
      <w:lvlText w:val="Table G.%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35"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8"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3BC2285"/>
    <w:multiLevelType w:val="hybridMultilevel"/>
    <w:tmpl w:val="DF30E10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5"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5"/>
  </w:num>
  <w:num w:numId="14" w16cid:durableId="684600882">
    <w:abstractNumId w:val="51"/>
  </w:num>
  <w:num w:numId="15" w16cid:durableId="1322778985">
    <w:abstractNumId w:val="21"/>
  </w:num>
  <w:num w:numId="16" w16cid:durableId="1441493893">
    <w:abstractNumId w:val="14"/>
  </w:num>
  <w:num w:numId="17" w16cid:durableId="1350521487">
    <w:abstractNumId w:val="56"/>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41"/>
  </w:num>
  <w:num w:numId="28" w16cid:durableId="18751452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6"/>
  </w:num>
  <w:num w:numId="30" w16cid:durableId="1184250169">
    <w:abstractNumId w:val="45"/>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7"/>
  </w:num>
  <w:num w:numId="36" w16cid:durableId="1102653745">
    <w:abstractNumId w:val="43"/>
  </w:num>
  <w:num w:numId="37" w16cid:durableId="1310130470">
    <w:abstractNumId w:val="19"/>
  </w:num>
  <w:num w:numId="38" w16cid:durableId="510148609">
    <w:abstractNumId w:val="29"/>
  </w:num>
  <w:num w:numId="39" w16cid:durableId="1753043714">
    <w:abstractNumId w:val="17"/>
  </w:num>
  <w:num w:numId="40" w16cid:durableId="1764840860">
    <w:abstractNumId w:val="33"/>
  </w:num>
  <w:num w:numId="41" w16cid:durableId="1641766887">
    <w:abstractNumId w:val="6"/>
  </w:num>
  <w:num w:numId="42" w16cid:durableId="462776987">
    <w:abstractNumId w:val="54"/>
  </w:num>
  <w:num w:numId="43" w16cid:durableId="251014519">
    <w:abstractNumId w:val="5"/>
  </w:num>
  <w:num w:numId="44" w16cid:durableId="311954839">
    <w:abstractNumId w:val="44"/>
  </w:num>
  <w:num w:numId="45" w16cid:durableId="1682122852">
    <w:abstractNumId w:val="22"/>
  </w:num>
  <w:num w:numId="46" w16cid:durableId="2129079644">
    <w:abstractNumId w:val="53"/>
  </w:num>
  <w:num w:numId="47" w16cid:durableId="74792628">
    <w:abstractNumId w:val="48"/>
  </w:num>
  <w:num w:numId="48" w16cid:durableId="2043629681">
    <w:abstractNumId w:val="15"/>
  </w:num>
  <w:num w:numId="49" w16cid:durableId="2018195109">
    <w:abstractNumId w:val="47"/>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5"/>
    <w:lvlOverride w:ilvl="0">
      <w:startOverride w:val="1"/>
    </w:lvlOverride>
  </w:num>
  <w:num w:numId="56" w16cid:durableId="1098601093">
    <w:abstractNumId w:val="15"/>
    <w:lvlOverride w:ilvl="0">
      <w:startOverride w:val="1"/>
    </w:lvlOverride>
  </w:num>
  <w:num w:numId="57" w16cid:durableId="1537427625">
    <w:abstractNumId w:val="30"/>
  </w:num>
  <w:num w:numId="58" w16cid:durableId="1063064040">
    <w:abstractNumId w:val="20"/>
  </w:num>
  <w:num w:numId="59" w16cid:durableId="976102697">
    <w:abstractNumId w:val="20"/>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8"/>
  </w:num>
  <w:num w:numId="111" w16cid:durableId="686175349">
    <w:abstractNumId w:val="36"/>
  </w:num>
  <w:num w:numId="112" w16cid:durableId="1013530208">
    <w:abstractNumId w:val="58"/>
  </w:num>
  <w:num w:numId="113" w16cid:durableId="918178395">
    <w:abstractNumId w:val="39"/>
  </w:num>
  <w:num w:numId="114" w16cid:durableId="264315443">
    <w:abstractNumId w:val="55"/>
  </w:num>
  <w:num w:numId="115" w16cid:durableId="927545874">
    <w:abstractNumId w:val="0"/>
  </w:num>
  <w:num w:numId="116" w16cid:durableId="1382249299">
    <w:abstractNumId w:val="24"/>
  </w:num>
  <w:num w:numId="117" w16cid:durableId="1336419832">
    <w:abstractNumId w:val="50"/>
  </w:num>
  <w:num w:numId="118" w16cid:durableId="725490111">
    <w:abstractNumId w:val="46"/>
  </w:num>
  <w:num w:numId="119" w16cid:durableId="400250050">
    <w:abstractNumId w:val="59"/>
  </w:num>
  <w:num w:numId="120" w16cid:durableId="104464399">
    <w:abstractNumId w:val="49"/>
  </w:num>
  <w:num w:numId="121" w16cid:durableId="474303394">
    <w:abstractNumId w:val="37"/>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8"/>
  </w:num>
  <w:num w:numId="127" w16cid:durableId="942955254">
    <w:abstractNumId w:val="42"/>
  </w:num>
  <w:num w:numId="128" w16cid:durableId="1430127756">
    <w:abstractNumId w:val="13"/>
  </w:num>
  <w:num w:numId="129" w16cid:durableId="1217083000">
    <w:abstractNumId w:val="40"/>
  </w:num>
  <w:num w:numId="130" w16cid:durableId="840239579">
    <w:abstractNumId w:val="34"/>
  </w:num>
  <w:num w:numId="131" w16cid:durableId="1205097288">
    <w:abstractNumId w:val="4"/>
  </w:num>
  <w:num w:numId="132" w16cid:durableId="812523817">
    <w:abstractNumId w:val="4"/>
  </w:num>
  <w:num w:numId="133" w16cid:durableId="1984265357">
    <w:abstractNumId w:val="4"/>
  </w:num>
  <w:num w:numId="134" w16cid:durableId="806166626">
    <w:abstractNumId w:val="4"/>
  </w:num>
  <w:num w:numId="135" w16cid:durableId="2042705741">
    <w:abstractNumId w:val="4"/>
  </w:num>
  <w:num w:numId="136" w16cid:durableId="1856378449">
    <w:abstractNumId w:val="4"/>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rson w15:author="Emmanouil Potetsianakis">
    <w15:presenceInfo w15:providerId="None" w15:userId="Emmanouil Potetsianak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696"/>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40F0"/>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068EC"/>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0B10"/>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74F"/>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7D5"/>
    <w:rsid w:val="002048BC"/>
    <w:rsid w:val="00204C95"/>
    <w:rsid w:val="0021050A"/>
    <w:rsid w:val="002107BB"/>
    <w:rsid w:val="002109D2"/>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2DF7"/>
    <w:rsid w:val="00254209"/>
    <w:rsid w:val="00254C5E"/>
    <w:rsid w:val="00254CEA"/>
    <w:rsid w:val="002564D5"/>
    <w:rsid w:val="00256A17"/>
    <w:rsid w:val="0026379F"/>
    <w:rsid w:val="00263C2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5046"/>
    <w:rsid w:val="00276574"/>
    <w:rsid w:val="002765F9"/>
    <w:rsid w:val="00276A83"/>
    <w:rsid w:val="00280152"/>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581D"/>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0BDC"/>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3D67"/>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1A24"/>
    <w:rsid w:val="004022AA"/>
    <w:rsid w:val="004031B9"/>
    <w:rsid w:val="004033BD"/>
    <w:rsid w:val="004034AD"/>
    <w:rsid w:val="0040457B"/>
    <w:rsid w:val="00404588"/>
    <w:rsid w:val="00404DBD"/>
    <w:rsid w:val="00407779"/>
    <w:rsid w:val="004077FC"/>
    <w:rsid w:val="004104C2"/>
    <w:rsid w:val="00410D17"/>
    <w:rsid w:val="0041307B"/>
    <w:rsid w:val="0041442B"/>
    <w:rsid w:val="0041462A"/>
    <w:rsid w:val="004148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4EC4"/>
    <w:rsid w:val="005E5320"/>
    <w:rsid w:val="005E5811"/>
    <w:rsid w:val="005E6B12"/>
    <w:rsid w:val="005E7B79"/>
    <w:rsid w:val="005F1267"/>
    <w:rsid w:val="005F1C86"/>
    <w:rsid w:val="005F332C"/>
    <w:rsid w:val="005F3792"/>
    <w:rsid w:val="005F37CF"/>
    <w:rsid w:val="005F409E"/>
    <w:rsid w:val="005F65DF"/>
    <w:rsid w:val="005F772F"/>
    <w:rsid w:val="005F7783"/>
    <w:rsid w:val="005F7819"/>
    <w:rsid w:val="00600F85"/>
    <w:rsid w:val="00604CFC"/>
    <w:rsid w:val="0060582F"/>
    <w:rsid w:val="00605FEC"/>
    <w:rsid w:val="00606A7F"/>
    <w:rsid w:val="00610D56"/>
    <w:rsid w:val="00611061"/>
    <w:rsid w:val="00611987"/>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51D"/>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46F8"/>
    <w:rsid w:val="00676139"/>
    <w:rsid w:val="00677EE2"/>
    <w:rsid w:val="00680E6C"/>
    <w:rsid w:val="0068101F"/>
    <w:rsid w:val="006817E2"/>
    <w:rsid w:val="00682A35"/>
    <w:rsid w:val="00682E65"/>
    <w:rsid w:val="006831B1"/>
    <w:rsid w:val="00683369"/>
    <w:rsid w:val="0068652D"/>
    <w:rsid w:val="00687D94"/>
    <w:rsid w:val="00687D99"/>
    <w:rsid w:val="006922B8"/>
    <w:rsid w:val="006923CE"/>
    <w:rsid w:val="00692417"/>
    <w:rsid w:val="006936B1"/>
    <w:rsid w:val="006939D8"/>
    <w:rsid w:val="00694289"/>
    <w:rsid w:val="00694460"/>
    <w:rsid w:val="0069519A"/>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411E"/>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7E1"/>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6387"/>
    <w:rsid w:val="007F7F35"/>
    <w:rsid w:val="00801DB9"/>
    <w:rsid w:val="008028B0"/>
    <w:rsid w:val="00803017"/>
    <w:rsid w:val="00803F15"/>
    <w:rsid w:val="00805689"/>
    <w:rsid w:val="00807B77"/>
    <w:rsid w:val="008105E7"/>
    <w:rsid w:val="00810979"/>
    <w:rsid w:val="00811ED7"/>
    <w:rsid w:val="008125C3"/>
    <w:rsid w:val="00813578"/>
    <w:rsid w:val="00814EE2"/>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5979"/>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76D"/>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9C4"/>
    <w:rsid w:val="00917169"/>
    <w:rsid w:val="0091724A"/>
    <w:rsid w:val="00921F89"/>
    <w:rsid w:val="00925F29"/>
    <w:rsid w:val="0092622D"/>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2E4"/>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2B2A"/>
    <w:rsid w:val="009C3B9B"/>
    <w:rsid w:val="009C4DBE"/>
    <w:rsid w:val="009C589E"/>
    <w:rsid w:val="009C7DFF"/>
    <w:rsid w:val="009D06AF"/>
    <w:rsid w:val="009D0BCE"/>
    <w:rsid w:val="009D27D4"/>
    <w:rsid w:val="009D34AF"/>
    <w:rsid w:val="009D47EF"/>
    <w:rsid w:val="009D4855"/>
    <w:rsid w:val="009D4EDC"/>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3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A3E"/>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6F31"/>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2BB"/>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2F1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3B16"/>
    <w:rsid w:val="00B65050"/>
    <w:rsid w:val="00B655E8"/>
    <w:rsid w:val="00B65697"/>
    <w:rsid w:val="00B6575E"/>
    <w:rsid w:val="00B666E2"/>
    <w:rsid w:val="00B66C23"/>
    <w:rsid w:val="00B67649"/>
    <w:rsid w:val="00B71392"/>
    <w:rsid w:val="00B718E3"/>
    <w:rsid w:val="00B719E7"/>
    <w:rsid w:val="00B75425"/>
    <w:rsid w:val="00B77025"/>
    <w:rsid w:val="00B77BEC"/>
    <w:rsid w:val="00B802A8"/>
    <w:rsid w:val="00B80F08"/>
    <w:rsid w:val="00B82730"/>
    <w:rsid w:val="00B83404"/>
    <w:rsid w:val="00B85187"/>
    <w:rsid w:val="00B86275"/>
    <w:rsid w:val="00B870DE"/>
    <w:rsid w:val="00B879A8"/>
    <w:rsid w:val="00B87BCF"/>
    <w:rsid w:val="00B9067A"/>
    <w:rsid w:val="00B9118A"/>
    <w:rsid w:val="00B918B7"/>
    <w:rsid w:val="00B92BCF"/>
    <w:rsid w:val="00B94963"/>
    <w:rsid w:val="00B94B53"/>
    <w:rsid w:val="00B96F77"/>
    <w:rsid w:val="00BA1F97"/>
    <w:rsid w:val="00BA2971"/>
    <w:rsid w:val="00BA342C"/>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6B96"/>
    <w:rsid w:val="00BE782F"/>
    <w:rsid w:val="00BF149D"/>
    <w:rsid w:val="00BF2DE4"/>
    <w:rsid w:val="00BF3E33"/>
    <w:rsid w:val="00BF3F07"/>
    <w:rsid w:val="00BF7921"/>
    <w:rsid w:val="00BF7B36"/>
    <w:rsid w:val="00C00309"/>
    <w:rsid w:val="00C021C2"/>
    <w:rsid w:val="00C030CC"/>
    <w:rsid w:val="00C04A03"/>
    <w:rsid w:val="00C04D04"/>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99F"/>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86A"/>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9F"/>
    <w:rsid w:val="00D20FDE"/>
    <w:rsid w:val="00D222C6"/>
    <w:rsid w:val="00D2240C"/>
    <w:rsid w:val="00D24731"/>
    <w:rsid w:val="00D24D2A"/>
    <w:rsid w:val="00D24D7E"/>
    <w:rsid w:val="00D25F7D"/>
    <w:rsid w:val="00D278A0"/>
    <w:rsid w:val="00D30248"/>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5E"/>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3CE"/>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36B"/>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99"/>
    <w:rsid w:val="00E015D6"/>
    <w:rsid w:val="00E017AD"/>
    <w:rsid w:val="00E01824"/>
    <w:rsid w:val="00E01D76"/>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22C"/>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3FA1"/>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2EFA"/>
    <w:rsid w:val="00ED39A8"/>
    <w:rsid w:val="00ED3CAC"/>
    <w:rsid w:val="00ED4F41"/>
    <w:rsid w:val="00ED7125"/>
    <w:rsid w:val="00ED7896"/>
    <w:rsid w:val="00ED7DA8"/>
    <w:rsid w:val="00EE169E"/>
    <w:rsid w:val="00EE2487"/>
    <w:rsid w:val="00EE730D"/>
    <w:rsid w:val="00EE765B"/>
    <w:rsid w:val="00EF07A9"/>
    <w:rsid w:val="00EF0D53"/>
    <w:rsid w:val="00EF0E18"/>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0F96"/>
    <w:rsid w:val="00F53EE3"/>
    <w:rsid w:val="00F549F1"/>
    <w:rsid w:val="00F55559"/>
    <w:rsid w:val="00F55881"/>
    <w:rsid w:val="00F56B5D"/>
    <w:rsid w:val="00F6282D"/>
    <w:rsid w:val="00F64131"/>
    <w:rsid w:val="00F6447D"/>
    <w:rsid w:val="00F6730A"/>
    <w:rsid w:val="00F704E2"/>
    <w:rsid w:val="00F705C4"/>
    <w:rsid w:val="00F70CF6"/>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 w:val="00FF7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 w:type="table" w:customStyle="1" w:styleId="TableGrid11">
    <w:name w:val="Table Grid11"/>
    <w:basedOn w:val="TableNormal"/>
    <w:rsid w:val="00E01D76"/>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nnexDTable"/>
    <w:link w:val="Style1Char"/>
    <w:qFormat/>
    <w:rsid w:val="00130B10"/>
    <w:pPr>
      <w:numPr>
        <w:numId w:val="130"/>
      </w:numPr>
    </w:pPr>
  </w:style>
  <w:style w:type="character" w:customStyle="1" w:styleId="Style1Char">
    <w:name w:val="Style1 Char"/>
    <w:basedOn w:val="AnnexDTableChar"/>
    <w:link w:val="Style1"/>
    <w:rsid w:val="00130B10"/>
    <w:rPr>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image" Target="media/image38.png"/><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image" Target="media/image39.png"/><Relationship Id="rId8" Type="http://schemas.openxmlformats.org/officeDocument/2006/relationships/webSettings" Target="webSettings.xml"/><Relationship Id="rId51" Type="http://schemas.openxmlformats.org/officeDocument/2006/relationships/image" Target="media/image21.png"/><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image" Target="media/image37.png"/><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 Id="rId7" Type="http://schemas.openxmlformats.org/officeDocument/2006/relationships/settings" Target="settings.xml"/><Relationship Id="rId71"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3.xml><?xml version="1.0" encoding="utf-8"?>
<ds:datastoreItem xmlns:ds="http://schemas.openxmlformats.org/officeDocument/2006/customXml" ds:itemID="{D7025CCF-B4BB-49CF-BE82-67310FF79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65</Pages>
  <Words>15183</Words>
  <Characters>98544</Characters>
  <Application>Microsoft Office Word</Application>
  <DocSecurity>0</DocSecurity>
  <Lines>3519</Lines>
  <Paragraphs>2419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111308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526</cp:revision>
  <cp:lastPrinted>2025-05-01T12:24:00Z</cp:lastPrinted>
  <dcterms:created xsi:type="dcterms:W3CDTF">2022-02-14T16:03:00Z</dcterms:created>
  <dcterms:modified xsi:type="dcterms:W3CDTF">2025-10-04T10:39:00Z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